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FBB17" w14:textId="77777777" w:rsidR="005420FF" w:rsidRPr="009C5CE5" w:rsidRDefault="005420FF" w:rsidP="005420FF">
      <w:pPr>
        <w:jc w:val="right"/>
        <w:rPr>
          <w:b/>
          <w:snapToGrid w:val="0"/>
          <w:sz w:val="20"/>
          <w:szCs w:val="20"/>
          <w:lang w:val="ru-RU"/>
        </w:rPr>
      </w:pPr>
      <w:r w:rsidRPr="009C5CE5">
        <w:rPr>
          <w:b/>
          <w:snapToGrid w:val="0"/>
          <w:sz w:val="20"/>
          <w:szCs w:val="20"/>
        </w:rPr>
        <w:t xml:space="preserve">Образац </w:t>
      </w:r>
      <w:r w:rsidRPr="009C5CE5">
        <w:rPr>
          <w:b/>
          <w:snapToGrid w:val="0"/>
          <w:sz w:val="20"/>
          <w:szCs w:val="20"/>
          <w:lang w:val="sr-Cyrl-RS"/>
        </w:rPr>
        <w:t>3</w:t>
      </w:r>
      <w:r w:rsidRPr="009C5CE5">
        <w:rPr>
          <w:b/>
          <w:snapToGrid w:val="0"/>
          <w:sz w:val="20"/>
          <w:szCs w:val="20"/>
          <w:lang w:val="ru-RU"/>
        </w:rPr>
        <w:t>Б</w:t>
      </w:r>
    </w:p>
    <w:p w14:paraId="1B094ADB" w14:textId="77777777" w:rsidR="005420FF" w:rsidRPr="00FC2539" w:rsidRDefault="005420FF" w:rsidP="005420FF">
      <w:pPr>
        <w:jc w:val="right"/>
        <w:rPr>
          <w:snapToGrid w:val="0"/>
          <w:sz w:val="20"/>
          <w:szCs w:val="20"/>
        </w:rPr>
      </w:pPr>
    </w:p>
    <w:p w14:paraId="4E8983CE" w14:textId="77777777" w:rsidR="00FC2539" w:rsidRDefault="00FC2539" w:rsidP="005420FF">
      <w:pPr>
        <w:rPr>
          <w:b/>
          <w:snapToGrid w:val="0"/>
          <w:lang w:val="ru-RU"/>
        </w:rPr>
      </w:pPr>
    </w:p>
    <w:p w14:paraId="64BD5069" w14:textId="77777777" w:rsidR="005420FF" w:rsidRPr="00FC2539" w:rsidRDefault="005420FF" w:rsidP="005420FF">
      <w:pPr>
        <w:ind w:left="770" w:hanging="50"/>
        <w:jc w:val="center"/>
        <w:rPr>
          <w:b/>
          <w:sz w:val="20"/>
          <w:szCs w:val="20"/>
        </w:rPr>
      </w:pPr>
      <w:r w:rsidRPr="00FC2539">
        <w:rPr>
          <w:b/>
          <w:sz w:val="20"/>
          <w:szCs w:val="20"/>
        </w:rPr>
        <w:t>С А Ж Е Т А К</w:t>
      </w:r>
    </w:p>
    <w:p w14:paraId="4DC2BA70"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427742EA" w14:textId="0DAC3667" w:rsidR="005420FF" w:rsidRPr="00115638" w:rsidRDefault="005420FF" w:rsidP="005420FF">
      <w:pPr>
        <w:ind w:left="763" w:hanging="43"/>
        <w:jc w:val="center"/>
        <w:rPr>
          <w:b/>
          <w:sz w:val="20"/>
          <w:szCs w:val="20"/>
          <w:lang w:val="sr-Cyrl-RS"/>
        </w:rPr>
      </w:pPr>
      <w:r w:rsidRPr="00FC2539">
        <w:rPr>
          <w:b/>
          <w:sz w:val="20"/>
          <w:szCs w:val="20"/>
        </w:rPr>
        <w:t xml:space="preserve">ЗА ИЗБОР У ЗВАЊЕ </w:t>
      </w:r>
      <w:r w:rsidR="00115638">
        <w:rPr>
          <w:b/>
          <w:sz w:val="20"/>
          <w:szCs w:val="20"/>
          <w:lang w:val="sr-Cyrl-RS"/>
        </w:rPr>
        <w:t>ДОЦЕНТА</w:t>
      </w:r>
    </w:p>
    <w:p w14:paraId="744ED7E2" w14:textId="77777777" w:rsidR="005420FF" w:rsidRPr="00FC2539" w:rsidRDefault="005420FF" w:rsidP="005420FF">
      <w:pPr>
        <w:ind w:left="763" w:hanging="43"/>
        <w:jc w:val="center"/>
        <w:rPr>
          <w:b/>
          <w:sz w:val="20"/>
          <w:szCs w:val="20"/>
          <w:lang w:val="sl-SI"/>
        </w:rPr>
      </w:pPr>
    </w:p>
    <w:p w14:paraId="0FBCE0E1" w14:textId="77777777" w:rsidR="005420FF" w:rsidRPr="00FC2539" w:rsidRDefault="005420FF" w:rsidP="005420FF">
      <w:pPr>
        <w:ind w:left="763" w:hanging="43"/>
        <w:jc w:val="center"/>
        <w:rPr>
          <w:b/>
          <w:sz w:val="20"/>
          <w:szCs w:val="20"/>
          <w:lang w:val="sl-SI"/>
        </w:rPr>
      </w:pPr>
    </w:p>
    <w:p w14:paraId="5C0BE13E" w14:textId="77777777"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4ECCE8A1" w14:textId="07DEAB82"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Назив факултета:</w:t>
      </w:r>
      <w:r w:rsidR="00EC6EC4">
        <w:rPr>
          <w:sz w:val="20"/>
          <w:szCs w:val="20"/>
        </w:rPr>
        <w:tab/>
      </w:r>
      <w:r w:rsidR="00EC6EC4">
        <w:rPr>
          <w:sz w:val="20"/>
          <w:szCs w:val="20"/>
        </w:rPr>
        <w:tab/>
      </w:r>
      <w:r w:rsidR="00EC6EC4">
        <w:rPr>
          <w:sz w:val="20"/>
          <w:szCs w:val="20"/>
        </w:rPr>
        <w:tab/>
      </w:r>
      <w:r w:rsidR="00EC6EC4">
        <w:rPr>
          <w:sz w:val="20"/>
          <w:szCs w:val="20"/>
          <w:lang w:val="sr-Cyrl-RS"/>
        </w:rPr>
        <w:t>Медицински факултет у Београду</w:t>
      </w:r>
    </w:p>
    <w:p w14:paraId="260551EA" w14:textId="7D50E213"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Ужа научна, oдносно уметничка област: </w:t>
      </w:r>
      <w:r w:rsidR="00EC6EC4">
        <w:rPr>
          <w:sz w:val="20"/>
          <w:szCs w:val="20"/>
        </w:rPr>
        <w:tab/>
      </w:r>
      <w:r w:rsidR="00EC6EC4">
        <w:rPr>
          <w:sz w:val="20"/>
          <w:szCs w:val="20"/>
          <w:lang w:val="sr-Cyrl-RS"/>
        </w:rPr>
        <w:t>Педијатрија</w:t>
      </w:r>
    </w:p>
    <w:p w14:paraId="3524474A" w14:textId="287ECF0C"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Број кандидата који се бирају: </w:t>
      </w:r>
      <w:r w:rsidR="00EC6EC4">
        <w:rPr>
          <w:sz w:val="20"/>
          <w:szCs w:val="20"/>
        </w:rPr>
        <w:tab/>
      </w:r>
      <w:r w:rsidR="00EC6EC4">
        <w:rPr>
          <w:sz w:val="20"/>
          <w:szCs w:val="20"/>
        </w:rPr>
        <w:tab/>
      </w:r>
      <w:r w:rsidR="00EC6EC4">
        <w:rPr>
          <w:sz w:val="20"/>
          <w:szCs w:val="20"/>
          <w:lang w:val="sr-Cyrl-RS"/>
        </w:rPr>
        <w:t>Два (2)</w:t>
      </w:r>
    </w:p>
    <w:p w14:paraId="4BCFAE16" w14:textId="1A5E6F00"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Број пријављених кандидата: </w:t>
      </w:r>
      <w:r w:rsidR="00EC6EC4">
        <w:rPr>
          <w:sz w:val="20"/>
          <w:szCs w:val="20"/>
        </w:rPr>
        <w:tab/>
      </w:r>
      <w:r w:rsidR="00EC6EC4">
        <w:rPr>
          <w:sz w:val="20"/>
          <w:szCs w:val="20"/>
        </w:rPr>
        <w:tab/>
      </w:r>
      <w:r w:rsidR="00EC6EC4">
        <w:rPr>
          <w:sz w:val="20"/>
          <w:szCs w:val="20"/>
          <w:lang w:val="sr-Cyrl-RS"/>
        </w:rPr>
        <w:t>Пет (5)</w:t>
      </w:r>
    </w:p>
    <w:p w14:paraId="7956516A"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Имена пријављених кандидата:</w:t>
      </w:r>
    </w:p>
    <w:p w14:paraId="7F7E3E06" w14:textId="2AD82768"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b/>
          <w:sz w:val="20"/>
          <w:szCs w:val="20"/>
          <w:lang w:val="sr-Cyrl-RS"/>
        </w:rPr>
      </w:pPr>
      <w:r w:rsidRPr="00FC2539">
        <w:rPr>
          <w:sz w:val="20"/>
          <w:szCs w:val="20"/>
        </w:rPr>
        <w:tab/>
      </w:r>
      <w:r w:rsidRPr="00EC6EC4">
        <w:rPr>
          <w:b/>
          <w:sz w:val="20"/>
          <w:szCs w:val="20"/>
        </w:rPr>
        <w:t xml:space="preserve">1. </w:t>
      </w:r>
      <w:r w:rsidR="00EC6EC4" w:rsidRPr="00EC6EC4">
        <w:rPr>
          <w:b/>
          <w:sz w:val="20"/>
          <w:szCs w:val="20"/>
          <w:lang w:val="sr-Cyrl-RS"/>
        </w:rPr>
        <w:t>Др Раде Вуковић</w:t>
      </w:r>
    </w:p>
    <w:p w14:paraId="291E6963" w14:textId="4DB623F7" w:rsidR="005420FF" w:rsidRPr="00EC6EC4" w:rsidRDefault="005420FF" w:rsidP="005420FF">
      <w:pPr>
        <w:pBdr>
          <w:top w:val="single" w:sz="4" w:space="1" w:color="auto"/>
          <w:left w:val="single" w:sz="4" w:space="4" w:color="auto"/>
          <w:bottom w:val="single" w:sz="4" w:space="1" w:color="auto"/>
          <w:right w:val="single" w:sz="4" w:space="4" w:color="auto"/>
        </w:pBdr>
        <w:ind w:left="770" w:hanging="50"/>
        <w:rPr>
          <w:b/>
          <w:sz w:val="20"/>
          <w:szCs w:val="20"/>
          <w:lang w:val="sr-Cyrl-RS"/>
        </w:rPr>
      </w:pPr>
      <w:r w:rsidRPr="00EC6EC4">
        <w:rPr>
          <w:b/>
          <w:sz w:val="20"/>
          <w:szCs w:val="20"/>
        </w:rPr>
        <w:tab/>
        <w:t xml:space="preserve">2. </w:t>
      </w:r>
      <w:r w:rsidR="00EC6EC4" w:rsidRPr="00EC6EC4">
        <w:rPr>
          <w:b/>
          <w:sz w:val="20"/>
          <w:szCs w:val="20"/>
          <w:lang w:val="sr-Cyrl-RS"/>
        </w:rPr>
        <w:t>Др Иван Миловановић</w:t>
      </w:r>
    </w:p>
    <w:p w14:paraId="331723E2" w14:textId="77777777" w:rsidR="00EC6EC4" w:rsidRPr="00EC6EC4" w:rsidRDefault="00EC6EC4" w:rsidP="005420FF">
      <w:pPr>
        <w:pBdr>
          <w:top w:val="single" w:sz="4" w:space="1" w:color="auto"/>
          <w:left w:val="single" w:sz="4" w:space="4" w:color="auto"/>
          <w:bottom w:val="single" w:sz="4" w:space="1" w:color="auto"/>
          <w:right w:val="single" w:sz="4" w:space="4" w:color="auto"/>
        </w:pBdr>
        <w:ind w:left="770" w:hanging="50"/>
        <w:rPr>
          <w:b/>
          <w:sz w:val="20"/>
          <w:szCs w:val="20"/>
          <w:lang w:val="sr-Cyrl-RS"/>
        </w:rPr>
      </w:pPr>
      <w:r w:rsidRPr="00EC6EC4">
        <w:rPr>
          <w:b/>
          <w:sz w:val="20"/>
          <w:szCs w:val="20"/>
          <w:lang w:val="sr-Cyrl-RS"/>
        </w:rPr>
        <w:t xml:space="preserve"> 3. Др Катарина Милошевић</w:t>
      </w:r>
    </w:p>
    <w:p w14:paraId="6C809961" w14:textId="2187791E" w:rsidR="00EC6EC4" w:rsidRPr="00EC6EC4" w:rsidRDefault="00EC6EC4" w:rsidP="005420FF">
      <w:pPr>
        <w:pBdr>
          <w:top w:val="single" w:sz="4" w:space="1" w:color="auto"/>
          <w:left w:val="single" w:sz="4" w:space="4" w:color="auto"/>
          <w:bottom w:val="single" w:sz="4" w:space="1" w:color="auto"/>
          <w:right w:val="single" w:sz="4" w:space="4" w:color="auto"/>
        </w:pBdr>
        <w:ind w:left="770" w:hanging="50"/>
        <w:rPr>
          <w:b/>
          <w:sz w:val="20"/>
          <w:szCs w:val="20"/>
          <w:lang w:val="sr-Cyrl-RS"/>
        </w:rPr>
      </w:pPr>
      <w:r w:rsidRPr="00EC6EC4">
        <w:rPr>
          <w:b/>
          <w:sz w:val="20"/>
          <w:szCs w:val="20"/>
          <w:lang w:val="sr-Cyrl-RS"/>
        </w:rPr>
        <w:t xml:space="preserve"> 4. Др Славица Остојић</w:t>
      </w:r>
    </w:p>
    <w:p w14:paraId="5F8E8CA0" w14:textId="152A6BA2" w:rsidR="00EC6EC4" w:rsidRPr="00EC6EC4" w:rsidRDefault="00EC6EC4" w:rsidP="005420FF">
      <w:pPr>
        <w:pBdr>
          <w:top w:val="single" w:sz="4" w:space="1" w:color="auto"/>
          <w:left w:val="single" w:sz="4" w:space="4" w:color="auto"/>
          <w:bottom w:val="single" w:sz="4" w:space="1" w:color="auto"/>
          <w:right w:val="single" w:sz="4" w:space="4" w:color="auto"/>
        </w:pBdr>
        <w:ind w:left="770" w:hanging="50"/>
        <w:rPr>
          <w:b/>
          <w:sz w:val="20"/>
          <w:szCs w:val="20"/>
          <w:lang w:val="sr-Cyrl-RS"/>
        </w:rPr>
      </w:pPr>
      <w:r w:rsidRPr="00EC6EC4">
        <w:rPr>
          <w:b/>
          <w:sz w:val="20"/>
          <w:szCs w:val="20"/>
          <w:lang w:val="sr-Cyrl-RS"/>
        </w:rPr>
        <w:t xml:space="preserve"> 5. Др Мирјана Цветковић</w:t>
      </w:r>
    </w:p>
    <w:p w14:paraId="0EBDC286"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r w:rsidRPr="00FC2539">
        <w:rPr>
          <w:sz w:val="20"/>
          <w:szCs w:val="20"/>
        </w:rPr>
        <w:tab/>
      </w:r>
    </w:p>
    <w:p w14:paraId="20DC5411" w14:textId="77777777" w:rsidR="005420FF" w:rsidRPr="00FC2539" w:rsidRDefault="005420FF" w:rsidP="005420FF">
      <w:pPr>
        <w:ind w:left="770" w:hanging="50"/>
        <w:jc w:val="center"/>
        <w:rPr>
          <w:b/>
          <w:sz w:val="20"/>
          <w:szCs w:val="20"/>
        </w:rPr>
      </w:pPr>
    </w:p>
    <w:p w14:paraId="0960A6D9" w14:textId="57DCB9E5" w:rsidR="005420FF" w:rsidRDefault="005420FF" w:rsidP="005420FF">
      <w:pPr>
        <w:ind w:left="770" w:hanging="50"/>
        <w:jc w:val="center"/>
        <w:rPr>
          <w:b/>
          <w:sz w:val="20"/>
          <w:szCs w:val="20"/>
        </w:rPr>
      </w:pPr>
      <w:r w:rsidRPr="00FC2539">
        <w:rPr>
          <w:b/>
          <w:sz w:val="20"/>
          <w:szCs w:val="20"/>
        </w:rPr>
        <w:t>II - О КАНДИДАТИМА</w:t>
      </w:r>
    </w:p>
    <w:p w14:paraId="49D46187" w14:textId="77777777" w:rsidR="00EC6EC4" w:rsidRPr="00FC2539" w:rsidRDefault="00EC6EC4" w:rsidP="005420FF">
      <w:pPr>
        <w:ind w:left="770" w:hanging="50"/>
        <w:jc w:val="center"/>
        <w:rPr>
          <w:b/>
          <w:sz w:val="20"/>
          <w:szCs w:val="20"/>
        </w:rPr>
      </w:pPr>
    </w:p>
    <w:p w14:paraId="5BED7A8B" w14:textId="55CDEBD2" w:rsidR="005420FF" w:rsidRPr="00694189" w:rsidRDefault="00EC6EC4" w:rsidP="005420FF">
      <w:pPr>
        <w:ind w:left="770" w:hanging="50"/>
        <w:rPr>
          <w:b/>
          <w:szCs w:val="20"/>
          <w:lang w:val="sr-Cyrl-RS"/>
        </w:rPr>
      </w:pPr>
      <w:r w:rsidRPr="00694189">
        <w:rPr>
          <w:szCs w:val="20"/>
          <w:lang w:val="sr-Cyrl-RS"/>
        </w:rPr>
        <w:t>Кандидат под редним бр. 1:</w:t>
      </w:r>
      <w:r w:rsidRPr="00694189">
        <w:rPr>
          <w:b/>
          <w:szCs w:val="20"/>
          <w:lang w:val="sr-Cyrl-RS"/>
        </w:rPr>
        <w:t xml:space="preserve"> Др Раде Вуковић</w:t>
      </w:r>
    </w:p>
    <w:p w14:paraId="40830AAD" w14:textId="77777777" w:rsidR="009B612A" w:rsidRPr="00FC2539" w:rsidRDefault="009B612A" w:rsidP="005420FF">
      <w:pPr>
        <w:ind w:left="770" w:hanging="50"/>
        <w:rPr>
          <w:b/>
          <w:sz w:val="20"/>
          <w:szCs w:val="20"/>
        </w:rPr>
      </w:pPr>
    </w:p>
    <w:p w14:paraId="4DAE8BD0" w14:textId="77777777" w:rsidR="00445DB1" w:rsidRDefault="00445DB1" w:rsidP="00445DB1">
      <w:pPr>
        <w:ind w:left="770" w:hanging="50"/>
        <w:rPr>
          <w:ins w:id="0" w:author="Aleksandar Sovtic" w:date="2026-02-10T11:51:00Z"/>
          <w:b/>
          <w:lang w:val="sr-Cyrl-RS"/>
        </w:rPr>
      </w:pPr>
      <w:r w:rsidRPr="00D55667">
        <w:rPr>
          <w:b/>
          <w:lang w:val="sr-Cyrl-RS"/>
        </w:rPr>
        <w:t>1) - Основни биографски подаци</w:t>
      </w:r>
    </w:p>
    <w:p w14:paraId="3C368347" w14:textId="77777777" w:rsidR="00445DB1" w:rsidRPr="00D55667" w:rsidRDefault="00445DB1" w:rsidP="00445DB1">
      <w:pPr>
        <w:ind w:left="770" w:hanging="50"/>
        <w:rPr>
          <w:b/>
          <w:sz w:val="22"/>
          <w:szCs w:val="22"/>
          <w:lang w:val="sr-Cyrl-RS"/>
        </w:rPr>
      </w:pPr>
    </w:p>
    <w:p w14:paraId="12571708"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Име, средње име и презиме:</w:t>
      </w:r>
      <w:r>
        <w:rPr>
          <w:sz w:val="20"/>
          <w:szCs w:val="20"/>
          <w:lang w:val="sr-Cyrl-RS"/>
        </w:rPr>
        <w:t xml:space="preserve"> </w:t>
      </w:r>
      <w:r w:rsidRPr="001E3246">
        <w:rPr>
          <w:b/>
          <w:bCs/>
          <w:sz w:val="20"/>
          <w:szCs w:val="20"/>
          <w:lang w:val="sr-Cyrl-RS"/>
        </w:rPr>
        <w:t>Раде, Миодраг, Вуковић</w:t>
      </w:r>
    </w:p>
    <w:p w14:paraId="321B5863"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Датум и место рођења:</w:t>
      </w:r>
      <w:r>
        <w:rPr>
          <w:sz w:val="20"/>
          <w:szCs w:val="20"/>
          <w:lang w:val="sr-Cyrl-RS"/>
        </w:rPr>
        <w:t xml:space="preserve"> </w:t>
      </w:r>
      <w:r w:rsidRPr="00D55667">
        <w:rPr>
          <w:sz w:val="20"/>
          <w:szCs w:val="20"/>
          <w:lang w:val="sr-Cyrl-RS"/>
        </w:rPr>
        <w:t>22.08.1979. године, Београд</w:t>
      </w:r>
      <w:r>
        <w:rPr>
          <w:sz w:val="20"/>
          <w:szCs w:val="20"/>
          <w:lang w:val="sr-Cyrl-RS"/>
        </w:rPr>
        <w:t>, Србија</w:t>
      </w:r>
    </w:p>
    <w:p w14:paraId="5E1A9692"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Установа где је запослен:</w:t>
      </w:r>
      <w:r>
        <w:rPr>
          <w:sz w:val="20"/>
          <w:szCs w:val="20"/>
          <w:lang w:val="sr-Cyrl-RS"/>
        </w:rPr>
        <w:t xml:space="preserve"> </w:t>
      </w:r>
      <w:r w:rsidRPr="00D55667">
        <w:rPr>
          <w:sz w:val="20"/>
          <w:szCs w:val="20"/>
          <w:lang w:val="sr-Cyrl-RS"/>
        </w:rPr>
        <w:t>Институт за здравствену заштиту мајке и детета Србије „Др Вукан</w:t>
      </w:r>
      <w:r>
        <w:rPr>
          <w:sz w:val="20"/>
          <w:szCs w:val="20"/>
          <w:lang w:val="sr-Cyrl-RS"/>
        </w:rPr>
        <w:t xml:space="preserve"> </w:t>
      </w:r>
      <w:r w:rsidRPr="00D55667">
        <w:rPr>
          <w:sz w:val="20"/>
          <w:szCs w:val="20"/>
          <w:lang w:val="sr-Cyrl-RS"/>
        </w:rPr>
        <w:t>Чупић</w:t>
      </w:r>
      <w:r>
        <w:rPr>
          <w:sz w:val="20"/>
          <w:szCs w:val="20"/>
          <w:lang w:val="sr-Cyrl-RS"/>
        </w:rPr>
        <w:t>“</w:t>
      </w:r>
      <w:r w:rsidRPr="00D55667">
        <w:rPr>
          <w:sz w:val="20"/>
          <w:szCs w:val="20"/>
          <w:lang w:val="sr-Cyrl-RS"/>
        </w:rPr>
        <w:t>, Београд</w:t>
      </w:r>
    </w:p>
    <w:p w14:paraId="3D0F3941"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Звање/радно место:</w:t>
      </w:r>
      <w:r>
        <w:rPr>
          <w:sz w:val="20"/>
          <w:szCs w:val="20"/>
          <w:lang w:val="sr-Cyrl-RS"/>
        </w:rPr>
        <w:t xml:space="preserve"> </w:t>
      </w:r>
      <w:r w:rsidRPr="00D55667">
        <w:rPr>
          <w:sz w:val="20"/>
          <w:szCs w:val="20"/>
          <w:lang w:val="sr-Cyrl-RS"/>
        </w:rPr>
        <w:t>клинички асистент; специјалиста педијатрије, специјалиста</w:t>
      </w:r>
      <w:r>
        <w:rPr>
          <w:sz w:val="20"/>
          <w:szCs w:val="20"/>
          <w:lang w:val="sr-Cyrl-RS"/>
        </w:rPr>
        <w:t xml:space="preserve"> уже специјализације </w:t>
      </w:r>
      <w:r w:rsidRPr="00D55667">
        <w:rPr>
          <w:sz w:val="20"/>
          <w:szCs w:val="20"/>
          <w:lang w:val="sr-Cyrl-RS"/>
        </w:rPr>
        <w:t>ендокринологије, доктор медицинских наука</w:t>
      </w:r>
    </w:p>
    <w:p w14:paraId="0C1440C4"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Научна, односно уметничка област</w:t>
      </w:r>
      <w:r>
        <w:rPr>
          <w:sz w:val="20"/>
          <w:szCs w:val="20"/>
          <w:lang w:val="sr-Cyrl-RS"/>
        </w:rPr>
        <w:t>: Педијатрија</w:t>
      </w:r>
    </w:p>
    <w:p w14:paraId="000563FE" w14:textId="77777777" w:rsidR="00445DB1" w:rsidRPr="00D55667" w:rsidRDefault="00445DB1" w:rsidP="00445DB1">
      <w:pPr>
        <w:ind w:left="770" w:hanging="50"/>
        <w:rPr>
          <w:b/>
          <w:sz w:val="20"/>
          <w:szCs w:val="20"/>
          <w:lang w:val="sr-Cyrl-RS"/>
        </w:rPr>
      </w:pPr>
    </w:p>
    <w:p w14:paraId="69D9B102" w14:textId="77777777" w:rsidR="00445DB1" w:rsidRPr="00D55667" w:rsidRDefault="00445DB1" w:rsidP="00445DB1">
      <w:pPr>
        <w:ind w:left="770" w:hanging="50"/>
        <w:rPr>
          <w:b/>
          <w:sz w:val="20"/>
          <w:szCs w:val="20"/>
          <w:lang w:val="sr-Cyrl-RS"/>
        </w:rPr>
      </w:pPr>
    </w:p>
    <w:p w14:paraId="5F687A3C" w14:textId="77777777" w:rsidR="00445DB1" w:rsidRPr="00D55667" w:rsidRDefault="00445DB1" w:rsidP="00445DB1">
      <w:pPr>
        <w:ind w:left="770" w:hanging="50"/>
        <w:rPr>
          <w:sz w:val="22"/>
          <w:szCs w:val="22"/>
          <w:lang w:val="sr-Cyrl-RS"/>
        </w:rPr>
      </w:pPr>
      <w:r w:rsidRPr="00D55667">
        <w:rPr>
          <w:b/>
          <w:lang w:val="sr-Cyrl-RS"/>
        </w:rPr>
        <w:t>2) - Стручна биографија, дипломе и звања</w:t>
      </w:r>
    </w:p>
    <w:p w14:paraId="462635B3"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55667">
        <w:rPr>
          <w:i/>
          <w:sz w:val="20"/>
          <w:szCs w:val="20"/>
          <w:u w:val="single"/>
          <w:lang w:val="sr-Cyrl-RS"/>
        </w:rPr>
        <w:t>Основне студије:</w:t>
      </w:r>
    </w:p>
    <w:p w14:paraId="42E6EF11"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Назив установе:</w:t>
      </w:r>
      <w:r>
        <w:rPr>
          <w:sz w:val="20"/>
          <w:szCs w:val="20"/>
          <w:lang w:val="sr-Cyrl-RS"/>
        </w:rPr>
        <w:t xml:space="preserve"> </w:t>
      </w:r>
      <w:r w:rsidRPr="00341891">
        <w:rPr>
          <w:sz w:val="20"/>
          <w:szCs w:val="20"/>
          <w:lang w:val="sr-Cyrl-RS"/>
        </w:rPr>
        <w:t>Медицински факултет</w:t>
      </w:r>
      <w:r>
        <w:rPr>
          <w:sz w:val="20"/>
          <w:szCs w:val="20"/>
          <w:lang w:val="sr-Cyrl-RS"/>
        </w:rPr>
        <w:t>,</w:t>
      </w:r>
      <w:r w:rsidRPr="00341891">
        <w:rPr>
          <w:sz w:val="20"/>
          <w:szCs w:val="20"/>
          <w:lang w:val="sr-Cyrl-RS"/>
        </w:rPr>
        <w:t xml:space="preserve"> Универзитет у Београду</w:t>
      </w:r>
    </w:p>
    <w:p w14:paraId="306E2D41"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Место и година завршетка:</w:t>
      </w:r>
      <w:r>
        <w:rPr>
          <w:sz w:val="20"/>
          <w:szCs w:val="20"/>
          <w:lang w:val="sr-Cyrl-RS"/>
        </w:rPr>
        <w:t xml:space="preserve"> </w:t>
      </w:r>
      <w:r w:rsidRPr="00341891">
        <w:rPr>
          <w:sz w:val="20"/>
          <w:szCs w:val="20"/>
          <w:lang w:val="sr-Cyrl-RS"/>
        </w:rPr>
        <w:t>Београд, 2007.</w:t>
      </w:r>
      <w:r>
        <w:rPr>
          <w:sz w:val="20"/>
          <w:szCs w:val="20"/>
          <w:lang w:val="sr-Cyrl-RS"/>
        </w:rPr>
        <w:t xml:space="preserve"> год., средња оцена 8,51</w:t>
      </w:r>
    </w:p>
    <w:p w14:paraId="0DCAD46F"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55667">
        <w:rPr>
          <w:i/>
          <w:sz w:val="20"/>
          <w:szCs w:val="20"/>
          <w:u w:val="single"/>
          <w:lang w:val="sr-Cyrl-RS"/>
        </w:rPr>
        <w:t xml:space="preserve">Мастер:  </w:t>
      </w:r>
    </w:p>
    <w:p w14:paraId="3944542E"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Назив установе:</w:t>
      </w:r>
    </w:p>
    <w:p w14:paraId="0D5E48D9"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Место и година завршетка:</w:t>
      </w:r>
    </w:p>
    <w:p w14:paraId="751D6207"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Ужа научна, односно уметничка област:</w:t>
      </w:r>
    </w:p>
    <w:p w14:paraId="0346A567"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55667">
        <w:rPr>
          <w:i/>
          <w:sz w:val="20"/>
          <w:szCs w:val="20"/>
          <w:u w:val="single"/>
          <w:lang w:val="sr-Cyrl-RS"/>
        </w:rPr>
        <w:t>Магистеријум</w:t>
      </w:r>
      <w:r>
        <w:rPr>
          <w:i/>
          <w:sz w:val="20"/>
          <w:szCs w:val="20"/>
          <w:u w:val="single"/>
          <w:lang w:val="sr-Cyrl-RS"/>
        </w:rPr>
        <w:t xml:space="preserve"> </w:t>
      </w:r>
      <w:del w:id="1" w:author="Aleksandar Sovtic" w:date="2026-02-08T21:41:00Z">
        <w:r w:rsidDel="00E84AA1">
          <w:rPr>
            <w:i/>
            <w:sz w:val="20"/>
            <w:szCs w:val="20"/>
            <w:u w:val="single"/>
            <w:lang w:val="sr-Cyrl-RS"/>
          </w:rPr>
          <w:delText>- СА студије</w:delText>
        </w:r>
        <w:r w:rsidRPr="00D55667" w:rsidDel="00E84AA1">
          <w:rPr>
            <w:i/>
            <w:sz w:val="20"/>
            <w:szCs w:val="20"/>
            <w:u w:val="single"/>
            <w:lang w:val="sr-Cyrl-RS"/>
          </w:rPr>
          <w:delText xml:space="preserve">:  </w:delText>
        </w:r>
      </w:del>
    </w:p>
    <w:p w14:paraId="48440176"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Назив установе:</w:t>
      </w:r>
      <w:r>
        <w:rPr>
          <w:sz w:val="20"/>
          <w:szCs w:val="20"/>
          <w:lang w:val="sr-Cyrl-RS"/>
        </w:rPr>
        <w:t xml:space="preserve"> </w:t>
      </w:r>
      <w:del w:id="2" w:author="Aleksandar Sovtic" w:date="2026-02-08T21:41:00Z">
        <w:r w:rsidRPr="00810431" w:rsidDel="00E84AA1">
          <w:rPr>
            <w:sz w:val="20"/>
            <w:szCs w:val="20"/>
            <w:lang w:val="sr-Cyrl-RS"/>
          </w:rPr>
          <w:delText>Медицински факултет, Универзитет у Београду</w:delText>
        </w:r>
      </w:del>
    </w:p>
    <w:p w14:paraId="73F8E9AD"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Место и година завршетка:</w:t>
      </w:r>
      <w:r>
        <w:rPr>
          <w:sz w:val="20"/>
          <w:szCs w:val="20"/>
          <w:lang w:val="sr-Cyrl-RS"/>
        </w:rPr>
        <w:t xml:space="preserve"> </w:t>
      </w:r>
      <w:del w:id="3" w:author="Aleksandar Sovtic" w:date="2026-02-08T21:41:00Z">
        <w:r w:rsidDel="00E84AA1">
          <w:rPr>
            <w:sz w:val="20"/>
            <w:szCs w:val="20"/>
            <w:lang w:val="sr-Cyrl-RS"/>
          </w:rPr>
          <w:delText>Београд, 2011. год.</w:delText>
        </w:r>
      </w:del>
    </w:p>
    <w:p w14:paraId="2F299293"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Ужа научна, односно уметничка област:</w:t>
      </w:r>
      <w:r>
        <w:rPr>
          <w:sz w:val="20"/>
          <w:szCs w:val="20"/>
          <w:lang w:val="sr-Cyrl-RS"/>
        </w:rPr>
        <w:t xml:space="preserve"> </w:t>
      </w:r>
      <w:del w:id="4" w:author="Aleksandar Sovtic" w:date="2026-02-08T21:41:00Z">
        <w:r w:rsidDel="00E84AA1">
          <w:rPr>
            <w:sz w:val="20"/>
            <w:szCs w:val="20"/>
            <w:lang w:val="sr-Cyrl-RS"/>
          </w:rPr>
          <w:delText>Клиничка ендокринологија</w:delText>
        </w:r>
      </w:del>
    </w:p>
    <w:p w14:paraId="68E8EDA3"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D55667">
        <w:rPr>
          <w:i/>
          <w:sz w:val="20"/>
          <w:szCs w:val="20"/>
          <w:u w:val="single"/>
          <w:lang w:val="sr-Cyrl-RS"/>
        </w:rPr>
        <w:t>Докторат:</w:t>
      </w:r>
    </w:p>
    <w:p w14:paraId="4AF1770E"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Назив установе:</w:t>
      </w:r>
      <w:r>
        <w:rPr>
          <w:sz w:val="20"/>
          <w:szCs w:val="20"/>
          <w:lang w:val="sr-Cyrl-RS"/>
        </w:rPr>
        <w:t xml:space="preserve"> </w:t>
      </w:r>
      <w:r w:rsidRPr="00341891">
        <w:rPr>
          <w:sz w:val="20"/>
          <w:szCs w:val="20"/>
          <w:lang w:val="sr-Cyrl-RS"/>
        </w:rPr>
        <w:t>Медицински факултет</w:t>
      </w:r>
      <w:r>
        <w:rPr>
          <w:sz w:val="20"/>
          <w:szCs w:val="20"/>
          <w:lang w:val="sr-Cyrl-RS"/>
        </w:rPr>
        <w:t>,</w:t>
      </w:r>
      <w:r w:rsidRPr="00341891">
        <w:rPr>
          <w:sz w:val="20"/>
          <w:szCs w:val="20"/>
          <w:lang w:val="sr-Cyrl-RS"/>
        </w:rPr>
        <w:t xml:space="preserve"> Универзитет у Београду</w:t>
      </w:r>
    </w:p>
    <w:p w14:paraId="2C71430E"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Место и година одбране:</w:t>
      </w:r>
      <w:r>
        <w:rPr>
          <w:sz w:val="20"/>
          <w:szCs w:val="20"/>
          <w:lang w:val="sr-Cyrl-RS"/>
        </w:rPr>
        <w:t xml:space="preserve"> </w:t>
      </w:r>
      <w:r w:rsidRPr="00341891">
        <w:rPr>
          <w:sz w:val="20"/>
          <w:szCs w:val="20"/>
          <w:lang w:val="sr-Cyrl-RS"/>
        </w:rPr>
        <w:t>Београд, 2015.</w:t>
      </w:r>
    </w:p>
    <w:p w14:paraId="10264A4E"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Наслов дисертације:</w:t>
      </w:r>
      <w:r>
        <w:rPr>
          <w:sz w:val="20"/>
          <w:szCs w:val="20"/>
          <w:lang w:val="sr-Cyrl-RS"/>
        </w:rPr>
        <w:t xml:space="preserve"> </w:t>
      </w:r>
      <w:r w:rsidRPr="00341891">
        <w:rPr>
          <w:sz w:val="20"/>
          <w:szCs w:val="20"/>
          <w:lang w:val="sr-Cyrl-RS"/>
        </w:rPr>
        <w:t>Епидемиолошке и клиничке карактеристике гојазне деце са метаболичким компликацијама гојазности и без њих</w:t>
      </w:r>
    </w:p>
    <w:p w14:paraId="27FD3A20"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D55667">
        <w:rPr>
          <w:sz w:val="20"/>
          <w:szCs w:val="20"/>
          <w:lang w:val="sr-Cyrl-RS"/>
        </w:rPr>
        <w:t>- Ужа научна, односно уметничка област:</w:t>
      </w:r>
      <w:r>
        <w:rPr>
          <w:sz w:val="20"/>
          <w:szCs w:val="20"/>
          <w:lang w:val="sr-Cyrl-RS"/>
        </w:rPr>
        <w:t xml:space="preserve"> Педијатрија, ендокринологија, епидемиологија</w:t>
      </w:r>
    </w:p>
    <w:p w14:paraId="38ABA269" w14:textId="70DB78E8" w:rsidR="00445DB1" w:rsidRPr="00D55667" w:rsidRDefault="00445DB1" w:rsidP="00445DB1">
      <w:pPr>
        <w:pBdr>
          <w:top w:val="single" w:sz="4" w:space="1" w:color="auto"/>
          <w:left w:val="single" w:sz="4" w:space="4" w:color="auto"/>
          <w:bottom w:val="single" w:sz="4" w:space="1" w:color="auto"/>
          <w:right w:val="single" w:sz="4" w:space="4" w:color="auto"/>
        </w:pBdr>
        <w:spacing w:before="20"/>
        <w:ind w:left="763" w:hanging="43"/>
        <w:rPr>
          <w:i/>
          <w:sz w:val="20"/>
          <w:szCs w:val="20"/>
          <w:u w:val="single"/>
          <w:lang w:val="sr-Cyrl-RS"/>
        </w:rPr>
      </w:pPr>
      <w:r w:rsidRPr="00D55667">
        <w:rPr>
          <w:i/>
          <w:sz w:val="20"/>
          <w:szCs w:val="20"/>
          <w:u w:val="single"/>
          <w:lang w:val="sr-Cyrl-RS"/>
        </w:rPr>
        <w:t>Досадашњи избори у наставна и научна звања:</w:t>
      </w:r>
    </w:p>
    <w:p w14:paraId="2B82663F" w14:textId="77777777" w:rsidR="00445DB1"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2DB9">
        <w:rPr>
          <w:sz w:val="20"/>
          <w:szCs w:val="20"/>
          <w:lang w:val="sr-Cyrl-RS"/>
        </w:rPr>
        <w:t xml:space="preserve">18.10.2018. године </w:t>
      </w:r>
      <w:r>
        <w:rPr>
          <w:sz w:val="20"/>
          <w:szCs w:val="20"/>
          <w:lang w:val="sr-Cyrl-RS"/>
        </w:rPr>
        <w:t>и</w:t>
      </w:r>
      <w:r w:rsidRPr="00242DB9">
        <w:rPr>
          <w:sz w:val="20"/>
          <w:szCs w:val="20"/>
          <w:lang w:val="sr-Cyrl-RS"/>
        </w:rPr>
        <w:t>зб</w:t>
      </w:r>
      <w:r>
        <w:rPr>
          <w:sz w:val="20"/>
          <w:szCs w:val="20"/>
          <w:lang w:val="sr-Cyrl-RS"/>
        </w:rPr>
        <w:t>ор</w:t>
      </w:r>
      <w:r w:rsidRPr="00242DB9">
        <w:rPr>
          <w:sz w:val="20"/>
          <w:szCs w:val="20"/>
          <w:lang w:val="sr-Cyrl-RS"/>
        </w:rPr>
        <w:t xml:space="preserve"> у звање клиничког асистента на Катедри уже научне области </w:t>
      </w:r>
      <w:r>
        <w:rPr>
          <w:sz w:val="20"/>
          <w:szCs w:val="20"/>
          <w:lang w:val="sr-Cyrl-RS"/>
        </w:rPr>
        <w:t>П</w:t>
      </w:r>
      <w:r w:rsidRPr="00242DB9">
        <w:rPr>
          <w:sz w:val="20"/>
          <w:szCs w:val="20"/>
          <w:lang w:val="sr-Cyrl-RS"/>
        </w:rPr>
        <w:t xml:space="preserve">едијатрија Медицинског факултета у Београду  </w:t>
      </w:r>
    </w:p>
    <w:p w14:paraId="44993908" w14:textId="77777777" w:rsidR="00445DB1" w:rsidRDefault="00445DB1" w:rsidP="00445DB1">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lastRenderedPageBreak/>
        <w:t>15.12.</w:t>
      </w:r>
      <w:r w:rsidRPr="00242DB9">
        <w:rPr>
          <w:sz w:val="20"/>
          <w:szCs w:val="20"/>
          <w:lang w:val="sr-Cyrl-RS"/>
        </w:rPr>
        <w:t xml:space="preserve">2021. </w:t>
      </w:r>
      <w:r>
        <w:rPr>
          <w:sz w:val="20"/>
          <w:szCs w:val="20"/>
          <w:lang w:val="sr-Cyrl-RS"/>
        </w:rPr>
        <w:t>године поновни и</w:t>
      </w:r>
      <w:r w:rsidRPr="00242DB9">
        <w:rPr>
          <w:sz w:val="20"/>
          <w:szCs w:val="20"/>
          <w:lang w:val="sr-Cyrl-RS"/>
        </w:rPr>
        <w:t>зб</w:t>
      </w:r>
      <w:r>
        <w:rPr>
          <w:sz w:val="20"/>
          <w:szCs w:val="20"/>
          <w:lang w:val="sr-Cyrl-RS"/>
        </w:rPr>
        <w:t>ор</w:t>
      </w:r>
      <w:r w:rsidRPr="00242DB9">
        <w:rPr>
          <w:sz w:val="20"/>
          <w:szCs w:val="20"/>
          <w:lang w:val="sr-Cyrl-RS"/>
        </w:rPr>
        <w:t xml:space="preserve"> у звање клиничког асистента на Катедри уже научне области </w:t>
      </w:r>
      <w:r>
        <w:rPr>
          <w:sz w:val="20"/>
          <w:szCs w:val="20"/>
          <w:lang w:val="sr-Cyrl-RS"/>
        </w:rPr>
        <w:t>П</w:t>
      </w:r>
      <w:r w:rsidRPr="00242DB9">
        <w:rPr>
          <w:sz w:val="20"/>
          <w:szCs w:val="20"/>
          <w:lang w:val="sr-Cyrl-RS"/>
        </w:rPr>
        <w:t>едијатрија Медицинског факултета у Београду</w:t>
      </w:r>
    </w:p>
    <w:p w14:paraId="452DBFF2" w14:textId="77777777" w:rsidR="00445DB1" w:rsidRPr="00D55667" w:rsidRDefault="00445DB1" w:rsidP="00445DB1">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r>
        <w:rPr>
          <w:sz w:val="20"/>
          <w:szCs w:val="20"/>
          <w:lang w:val="sr-Cyrl-RS"/>
        </w:rPr>
        <w:t>23.10.</w:t>
      </w:r>
      <w:r w:rsidRPr="00242DB9">
        <w:rPr>
          <w:sz w:val="20"/>
          <w:szCs w:val="20"/>
          <w:lang w:val="sr-Cyrl-RS"/>
        </w:rPr>
        <w:t>2024. године</w:t>
      </w:r>
      <w:r>
        <w:rPr>
          <w:sz w:val="20"/>
          <w:szCs w:val="20"/>
          <w:lang w:val="sr-Cyrl-RS"/>
        </w:rPr>
        <w:t xml:space="preserve"> поновни и</w:t>
      </w:r>
      <w:r w:rsidRPr="00242DB9">
        <w:rPr>
          <w:sz w:val="20"/>
          <w:szCs w:val="20"/>
          <w:lang w:val="sr-Cyrl-RS"/>
        </w:rPr>
        <w:t>зб</w:t>
      </w:r>
      <w:r>
        <w:rPr>
          <w:sz w:val="20"/>
          <w:szCs w:val="20"/>
          <w:lang w:val="sr-Cyrl-RS"/>
        </w:rPr>
        <w:t>ор</w:t>
      </w:r>
      <w:r w:rsidRPr="00242DB9">
        <w:rPr>
          <w:sz w:val="20"/>
          <w:szCs w:val="20"/>
          <w:lang w:val="sr-Cyrl-RS"/>
        </w:rPr>
        <w:t xml:space="preserve"> у звање клиничког асистента на Катедри уже научне области </w:t>
      </w:r>
      <w:r>
        <w:rPr>
          <w:sz w:val="20"/>
          <w:szCs w:val="20"/>
          <w:lang w:val="sr-Cyrl-RS"/>
        </w:rPr>
        <w:t>П</w:t>
      </w:r>
      <w:r w:rsidRPr="00242DB9">
        <w:rPr>
          <w:sz w:val="20"/>
          <w:szCs w:val="20"/>
          <w:lang w:val="sr-Cyrl-RS"/>
        </w:rPr>
        <w:t>едијатрија Медицинског факултета у Београду</w:t>
      </w:r>
    </w:p>
    <w:p w14:paraId="0729912B" w14:textId="77777777" w:rsidR="00445DB1" w:rsidRPr="00D55667" w:rsidRDefault="00445DB1" w:rsidP="00445DB1">
      <w:pPr>
        <w:rPr>
          <w:b/>
          <w:snapToGrid w:val="0"/>
          <w:sz w:val="20"/>
          <w:szCs w:val="20"/>
          <w:lang w:val="sr-Cyrl-RS"/>
        </w:rPr>
      </w:pPr>
    </w:p>
    <w:p w14:paraId="683C5112" w14:textId="77777777" w:rsidR="00445DB1" w:rsidRPr="00D55667" w:rsidRDefault="00445DB1" w:rsidP="00445DB1">
      <w:pPr>
        <w:rPr>
          <w:b/>
          <w:snapToGrid w:val="0"/>
          <w:sz w:val="20"/>
          <w:szCs w:val="20"/>
          <w:lang w:val="sr-Cyrl-RS"/>
        </w:rPr>
      </w:pPr>
      <w:r w:rsidRPr="00D55667">
        <w:rPr>
          <w:b/>
          <w:snapToGrid w:val="0"/>
          <w:szCs w:val="20"/>
          <w:lang w:val="sr-Cyrl-RS"/>
        </w:rPr>
        <w:t>3) Испуњени услови за избор у звање</w:t>
      </w:r>
      <w:r>
        <w:rPr>
          <w:b/>
          <w:snapToGrid w:val="0"/>
          <w:szCs w:val="20"/>
          <w:lang w:val="sr-Cyrl-RS"/>
        </w:rPr>
        <w:t>: Доцент</w:t>
      </w:r>
    </w:p>
    <w:p w14:paraId="6CFF2030" w14:textId="77777777" w:rsidR="00445DB1" w:rsidRPr="00D55667" w:rsidRDefault="00445DB1" w:rsidP="00445DB1">
      <w:pPr>
        <w:jc w:val="both"/>
        <w:rPr>
          <w:b/>
          <w:sz w:val="20"/>
          <w:szCs w:val="20"/>
          <w:lang w:val="sr-Cyrl-RS"/>
        </w:rPr>
      </w:pPr>
    </w:p>
    <w:p w14:paraId="3EFC3A66" w14:textId="77777777" w:rsidR="00445DB1" w:rsidRPr="00D55667" w:rsidRDefault="00445DB1" w:rsidP="00445DB1">
      <w:pPr>
        <w:jc w:val="both"/>
        <w:rPr>
          <w:b/>
          <w:sz w:val="20"/>
          <w:szCs w:val="20"/>
          <w:lang w:val="sr-Cyrl-RS"/>
        </w:rPr>
      </w:pPr>
      <w:r>
        <w:rPr>
          <w:b/>
          <w:noProof/>
          <w:sz w:val="20"/>
          <w:szCs w:val="20"/>
          <w:lang w:val="sr-Latn-RS" w:eastAsia="sr-Latn-RS"/>
        </w:rPr>
        <mc:AlternateContent>
          <mc:Choice Requires="wps">
            <w:drawing>
              <wp:anchor distT="0" distB="0" distL="114300" distR="114300" simplePos="0" relativeHeight="251661312" behindDoc="0" locked="0" layoutInCell="1" allowOverlap="1" wp14:anchorId="6A344C0B" wp14:editId="73563708">
                <wp:simplePos x="0" y="0"/>
                <wp:positionH relativeFrom="column">
                  <wp:posOffset>-80645</wp:posOffset>
                </wp:positionH>
                <wp:positionV relativeFrom="paragraph">
                  <wp:posOffset>1158240</wp:posOffset>
                </wp:positionV>
                <wp:extent cx="335280" cy="247650"/>
                <wp:effectExtent l="19050" t="19050" r="26670" b="19050"/>
                <wp:wrapNone/>
                <wp:docPr id="305009941"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49AE592" id="Oval 1" o:spid="_x0000_s1026" style="position:absolute;margin-left:-6.35pt;margin-top:91.2pt;width:26.4pt;height:1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" filled="f" strokecolor="#272727 [2749]" strokeweight="2.25pt">
                <v:stroke joinstyle="miter"/>
              </v:oval>
            </w:pict>
          </mc:Fallback>
        </mc:AlternateContent>
      </w:r>
      <w:r>
        <w:rPr>
          <w:b/>
          <w:noProof/>
          <w:sz w:val="20"/>
          <w:szCs w:val="20"/>
          <w:lang w:val="sr-Latn-RS" w:eastAsia="sr-Latn-RS"/>
        </w:rPr>
        <mc:AlternateContent>
          <mc:Choice Requires="wps">
            <w:drawing>
              <wp:anchor distT="0" distB="0" distL="114300" distR="114300" simplePos="0" relativeHeight="251660288" behindDoc="0" locked="0" layoutInCell="1" allowOverlap="1" wp14:anchorId="4D8A2378" wp14:editId="477F8C48">
                <wp:simplePos x="0" y="0"/>
                <wp:positionH relativeFrom="column">
                  <wp:posOffset>-74295</wp:posOffset>
                </wp:positionH>
                <wp:positionV relativeFrom="paragraph">
                  <wp:posOffset>415290</wp:posOffset>
                </wp:positionV>
                <wp:extent cx="335280" cy="247650"/>
                <wp:effectExtent l="19050" t="19050" r="26670" b="19050"/>
                <wp:wrapNone/>
                <wp:docPr id="860776658"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CDDD109" id="Oval 1" o:spid="_x0000_s1026" style="position:absolute;margin-left:-5.85pt;margin-top:32.7pt;width:26.4pt;height:19.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" filled="f" strokecolor="#272727 [2749]" strokeweight="2.25pt">
                <v:stroke joinstyle="miter"/>
              </v:oval>
            </w:pict>
          </mc:Fallback>
        </mc:AlternateContent>
      </w:r>
      <w:r>
        <w:rPr>
          <w:b/>
          <w:noProof/>
          <w:sz w:val="20"/>
          <w:szCs w:val="20"/>
          <w:lang w:val="sr-Latn-RS" w:eastAsia="sr-Latn-RS"/>
        </w:rPr>
        <mc:AlternateContent>
          <mc:Choice Requires="wps">
            <w:drawing>
              <wp:anchor distT="0" distB="0" distL="114300" distR="114300" simplePos="0" relativeHeight="251659264" behindDoc="0" locked="0" layoutInCell="1" allowOverlap="1" wp14:anchorId="03359042" wp14:editId="38EBEF3F">
                <wp:simplePos x="0" y="0"/>
                <wp:positionH relativeFrom="column">
                  <wp:posOffset>-81915</wp:posOffset>
                </wp:positionH>
                <wp:positionV relativeFrom="paragraph">
                  <wp:posOffset>726440</wp:posOffset>
                </wp:positionV>
                <wp:extent cx="335280" cy="247650"/>
                <wp:effectExtent l="19050" t="19050" r="26670" b="19050"/>
                <wp:wrapNone/>
                <wp:docPr id="561176606"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E402B85" id="Oval 1" o:spid="_x0000_s1026" style="position:absolute;margin-left:-6.45pt;margin-top:57.2pt;width:26.4pt;height:1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" filled="f" strokecolor="#272727 [2749]" strokeweight="2.25pt">
                <v:stroke joinstyle="miter"/>
              </v:oval>
            </w:pict>
          </mc:Fallback>
        </mc:AlternateContent>
      </w:r>
      <w:r w:rsidRPr="00D55667">
        <w:rPr>
          <w:b/>
          <w:sz w:val="20"/>
          <w:szCs w:val="20"/>
          <w:lang w:val="sr-Cyrl-RS"/>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445DB1" w:rsidRPr="00D55667" w14:paraId="5DCDBDE8" w14:textId="77777777" w:rsidTr="003A4F87">
        <w:tc>
          <w:tcPr>
            <w:tcW w:w="416" w:type="dxa"/>
            <w:tcBorders>
              <w:top w:val="single" w:sz="4" w:space="0" w:color="auto"/>
              <w:left w:val="single" w:sz="4" w:space="0" w:color="auto"/>
              <w:bottom w:val="single" w:sz="4" w:space="0" w:color="auto"/>
              <w:right w:val="single" w:sz="4" w:space="0" w:color="auto"/>
            </w:tcBorders>
          </w:tcPr>
          <w:p w14:paraId="6D592B86" w14:textId="77777777" w:rsidR="00445DB1" w:rsidRPr="00D55667" w:rsidRDefault="00445DB1" w:rsidP="003A4F87">
            <w:pPr>
              <w:rPr>
                <w:sz w:val="20"/>
                <w:szCs w:val="20"/>
                <w:lang w:val="sr-Cyrl-RS"/>
              </w:rPr>
            </w:pPr>
          </w:p>
          <w:p w14:paraId="10E7B708" w14:textId="77777777" w:rsidR="00445DB1" w:rsidRPr="00D55667" w:rsidRDefault="00445DB1" w:rsidP="003A4F87">
            <w:pPr>
              <w:rPr>
                <w:sz w:val="20"/>
                <w:szCs w:val="20"/>
                <w:lang w:val="sr-Cyrl-RS"/>
              </w:rPr>
            </w:pPr>
          </w:p>
        </w:tc>
        <w:tc>
          <w:tcPr>
            <w:tcW w:w="5632" w:type="dxa"/>
            <w:tcBorders>
              <w:top w:val="single" w:sz="4" w:space="0" w:color="auto"/>
              <w:left w:val="single" w:sz="4" w:space="0" w:color="auto"/>
              <w:bottom w:val="single" w:sz="4" w:space="0" w:color="auto"/>
              <w:right w:val="single" w:sz="4" w:space="0" w:color="auto"/>
            </w:tcBorders>
            <w:hideMark/>
          </w:tcPr>
          <w:p w14:paraId="2465716B" w14:textId="77777777" w:rsidR="00445DB1" w:rsidRPr="00D55667" w:rsidRDefault="00445DB1" w:rsidP="003A4F87">
            <w:pPr>
              <w:jc w:val="both"/>
              <w:rPr>
                <w:i/>
                <w:sz w:val="20"/>
                <w:szCs w:val="20"/>
                <w:lang w:val="sr-Cyrl-RS"/>
              </w:rPr>
            </w:pPr>
            <w:r w:rsidRPr="00D55667">
              <w:rPr>
                <w:i/>
                <w:sz w:val="20"/>
                <w:szCs w:val="20"/>
                <w:lang w:val="sr-Cyrl-RS"/>
              </w:rPr>
              <w:t xml:space="preserve"> </w:t>
            </w:r>
          </w:p>
          <w:p w14:paraId="62BCE299" w14:textId="77777777" w:rsidR="00445DB1" w:rsidRPr="00D55667" w:rsidRDefault="00445DB1" w:rsidP="003A4F87">
            <w:pPr>
              <w:jc w:val="both"/>
              <w:rPr>
                <w:i/>
                <w:sz w:val="20"/>
                <w:szCs w:val="20"/>
                <w:lang w:val="sr-Cyrl-RS"/>
              </w:rPr>
            </w:pPr>
            <w:r w:rsidRPr="00D55667">
              <w:rPr>
                <w:i/>
                <w:sz w:val="20"/>
                <w:szCs w:val="20"/>
                <w:lang w:val="sr-Cyrl-RS"/>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034DE16D" w14:textId="77777777" w:rsidR="00445DB1" w:rsidRPr="00D55667" w:rsidRDefault="00445DB1" w:rsidP="003A4F87">
            <w:pPr>
              <w:rPr>
                <w:b/>
                <w:sz w:val="20"/>
                <w:szCs w:val="20"/>
                <w:lang w:val="sr-Cyrl-RS"/>
              </w:rPr>
            </w:pPr>
            <w:r w:rsidRPr="00D55667">
              <w:rPr>
                <w:b/>
                <w:sz w:val="20"/>
                <w:szCs w:val="20"/>
                <w:lang w:val="sr-Cyrl-RS"/>
              </w:rPr>
              <w:t xml:space="preserve">oценa / број година радног искуства </w:t>
            </w:r>
          </w:p>
        </w:tc>
      </w:tr>
      <w:tr w:rsidR="00445DB1" w:rsidRPr="00D55667" w14:paraId="7FD9F26B"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8FB46AC" w14:textId="77777777" w:rsidR="00445DB1" w:rsidRPr="000A78DD" w:rsidRDefault="00445DB1" w:rsidP="003A4F87">
            <w:pPr>
              <w:rPr>
                <w:b/>
                <w:bCs/>
                <w:sz w:val="20"/>
                <w:szCs w:val="20"/>
                <w:u w:val="single"/>
                <w:lang w:val="sr-Cyrl-RS"/>
              </w:rPr>
            </w:pPr>
            <w:r w:rsidRPr="000A78DD">
              <w:rPr>
                <w:b/>
                <w:bCs/>
                <w:sz w:val="20"/>
                <w:szCs w:val="20"/>
                <w:u w:val="single"/>
                <w:lang w:val="sr-Cyrl-RS"/>
              </w:rPr>
              <w:t>1</w:t>
            </w:r>
          </w:p>
        </w:tc>
        <w:tc>
          <w:tcPr>
            <w:tcW w:w="5632" w:type="dxa"/>
            <w:tcBorders>
              <w:top w:val="single" w:sz="4" w:space="0" w:color="auto"/>
              <w:left w:val="single" w:sz="4" w:space="0" w:color="auto"/>
              <w:bottom w:val="single" w:sz="4" w:space="0" w:color="auto"/>
              <w:right w:val="single" w:sz="4" w:space="0" w:color="auto"/>
            </w:tcBorders>
            <w:hideMark/>
          </w:tcPr>
          <w:p w14:paraId="1AD319B7" w14:textId="77777777" w:rsidR="00445DB1" w:rsidRPr="00D55667" w:rsidRDefault="00445DB1" w:rsidP="003A4F87">
            <w:pPr>
              <w:jc w:val="both"/>
              <w:rPr>
                <w:sz w:val="20"/>
                <w:szCs w:val="20"/>
                <w:lang w:val="sr-Cyrl-RS"/>
              </w:rPr>
            </w:pPr>
            <w:r w:rsidRPr="00D55667">
              <w:rPr>
                <w:rStyle w:val="Bodytext22"/>
                <w:rFonts w:ascii="Times New Roman" w:hAnsi="Times New Roman" w:cs="Times New Roman"/>
                <w:sz w:val="20"/>
                <w:szCs w:val="20"/>
                <w:lang w:val="sr-Cyrl-RS"/>
              </w:rPr>
              <w:t>Приступно предавање из области за коју се бира, позитивно оцењено од стране</w:t>
            </w:r>
            <w:r w:rsidRPr="00D55667">
              <w:rPr>
                <w:sz w:val="20"/>
                <w:szCs w:val="20"/>
                <w:lang w:val="sr-Cyrl-RS"/>
              </w:rPr>
              <w:t xml:space="preserve"> </w:t>
            </w:r>
            <w:r w:rsidRPr="00D55667">
              <w:rPr>
                <w:rStyle w:val="Bodytext22"/>
                <w:rFonts w:ascii="Times New Roman" w:hAnsi="Times New Roman" w:cs="Times New Roman"/>
                <w:sz w:val="20"/>
                <w:szCs w:val="20"/>
                <w:lang w:val="sr-Cyrl-RS"/>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5AE6A205" w14:textId="7A2CE0F3" w:rsidR="00445DB1" w:rsidRPr="00736A75" w:rsidRDefault="00F217C5" w:rsidP="003A4F87">
            <w:pPr>
              <w:rPr>
                <w:sz w:val="20"/>
                <w:szCs w:val="20"/>
                <w:lang w:val="sr-Latn-RS"/>
              </w:rPr>
            </w:pPr>
            <w:r>
              <w:rPr>
                <w:sz w:val="20"/>
                <w:szCs w:val="20"/>
                <w:lang w:val="sr-Cyrl-RS"/>
              </w:rPr>
              <w:t>5 (пет)</w:t>
            </w:r>
            <w:r w:rsidR="00736A75">
              <w:rPr>
                <w:sz w:val="20"/>
                <w:szCs w:val="20"/>
                <w:lang w:val="sr-Latn-RS"/>
              </w:rPr>
              <w:t>, 22.01.2026.</w:t>
            </w:r>
          </w:p>
          <w:p w14:paraId="2F8E442B" w14:textId="27DB3A3B" w:rsidR="00736A75" w:rsidRPr="00736A75" w:rsidRDefault="00736A75" w:rsidP="003A4F87">
            <w:pPr>
              <w:rPr>
                <w:sz w:val="20"/>
                <w:szCs w:val="20"/>
                <w:lang w:val="sr-Latn-RS"/>
              </w:rPr>
            </w:pPr>
          </w:p>
        </w:tc>
      </w:tr>
      <w:tr w:rsidR="00445DB1" w:rsidRPr="00D55667" w14:paraId="6F83F5D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735FA0A" w14:textId="77777777" w:rsidR="00445DB1" w:rsidRPr="000A78DD" w:rsidRDefault="00445DB1" w:rsidP="003A4F87">
            <w:pPr>
              <w:rPr>
                <w:b/>
                <w:bCs/>
                <w:sz w:val="20"/>
                <w:szCs w:val="20"/>
                <w:u w:val="single"/>
                <w:lang w:val="sr-Cyrl-RS"/>
              </w:rPr>
            </w:pPr>
            <w:r w:rsidRPr="000A78DD">
              <w:rPr>
                <w:b/>
                <w:bCs/>
                <w:sz w:val="20"/>
                <w:szCs w:val="20"/>
                <w:u w:val="single"/>
                <w:lang w:val="sr-Cyrl-RS"/>
              </w:rPr>
              <w:t>2</w:t>
            </w:r>
          </w:p>
        </w:tc>
        <w:tc>
          <w:tcPr>
            <w:tcW w:w="5632" w:type="dxa"/>
            <w:tcBorders>
              <w:top w:val="single" w:sz="4" w:space="0" w:color="auto"/>
              <w:left w:val="single" w:sz="4" w:space="0" w:color="auto"/>
              <w:bottom w:val="single" w:sz="4" w:space="0" w:color="auto"/>
              <w:right w:val="single" w:sz="4" w:space="0" w:color="auto"/>
            </w:tcBorders>
            <w:hideMark/>
          </w:tcPr>
          <w:p w14:paraId="1CC6458D" w14:textId="77777777" w:rsidR="00445DB1" w:rsidRPr="00D55667" w:rsidRDefault="00445DB1" w:rsidP="003A4F87">
            <w:pPr>
              <w:jc w:val="both"/>
              <w:rPr>
                <w:sz w:val="20"/>
                <w:szCs w:val="20"/>
                <w:lang w:val="sr-Cyrl-RS"/>
              </w:rPr>
            </w:pPr>
            <w:r w:rsidRPr="00D55667">
              <w:rPr>
                <w:rStyle w:val="Bodytext22"/>
                <w:rFonts w:ascii="Times New Roman" w:hAnsi="Times New Roman" w:cs="Times New Roman"/>
                <w:sz w:val="20"/>
                <w:szCs w:val="20"/>
                <w:lang w:val="sr-Cyrl-RS"/>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7D66E59F" w14:textId="77777777" w:rsidR="00445DB1" w:rsidRPr="00D55667" w:rsidRDefault="00445DB1" w:rsidP="003A4F87">
            <w:pPr>
              <w:rPr>
                <w:sz w:val="20"/>
                <w:szCs w:val="20"/>
                <w:lang w:val="sr-Cyrl-RS"/>
              </w:rPr>
            </w:pPr>
            <w:r w:rsidRPr="00DF14DB">
              <w:rPr>
                <w:sz w:val="20"/>
                <w:szCs w:val="20"/>
                <w:lang w:val="sr-Cyrl-RS"/>
              </w:rPr>
              <w:t>4,</w:t>
            </w:r>
            <w:r>
              <w:rPr>
                <w:sz w:val="20"/>
                <w:szCs w:val="20"/>
                <w:lang w:val="sr-Cyrl-RS"/>
              </w:rPr>
              <w:t>9</w:t>
            </w:r>
            <w:r w:rsidRPr="00DF14DB">
              <w:rPr>
                <w:sz w:val="20"/>
                <w:szCs w:val="20"/>
                <w:lang w:val="sr-Cyrl-RS"/>
              </w:rPr>
              <w:t>4</w:t>
            </w:r>
            <w:r>
              <w:rPr>
                <w:sz w:val="20"/>
                <w:szCs w:val="20"/>
                <w:lang w:val="sr-Cyrl-RS"/>
              </w:rPr>
              <w:t xml:space="preserve"> (просечна оцена)</w:t>
            </w:r>
          </w:p>
        </w:tc>
      </w:tr>
      <w:tr w:rsidR="00445DB1" w:rsidRPr="00D55667" w14:paraId="0E584E26"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47AA39A" w14:textId="77777777" w:rsidR="00445DB1" w:rsidRPr="000A78DD" w:rsidRDefault="00445DB1" w:rsidP="003A4F87">
            <w:pPr>
              <w:rPr>
                <w:b/>
                <w:bCs/>
                <w:sz w:val="20"/>
                <w:szCs w:val="20"/>
                <w:u w:val="single"/>
                <w:lang w:val="sr-Cyrl-RS"/>
              </w:rPr>
            </w:pPr>
            <w:r w:rsidRPr="000A78DD">
              <w:rPr>
                <w:b/>
                <w:bCs/>
                <w:sz w:val="20"/>
                <w:szCs w:val="20"/>
                <w:u w:val="single"/>
                <w:lang w:val="sr-Cyrl-RS"/>
              </w:rPr>
              <w:t>3</w:t>
            </w:r>
          </w:p>
        </w:tc>
        <w:tc>
          <w:tcPr>
            <w:tcW w:w="5632" w:type="dxa"/>
            <w:tcBorders>
              <w:top w:val="single" w:sz="4" w:space="0" w:color="auto"/>
              <w:left w:val="single" w:sz="4" w:space="0" w:color="auto"/>
              <w:bottom w:val="single" w:sz="4" w:space="0" w:color="auto"/>
              <w:right w:val="single" w:sz="4" w:space="0" w:color="auto"/>
            </w:tcBorders>
            <w:hideMark/>
          </w:tcPr>
          <w:p w14:paraId="5FE31FD6" w14:textId="77777777" w:rsidR="00445DB1" w:rsidRPr="00D55667" w:rsidRDefault="00445DB1" w:rsidP="003A4F87">
            <w:pPr>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Искуство у педагошком раду са студентима</w:t>
            </w:r>
          </w:p>
          <w:p w14:paraId="27494D3B" w14:textId="77777777" w:rsidR="00445DB1" w:rsidRPr="00D55667" w:rsidRDefault="00445DB1" w:rsidP="003A4F87">
            <w:pPr>
              <w:jc w:val="both"/>
              <w:rPr>
                <w:rStyle w:val="Bodytext22"/>
                <w:rFonts w:ascii="Times New Roman" w:hAnsi="Times New Roman" w:cs="Times New Roman"/>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422486E8" w14:textId="77777777" w:rsidR="00445DB1" w:rsidRPr="00D55667" w:rsidRDefault="00445DB1" w:rsidP="003A4F87">
            <w:pPr>
              <w:rPr>
                <w:lang w:val="sr-Cyrl-RS"/>
              </w:rPr>
            </w:pPr>
            <w:r>
              <w:rPr>
                <w:sz w:val="20"/>
                <w:szCs w:val="20"/>
                <w:lang w:val="sr-Cyrl-RS"/>
              </w:rPr>
              <w:t>7 год</w:t>
            </w:r>
            <w:ins w:id="5" w:author="Aleksandar Sovtic" w:date="2026-02-08T21:42:00Z">
              <w:r>
                <w:rPr>
                  <w:sz w:val="20"/>
                  <w:szCs w:val="20"/>
                  <w:lang w:val="sr-Cyrl-RS"/>
                </w:rPr>
                <w:t>ина и 4 месеца</w:t>
              </w:r>
            </w:ins>
            <w:del w:id="6" w:author="Aleksandar Sovtic" w:date="2026-02-08T21:42:00Z">
              <w:r w:rsidDel="00D27C52">
                <w:rPr>
                  <w:sz w:val="20"/>
                  <w:szCs w:val="20"/>
                  <w:lang w:val="sr-Cyrl-RS"/>
                </w:rPr>
                <w:delText>.</w:delText>
              </w:r>
            </w:del>
          </w:p>
        </w:tc>
      </w:tr>
    </w:tbl>
    <w:p w14:paraId="6CBAAF70" w14:textId="77777777" w:rsidR="00445DB1" w:rsidRPr="00D55667" w:rsidRDefault="00445DB1" w:rsidP="00445DB1">
      <w:pPr>
        <w:rPr>
          <w:sz w:val="20"/>
          <w:szCs w:val="20"/>
          <w:lang w:val="sr-Cyrl-RS"/>
        </w:rPr>
      </w:pPr>
      <w:r>
        <w:rPr>
          <w:b/>
          <w:noProof/>
          <w:sz w:val="20"/>
          <w:szCs w:val="20"/>
          <w:lang w:val="sr-Latn-RS" w:eastAsia="sr-Latn-RS"/>
        </w:rPr>
        <mc:AlternateContent>
          <mc:Choice Requires="wps">
            <w:drawing>
              <wp:anchor distT="0" distB="0" distL="114300" distR="114300" simplePos="0" relativeHeight="251662336" behindDoc="0" locked="0" layoutInCell="1" allowOverlap="1" wp14:anchorId="4E46115D" wp14:editId="71150695">
                <wp:simplePos x="0" y="0"/>
                <wp:positionH relativeFrom="column">
                  <wp:posOffset>-69850</wp:posOffset>
                </wp:positionH>
                <wp:positionV relativeFrom="paragraph">
                  <wp:posOffset>421640</wp:posOffset>
                </wp:positionV>
                <wp:extent cx="335280" cy="247650"/>
                <wp:effectExtent l="19050" t="19050" r="26670" b="19050"/>
                <wp:wrapNone/>
                <wp:docPr id="1382368771"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D816C6" id="Oval 1" o:spid="_x0000_s1026" style="position:absolute;margin-left:-5.5pt;margin-top:33.2pt;width:26.4pt;height:1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" filled="f" strokecolor="#272727 [2749]" strokeweight="2.25pt">
                <v:stroke joinstyle="miter"/>
              </v:oval>
            </w:pict>
          </mc:Fallback>
        </mc:AlternateConten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445DB1" w:rsidRPr="00D55667" w14:paraId="37D339E0" w14:textId="77777777" w:rsidTr="003A4F87">
        <w:tc>
          <w:tcPr>
            <w:tcW w:w="416" w:type="dxa"/>
            <w:tcBorders>
              <w:top w:val="single" w:sz="4" w:space="0" w:color="auto"/>
              <w:left w:val="single" w:sz="4" w:space="0" w:color="auto"/>
              <w:bottom w:val="single" w:sz="4" w:space="0" w:color="auto"/>
              <w:right w:val="single" w:sz="4" w:space="0" w:color="auto"/>
            </w:tcBorders>
          </w:tcPr>
          <w:p w14:paraId="50E95F43" w14:textId="77777777" w:rsidR="00445DB1" w:rsidRPr="00D55667" w:rsidRDefault="00445DB1" w:rsidP="003A4F87">
            <w:pPr>
              <w:rPr>
                <w:sz w:val="20"/>
                <w:szCs w:val="20"/>
                <w:lang w:val="sr-Cyrl-RS"/>
              </w:rPr>
            </w:pPr>
          </w:p>
          <w:p w14:paraId="23F865AF" w14:textId="77777777" w:rsidR="00445DB1" w:rsidRPr="00D55667" w:rsidRDefault="00445DB1" w:rsidP="003A4F87">
            <w:pPr>
              <w:rPr>
                <w:sz w:val="20"/>
                <w:szCs w:val="20"/>
                <w:lang w:val="sr-Cyrl-RS"/>
              </w:rPr>
            </w:pPr>
          </w:p>
        </w:tc>
        <w:tc>
          <w:tcPr>
            <w:tcW w:w="5632" w:type="dxa"/>
            <w:tcBorders>
              <w:top w:val="single" w:sz="4" w:space="0" w:color="auto"/>
              <w:left w:val="single" w:sz="4" w:space="0" w:color="auto"/>
              <w:bottom w:val="single" w:sz="4" w:space="0" w:color="auto"/>
              <w:right w:val="single" w:sz="4" w:space="0" w:color="auto"/>
            </w:tcBorders>
          </w:tcPr>
          <w:p w14:paraId="0B61A3F9" w14:textId="77777777" w:rsidR="00445DB1" w:rsidRPr="00D55667" w:rsidRDefault="00445DB1" w:rsidP="003A4F87">
            <w:pPr>
              <w:jc w:val="both"/>
              <w:rPr>
                <w:i/>
                <w:sz w:val="20"/>
                <w:szCs w:val="20"/>
                <w:lang w:val="sr-Cyrl-RS"/>
              </w:rPr>
            </w:pPr>
          </w:p>
          <w:p w14:paraId="3BDC402E" w14:textId="77777777" w:rsidR="00445DB1" w:rsidRPr="00D55667" w:rsidRDefault="00445DB1" w:rsidP="003A4F87">
            <w:pPr>
              <w:jc w:val="both"/>
              <w:rPr>
                <w:i/>
                <w:sz w:val="20"/>
                <w:szCs w:val="20"/>
                <w:lang w:val="sr-Cyrl-RS"/>
              </w:rPr>
            </w:pPr>
            <w:r w:rsidRPr="00D55667">
              <w:rPr>
                <w:i/>
                <w:sz w:val="20"/>
                <w:szCs w:val="20"/>
                <w:lang w:val="sr-Cyrl-RS"/>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0B96EB72" w14:textId="77777777" w:rsidR="00445DB1" w:rsidRPr="00D55667" w:rsidRDefault="00445DB1" w:rsidP="003A4F87">
            <w:pPr>
              <w:rPr>
                <w:b/>
                <w:sz w:val="20"/>
                <w:szCs w:val="20"/>
                <w:lang w:val="sr-Cyrl-RS"/>
              </w:rPr>
            </w:pPr>
            <w:r w:rsidRPr="00D55667">
              <w:rPr>
                <w:b/>
                <w:sz w:val="20"/>
                <w:szCs w:val="20"/>
                <w:lang w:val="sr-Cyrl-RS"/>
              </w:rPr>
              <w:t>Број менторства / учешћа у комисији и др.</w:t>
            </w:r>
          </w:p>
        </w:tc>
      </w:tr>
      <w:tr w:rsidR="00445DB1" w:rsidRPr="00D55667" w14:paraId="7DFA0CA0"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D600876" w14:textId="77777777" w:rsidR="00445DB1" w:rsidRPr="00144532" w:rsidRDefault="00445DB1" w:rsidP="003A4F87">
            <w:pPr>
              <w:rPr>
                <w:b/>
                <w:bCs/>
                <w:sz w:val="20"/>
                <w:szCs w:val="20"/>
                <w:u w:val="single"/>
                <w:lang w:val="sr-Cyrl-RS"/>
              </w:rPr>
            </w:pPr>
            <w:r w:rsidRPr="00144532">
              <w:rPr>
                <w:b/>
                <w:bCs/>
                <w:sz w:val="20"/>
                <w:szCs w:val="20"/>
                <w:u w:val="single"/>
                <w:lang w:val="sr-Cyrl-RS"/>
              </w:rPr>
              <w:t>4</w:t>
            </w:r>
          </w:p>
        </w:tc>
        <w:tc>
          <w:tcPr>
            <w:tcW w:w="5632" w:type="dxa"/>
            <w:tcBorders>
              <w:top w:val="single" w:sz="4" w:space="0" w:color="auto"/>
              <w:left w:val="single" w:sz="4" w:space="0" w:color="auto"/>
              <w:bottom w:val="single" w:sz="4" w:space="0" w:color="auto"/>
              <w:right w:val="single" w:sz="4" w:space="0" w:color="auto"/>
            </w:tcBorders>
            <w:hideMark/>
          </w:tcPr>
          <w:p w14:paraId="283178A6" w14:textId="77777777" w:rsidR="00445DB1" w:rsidRPr="00D55667" w:rsidRDefault="00445DB1" w:rsidP="003A4F87">
            <w:pPr>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Ментор најмање два завршна рада</w:t>
            </w:r>
          </w:p>
          <w:p w14:paraId="0CEE53B8" w14:textId="77777777" w:rsidR="00445DB1" w:rsidRPr="00D55667" w:rsidRDefault="00445DB1" w:rsidP="003A4F87">
            <w:pPr>
              <w:rPr>
                <w:rStyle w:val="Bodytext22"/>
                <w:rFonts w:ascii="Times New Roman" w:hAnsi="Times New Roman" w:cs="Times New Roman"/>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2E0E8466" w14:textId="6BE98947" w:rsidR="00445DB1" w:rsidRPr="00D55667" w:rsidRDefault="00445DB1" w:rsidP="003A4F87">
            <w:pPr>
              <w:rPr>
                <w:lang w:val="sr-Cyrl-RS"/>
              </w:rPr>
            </w:pPr>
            <w:r w:rsidRPr="00736A75">
              <w:rPr>
                <w:sz w:val="20"/>
                <w:szCs w:val="20"/>
                <w:lang w:val="sr-Cyrl-RS"/>
              </w:rPr>
              <w:t>3</w:t>
            </w:r>
            <w:r w:rsidR="00736A75" w:rsidRPr="00736A75">
              <w:rPr>
                <w:sz w:val="20"/>
                <w:szCs w:val="20"/>
                <w:lang w:val="sr-Cyrl-RS"/>
              </w:rPr>
              <w:t xml:space="preserve"> студентска дипломска рада</w:t>
            </w:r>
          </w:p>
        </w:tc>
      </w:tr>
      <w:tr w:rsidR="00445DB1" w:rsidRPr="00D55667" w14:paraId="420D2AF0"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7CC35294" w14:textId="77777777" w:rsidR="00445DB1" w:rsidRPr="00D55667" w:rsidRDefault="00445DB1" w:rsidP="003A4F87">
            <w:pPr>
              <w:rPr>
                <w:sz w:val="20"/>
                <w:szCs w:val="20"/>
                <w:lang w:val="sr-Cyrl-RS"/>
              </w:rPr>
            </w:pPr>
            <w:r w:rsidRPr="00D55667">
              <w:rPr>
                <w:sz w:val="20"/>
                <w:szCs w:val="20"/>
                <w:lang w:val="sr-Cyrl-RS"/>
              </w:rPr>
              <w:t>5</w:t>
            </w:r>
          </w:p>
        </w:tc>
        <w:tc>
          <w:tcPr>
            <w:tcW w:w="5632" w:type="dxa"/>
            <w:tcBorders>
              <w:top w:val="single" w:sz="4" w:space="0" w:color="auto"/>
              <w:left w:val="single" w:sz="4" w:space="0" w:color="auto"/>
              <w:bottom w:val="single" w:sz="4" w:space="0" w:color="auto"/>
              <w:right w:val="single" w:sz="4" w:space="0" w:color="auto"/>
            </w:tcBorders>
            <w:hideMark/>
          </w:tcPr>
          <w:p w14:paraId="6C43ECBA" w14:textId="77777777" w:rsidR="00445DB1" w:rsidRPr="00D55667" w:rsidRDefault="00445DB1" w:rsidP="003A4F87">
            <w:pPr>
              <w:jc w:val="both"/>
              <w:rPr>
                <w:sz w:val="20"/>
                <w:szCs w:val="20"/>
                <w:lang w:val="sr-Cyrl-RS"/>
              </w:rPr>
            </w:pPr>
            <w:r w:rsidRPr="00D55667">
              <w:rPr>
                <w:rStyle w:val="Bodytext22"/>
                <w:rFonts w:ascii="Times New Roman" w:hAnsi="Times New Roman" w:cs="Times New Roman"/>
                <w:sz w:val="20"/>
                <w:szCs w:val="20"/>
                <w:lang w:val="sr-Cyrl-RS"/>
              </w:rPr>
              <w:t xml:space="preserve">Учешће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04DD8A3E" w14:textId="77777777" w:rsidR="00445DB1" w:rsidRPr="00D55667" w:rsidRDefault="00445DB1" w:rsidP="003A4F87">
            <w:pPr>
              <w:rPr>
                <w:sz w:val="20"/>
                <w:szCs w:val="20"/>
                <w:lang w:val="sr-Cyrl-RS"/>
              </w:rPr>
            </w:pPr>
          </w:p>
        </w:tc>
      </w:tr>
      <w:tr w:rsidR="00445DB1" w:rsidRPr="00D55667" w14:paraId="1CA6429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E351ECB" w14:textId="77777777" w:rsidR="00445DB1" w:rsidRPr="00D55667" w:rsidRDefault="00445DB1" w:rsidP="003A4F87">
            <w:pPr>
              <w:rPr>
                <w:sz w:val="20"/>
                <w:szCs w:val="20"/>
                <w:lang w:val="sr-Cyrl-RS"/>
              </w:rPr>
            </w:pPr>
            <w:r w:rsidRPr="00D55667">
              <w:rPr>
                <w:sz w:val="20"/>
                <w:szCs w:val="20"/>
                <w:lang w:val="sr-Cyrl-RS"/>
              </w:rPr>
              <w:t>6</w:t>
            </w:r>
          </w:p>
        </w:tc>
        <w:tc>
          <w:tcPr>
            <w:tcW w:w="5632" w:type="dxa"/>
            <w:tcBorders>
              <w:top w:val="single" w:sz="4" w:space="0" w:color="auto"/>
              <w:left w:val="single" w:sz="4" w:space="0" w:color="auto"/>
              <w:bottom w:val="single" w:sz="4" w:space="0" w:color="auto"/>
              <w:right w:val="single" w:sz="4" w:space="0" w:color="auto"/>
            </w:tcBorders>
          </w:tcPr>
          <w:p w14:paraId="26EB10EA" w14:textId="77777777" w:rsidR="00445DB1" w:rsidRPr="00D55667" w:rsidRDefault="00445DB1" w:rsidP="003A4F87">
            <w:pPr>
              <w:tabs>
                <w:tab w:val="left" w:pos="-2160"/>
              </w:tabs>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 xml:space="preserve">Ментор најмање једног завршног рада.     </w:t>
            </w:r>
            <w:r w:rsidRPr="00D55667">
              <w:rPr>
                <w:rStyle w:val="Bodytext2Exact5"/>
                <w:rFonts w:ascii="Times New Roman" w:eastAsia="Calibri" w:hAnsi="Times New Roman" w:cs="Times New Roman"/>
                <w:i/>
                <w:sz w:val="20"/>
                <w:szCs w:val="20"/>
                <w:lang w:val="sr-Cyrl-RS"/>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22F49935" w14:textId="77777777" w:rsidR="00445DB1" w:rsidRPr="00D55667" w:rsidRDefault="00445DB1" w:rsidP="003A4F87">
            <w:pPr>
              <w:rPr>
                <w:lang w:val="sr-Cyrl-RS"/>
              </w:rPr>
            </w:pPr>
          </w:p>
        </w:tc>
      </w:tr>
      <w:tr w:rsidR="00445DB1" w:rsidRPr="00D55667" w14:paraId="1046F2E9"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154BD59" w14:textId="77777777" w:rsidR="00445DB1" w:rsidRPr="00D55667" w:rsidRDefault="00445DB1" w:rsidP="003A4F87">
            <w:pPr>
              <w:rPr>
                <w:sz w:val="20"/>
                <w:szCs w:val="20"/>
                <w:lang w:val="sr-Cyrl-RS"/>
              </w:rPr>
            </w:pPr>
            <w:r w:rsidRPr="00D55667">
              <w:rPr>
                <w:sz w:val="20"/>
                <w:szCs w:val="20"/>
                <w:lang w:val="sr-Cyrl-RS"/>
              </w:rPr>
              <w:t>7</w:t>
            </w:r>
          </w:p>
        </w:tc>
        <w:tc>
          <w:tcPr>
            <w:tcW w:w="5632" w:type="dxa"/>
            <w:tcBorders>
              <w:top w:val="single" w:sz="4" w:space="0" w:color="auto"/>
              <w:left w:val="single" w:sz="4" w:space="0" w:color="auto"/>
              <w:bottom w:val="single" w:sz="4" w:space="0" w:color="auto"/>
              <w:right w:val="single" w:sz="4" w:space="0" w:color="auto"/>
            </w:tcBorders>
          </w:tcPr>
          <w:p w14:paraId="1AF0BECD"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 xml:space="preserve">Учешће у најмање једној комисији за одбрану рада на последипломским </w:t>
            </w:r>
            <w:r w:rsidRPr="00D55667">
              <w:rPr>
                <w:rStyle w:val="Bodytext22"/>
                <w:rFonts w:ascii="Times New Roman" w:hAnsi="Times New Roman" w:cs="Times New Roman"/>
                <w:sz w:val="20"/>
                <w:szCs w:val="20"/>
                <w:u w:val="single"/>
                <w:lang w:val="sr-Cyrl-RS"/>
              </w:rPr>
              <w:t xml:space="preserve"> </w:t>
            </w:r>
            <w:r w:rsidRPr="00D55667">
              <w:rPr>
                <w:rStyle w:val="Bodytext22"/>
                <w:rFonts w:ascii="Times New Roman" w:hAnsi="Times New Roman" w:cs="Times New Roman"/>
                <w:sz w:val="20"/>
                <w:szCs w:val="20"/>
                <w:lang w:val="sr-Cyrl-RS"/>
              </w:rPr>
              <w:t xml:space="preserve">студијама или у комисији за одбрану докторске дисертације.  </w:t>
            </w:r>
            <w:r w:rsidRPr="00D55667">
              <w:rPr>
                <w:rStyle w:val="Bodytext2Exact5"/>
                <w:rFonts w:ascii="Times New Roman" w:eastAsia="Calibri" w:hAnsi="Times New Roman" w:cs="Times New Roman"/>
                <w:i/>
                <w:sz w:val="20"/>
                <w:szCs w:val="20"/>
                <w:lang w:val="sr-Cyrl-RS"/>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20D46C2E" w14:textId="77777777" w:rsidR="00445DB1" w:rsidRPr="00D55667" w:rsidRDefault="00445DB1" w:rsidP="003A4F87">
            <w:pPr>
              <w:rPr>
                <w:lang w:val="sr-Cyrl-RS"/>
              </w:rPr>
            </w:pPr>
          </w:p>
        </w:tc>
      </w:tr>
      <w:tr w:rsidR="00445DB1" w:rsidRPr="00D55667" w14:paraId="4F28CD1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CE19217" w14:textId="77777777" w:rsidR="00445DB1" w:rsidRPr="004313C9" w:rsidRDefault="00445DB1" w:rsidP="003A4F87">
            <w:pPr>
              <w:rPr>
                <w:sz w:val="20"/>
                <w:szCs w:val="20"/>
                <w:lang w:val="sr-Cyrl-RS"/>
              </w:rPr>
            </w:pPr>
            <w:r w:rsidRPr="004313C9">
              <w:rPr>
                <w:sz w:val="20"/>
                <w:szCs w:val="20"/>
                <w:lang w:val="sr-Cyrl-RS"/>
              </w:rPr>
              <w:t>8</w:t>
            </w:r>
          </w:p>
        </w:tc>
        <w:tc>
          <w:tcPr>
            <w:tcW w:w="5632" w:type="dxa"/>
            <w:tcBorders>
              <w:top w:val="single" w:sz="4" w:space="0" w:color="auto"/>
              <w:left w:val="single" w:sz="4" w:space="0" w:color="auto"/>
              <w:bottom w:val="single" w:sz="4" w:space="0" w:color="auto"/>
              <w:right w:val="single" w:sz="4" w:space="0" w:color="auto"/>
            </w:tcBorders>
          </w:tcPr>
          <w:p w14:paraId="44AE2DBC"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 xml:space="preserve">Ментор најмање три завршна рада. </w:t>
            </w:r>
          </w:p>
          <w:p w14:paraId="691D53AB"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251FC72D" w14:textId="77777777" w:rsidR="00445DB1" w:rsidRPr="00D55667" w:rsidRDefault="00445DB1" w:rsidP="003A4F87">
            <w:pPr>
              <w:rPr>
                <w:lang w:val="sr-Cyrl-RS"/>
              </w:rPr>
            </w:pPr>
          </w:p>
        </w:tc>
      </w:tr>
      <w:tr w:rsidR="00445DB1" w:rsidRPr="00D55667" w14:paraId="0ECBAAC7"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B508042" w14:textId="77777777" w:rsidR="00445DB1" w:rsidRPr="00D55667" w:rsidRDefault="00445DB1" w:rsidP="003A4F87">
            <w:pPr>
              <w:rPr>
                <w:sz w:val="20"/>
                <w:szCs w:val="20"/>
                <w:lang w:val="sr-Cyrl-RS"/>
              </w:rPr>
            </w:pPr>
            <w:r w:rsidRPr="00D55667">
              <w:rPr>
                <w:sz w:val="20"/>
                <w:szCs w:val="20"/>
                <w:lang w:val="sr-Cyrl-RS"/>
              </w:rPr>
              <w:t>9</w:t>
            </w:r>
          </w:p>
        </w:tc>
        <w:tc>
          <w:tcPr>
            <w:tcW w:w="5632" w:type="dxa"/>
            <w:tcBorders>
              <w:top w:val="single" w:sz="4" w:space="0" w:color="auto"/>
              <w:left w:val="single" w:sz="4" w:space="0" w:color="auto"/>
              <w:bottom w:val="single" w:sz="4" w:space="0" w:color="auto"/>
              <w:right w:val="single" w:sz="4" w:space="0" w:color="auto"/>
            </w:tcBorders>
            <w:hideMark/>
          </w:tcPr>
          <w:p w14:paraId="0A5557D2"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 xml:space="preserve">Учешће у најмање две комисије за одбрану рада на последипломским </w:t>
            </w:r>
            <w:r w:rsidRPr="00D55667">
              <w:rPr>
                <w:rStyle w:val="Bodytext22"/>
                <w:rFonts w:ascii="Times New Roman" w:hAnsi="Times New Roman" w:cs="Times New Roman"/>
                <w:sz w:val="20"/>
                <w:szCs w:val="20"/>
                <w:u w:val="single"/>
                <w:lang w:val="sr-Cyrl-RS"/>
              </w:rPr>
              <w:t xml:space="preserve"> </w:t>
            </w:r>
            <w:r w:rsidRPr="00D55667">
              <w:rPr>
                <w:rStyle w:val="Bodytext22"/>
                <w:rFonts w:ascii="Times New Roman" w:hAnsi="Times New Roman" w:cs="Times New Roman"/>
                <w:sz w:val="20"/>
                <w:szCs w:val="20"/>
                <w:lang w:val="sr-Cyrl-RS"/>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0716BFE0" w14:textId="77777777" w:rsidR="00445DB1" w:rsidRPr="00D55667" w:rsidRDefault="00445DB1" w:rsidP="003A4F87">
            <w:pPr>
              <w:rPr>
                <w:lang w:val="sr-Cyrl-RS"/>
              </w:rPr>
            </w:pPr>
          </w:p>
        </w:tc>
      </w:tr>
      <w:tr w:rsidR="00445DB1" w:rsidRPr="00D55667" w14:paraId="16EAA32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66342D3" w14:textId="77777777" w:rsidR="00445DB1" w:rsidRPr="00D55667" w:rsidRDefault="00445DB1" w:rsidP="003A4F87">
            <w:pPr>
              <w:rPr>
                <w:sz w:val="20"/>
                <w:szCs w:val="20"/>
                <w:lang w:val="sr-Cyrl-RS"/>
              </w:rPr>
            </w:pPr>
            <w:r w:rsidRPr="00D55667">
              <w:rPr>
                <w:sz w:val="20"/>
                <w:szCs w:val="20"/>
                <w:lang w:val="sr-Cyrl-RS"/>
              </w:rPr>
              <w:t>10</w:t>
            </w:r>
          </w:p>
        </w:tc>
        <w:tc>
          <w:tcPr>
            <w:tcW w:w="5632" w:type="dxa"/>
            <w:tcBorders>
              <w:top w:val="single" w:sz="4" w:space="0" w:color="auto"/>
              <w:left w:val="single" w:sz="4" w:space="0" w:color="auto"/>
              <w:bottom w:val="single" w:sz="4" w:space="0" w:color="auto"/>
              <w:right w:val="single" w:sz="4" w:space="0" w:color="auto"/>
            </w:tcBorders>
          </w:tcPr>
          <w:p w14:paraId="19076AC7"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Менторство у изради најмање једне докторске дисертације</w:t>
            </w:r>
          </w:p>
          <w:p w14:paraId="4C980AC4" w14:textId="77777777" w:rsidR="00445DB1" w:rsidRPr="00D55667" w:rsidRDefault="00445DB1" w:rsidP="003A4F87">
            <w:pPr>
              <w:tabs>
                <w:tab w:val="left" w:pos="-2160"/>
              </w:tabs>
              <w:jc w:val="both"/>
              <w:rPr>
                <w:rStyle w:val="Bodytext22"/>
                <w:rFonts w:ascii="Times New Roman" w:hAnsi="Times New Roman" w:cs="Times New Roman"/>
                <w:sz w:val="20"/>
                <w:szCs w:val="20"/>
                <w:lang w:val="sr-Cyrl-RS"/>
              </w:rPr>
            </w:pPr>
          </w:p>
        </w:tc>
        <w:tc>
          <w:tcPr>
            <w:tcW w:w="3487" w:type="dxa"/>
            <w:tcBorders>
              <w:top w:val="single" w:sz="4" w:space="0" w:color="auto"/>
              <w:left w:val="single" w:sz="4" w:space="0" w:color="auto"/>
              <w:bottom w:val="single" w:sz="4" w:space="0" w:color="auto"/>
              <w:right w:val="single" w:sz="4" w:space="0" w:color="auto"/>
            </w:tcBorders>
          </w:tcPr>
          <w:p w14:paraId="7FE1DD10" w14:textId="77777777" w:rsidR="00445DB1" w:rsidRPr="00D55667" w:rsidRDefault="00445DB1" w:rsidP="003A4F87">
            <w:pPr>
              <w:rPr>
                <w:lang w:val="sr-Cyrl-RS"/>
              </w:rPr>
            </w:pPr>
          </w:p>
        </w:tc>
      </w:tr>
    </w:tbl>
    <w:p w14:paraId="4282D2A2" w14:textId="77777777" w:rsidR="00445DB1" w:rsidRPr="00D55667" w:rsidRDefault="00445DB1" w:rsidP="00445DB1">
      <w:pPr>
        <w:rPr>
          <w:sz w:val="20"/>
          <w:szCs w:val="20"/>
          <w:lang w:val="sr-Cyrl-R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52"/>
        <w:gridCol w:w="1300"/>
        <w:gridCol w:w="3467"/>
      </w:tblGrid>
      <w:tr w:rsidR="00445DB1" w:rsidRPr="00D55667" w14:paraId="664B191A" w14:textId="77777777" w:rsidTr="003A4F87">
        <w:tc>
          <w:tcPr>
            <w:tcW w:w="416" w:type="dxa"/>
            <w:tcBorders>
              <w:top w:val="single" w:sz="4" w:space="0" w:color="auto"/>
              <w:left w:val="single" w:sz="4" w:space="0" w:color="auto"/>
              <w:bottom w:val="single" w:sz="4" w:space="0" w:color="auto"/>
              <w:right w:val="single" w:sz="4" w:space="0" w:color="auto"/>
            </w:tcBorders>
          </w:tcPr>
          <w:p w14:paraId="2FD77029" w14:textId="77777777" w:rsidR="00445DB1" w:rsidRPr="00D55667" w:rsidRDefault="00445DB1" w:rsidP="003A4F87">
            <w:pPr>
              <w:rPr>
                <w:sz w:val="20"/>
                <w:szCs w:val="20"/>
                <w:lang w:val="sr-Cyrl-RS"/>
              </w:rPr>
            </w:pPr>
          </w:p>
          <w:p w14:paraId="76F6B087" w14:textId="77777777" w:rsidR="00445DB1" w:rsidRPr="00D55667" w:rsidRDefault="00445DB1" w:rsidP="003A4F87">
            <w:pPr>
              <w:rPr>
                <w:sz w:val="20"/>
                <w:szCs w:val="20"/>
                <w:lang w:val="sr-Cyrl-RS"/>
              </w:rPr>
            </w:pPr>
          </w:p>
        </w:tc>
        <w:tc>
          <w:tcPr>
            <w:tcW w:w="4352" w:type="dxa"/>
            <w:tcBorders>
              <w:top w:val="single" w:sz="4" w:space="0" w:color="auto"/>
              <w:left w:val="single" w:sz="4" w:space="0" w:color="auto"/>
              <w:bottom w:val="single" w:sz="4" w:space="0" w:color="auto"/>
              <w:right w:val="single" w:sz="4" w:space="0" w:color="auto"/>
            </w:tcBorders>
            <w:hideMark/>
          </w:tcPr>
          <w:p w14:paraId="70DF30DD" w14:textId="77777777" w:rsidR="00445DB1" w:rsidRPr="00D55667" w:rsidRDefault="00445DB1" w:rsidP="003A4F87">
            <w:pPr>
              <w:jc w:val="both"/>
              <w:rPr>
                <w:i/>
                <w:sz w:val="20"/>
                <w:szCs w:val="20"/>
                <w:lang w:val="sr-Cyrl-RS"/>
              </w:rPr>
            </w:pPr>
            <w:r w:rsidRPr="00D55667">
              <w:rPr>
                <w:i/>
                <w:sz w:val="20"/>
                <w:szCs w:val="20"/>
                <w:lang w:val="sr-Cyrl-RS"/>
              </w:rPr>
              <w:t xml:space="preserve"> </w:t>
            </w:r>
          </w:p>
          <w:p w14:paraId="3D627802" w14:textId="77777777" w:rsidR="00445DB1" w:rsidRPr="00D55667" w:rsidRDefault="00445DB1" w:rsidP="003A4F87">
            <w:pPr>
              <w:jc w:val="both"/>
              <w:rPr>
                <w:i/>
                <w:sz w:val="20"/>
                <w:szCs w:val="20"/>
                <w:lang w:val="sr-Cyrl-RS"/>
              </w:rPr>
            </w:pPr>
            <w:r w:rsidRPr="00D55667">
              <w:rPr>
                <w:i/>
                <w:sz w:val="20"/>
                <w:szCs w:val="20"/>
                <w:lang w:val="sr-Cyrl-RS"/>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05A2C9F5" w14:textId="77777777" w:rsidR="00445DB1" w:rsidRPr="00D55667" w:rsidRDefault="00445DB1" w:rsidP="003A4F87">
            <w:pPr>
              <w:rPr>
                <w:b/>
                <w:sz w:val="20"/>
                <w:szCs w:val="20"/>
                <w:lang w:val="sr-Cyrl-RS"/>
              </w:rPr>
            </w:pPr>
            <w:r w:rsidRPr="00D55667">
              <w:rPr>
                <w:b/>
                <w:sz w:val="20"/>
                <w:szCs w:val="20"/>
                <w:lang w:val="sr-Cyrl-RS"/>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512A7EB0" w14:textId="77777777" w:rsidR="00445DB1" w:rsidRPr="00D55667" w:rsidRDefault="00445DB1" w:rsidP="003A4F87">
            <w:pPr>
              <w:rPr>
                <w:b/>
                <w:sz w:val="20"/>
                <w:szCs w:val="20"/>
                <w:lang w:val="sr-Cyrl-RS"/>
              </w:rPr>
            </w:pPr>
            <w:r w:rsidRPr="00D55667">
              <w:rPr>
                <w:b/>
                <w:sz w:val="20"/>
                <w:szCs w:val="20"/>
                <w:lang w:val="sr-Cyrl-RS"/>
              </w:rPr>
              <w:t>Навести часописе, скупове, књиге и друго</w:t>
            </w:r>
          </w:p>
        </w:tc>
      </w:tr>
      <w:tr w:rsidR="00736A75" w:rsidRPr="00D55667" w14:paraId="10C346C2"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A0EDB40" w14:textId="360DF4FE" w:rsidR="00736A75" w:rsidRPr="00381574" w:rsidRDefault="00736A75" w:rsidP="00736A75">
            <w:pPr>
              <w:rPr>
                <w:sz w:val="20"/>
                <w:szCs w:val="20"/>
                <w:lang w:val="sr-Cyrl-RS"/>
              </w:rPr>
            </w:pPr>
            <w:r>
              <w:rPr>
                <w:b/>
                <w:noProof/>
                <w:sz w:val="20"/>
                <w:szCs w:val="20"/>
                <w:lang w:val="sr-Latn-RS" w:eastAsia="sr-Latn-RS"/>
              </w:rPr>
              <mc:AlternateContent>
                <mc:Choice Requires="wps">
                  <w:drawing>
                    <wp:anchor distT="0" distB="0" distL="114300" distR="114300" simplePos="0" relativeHeight="251753472" behindDoc="0" locked="0" layoutInCell="1" allowOverlap="1" wp14:anchorId="4EAA6E40" wp14:editId="587CCDC6">
                      <wp:simplePos x="0" y="0"/>
                      <wp:positionH relativeFrom="column">
                        <wp:posOffset>-118745</wp:posOffset>
                      </wp:positionH>
                      <wp:positionV relativeFrom="paragraph">
                        <wp:posOffset>-46990</wp:posOffset>
                      </wp:positionV>
                      <wp:extent cx="335280" cy="247650"/>
                      <wp:effectExtent l="19050" t="19050" r="26670" b="19050"/>
                      <wp:wrapNone/>
                      <wp:docPr id="2042827970"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480FF6A" id="Oval 1" o:spid="_x0000_s1026" style="position:absolute;margin-left:-9.35pt;margin-top:-3.7pt;width:26.4pt;height:19.5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" filled="f" strokecolor="#272727 [2749]" strokeweight="2.25pt">
                      <v:stroke joinstyle="miter"/>
                    </v:oval>
                  </w:pict>
                </mc:Fallback>
              </mc:AlternateContent>
            </w:r>
            <w:r w:rsidRPr="00381574">
              <w:rPr>
                <w:sz w:val="20"/>
                <w:szCs w:val="20"/>
                <w:lang w:val="sr-Cyrl-RS"/>
              </w:rPr>
              <w:t>11</w:t>
            </w:r>
          </w:p>
        </w:tc>
        <w:tc>
          <w:tcPr>
            <w:tcW w:w="4352" w:type="dxa"/>
            <w:tcBorders>
              <w:top w:val="single" w:sz="4" w:space="0" w:color="auto"/>
              <w:left w:val="single" w:sz="4" w:space="0" w:color="auto"/>
              <w:bottom w:val="single" w:sz="4" w:space="0" w:color="auto"/>
              <w:right w:val="single" w:sz="4" w:space="0" w:color="auto"/>
            </w:tcBorders>
          </w:tcPr>
          <w:p w14:paraId="56FE1A2A" w14:textId="22085E14" w:rsidR="00736A75" w:rsidRPr="00D55667" w:rsidRDefault="00736A75" w:rsidP="00736A75">
            <w:pPr>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Објављен један рад из категорије М21, М22 или М23 из научне области за коју се бира, са кумулативним импакт фактором најмање један.</w:t>
            </w:r>
          </w:p>
          <w:p w14:paraId="6D3E9705" w14:textId="77777777" w:rsidR="00736A75" w:rsidRPr="00D55667" w:rsidRDefault="00736A75" w:rsidP="00736A75">
            <w:pPr>
              <w:jc w:val="both"/>
              <w:rPr>
                <w:lang w:val="sr-Cyrl-RS"/>
              </w:rPr>
            </w:pPr>
          </w:p>
        </w:tc>
        <w:tc>
          <w:tcPr>
            <w:tcW w:w="1300" w:type="dxa"/>
            <w:tcBorders>
              <w:top w:val="single" w:sz="4" w:space="0" w:color="auto"/>
              <w:left w:val="single" w:sz="4" w:space="0" w:color="auto"/>
              <w:bottom w:val="single" w:sz="4" w:space="0" w:color="auto"/>
              <w:right w:val="single" w:sz="4" w:space="0" w:color="auto"/>
            </w:tcBorders>
          </w:tcPr>
          <w:p w14:paraId="124280EA" w14:textId="60270DA3" w:rsidR="00736A75" w:rsidRDefault="00736A75" w:rsidP="00736A75">
            <w:pPr>
              <w:rPr>
                <w:sz w:val="20"/>
                <w:szCs w:val="20"/>
                <w:lang w:val="sr-Cyrl-RS"/>
              </w:rPr>
            </w:pPr>
            <w:r>
              <w:rPr>
                <w:sz w:val="22"/>
                <w:szCs w:val="22"/>
                <w:lang w:val="sr-Cyrl-RS"/>
              </w:rPr>
              <w:t>37</w:t>
            </w:r>
            <w:r w:rsidRPr="00381574">
              <w:rPr>
                <w:sz w:val="22"/>
                <w:szCs w:val="22"/>
                <w:lang w:val="sr-Cyrl-RS"/>
              </w:rPr>
              <w:t xml:space="preserve"> радова</w:t>
            </w:r>
            <w:r>
              <w:rPr>
                <w:sz w:val="20"/>
                <w:szCs w:val="20"/>
                <w:lang w:val="sr-Cyrl-RS"/>
              </w:rPr>
              <w:t xml:space="preserve">; кум. ИФ </w:t>
            </w:r>
            <w:r>
              <w:rPr>
                <w:sz w:val="20"/>
                <w:szCs w:val="20"/>
                <w:lang w:val="sr-Cyrl-RS"/>
              </w:rPr>
              <w:t>95</w:t>
            </w:r>
            <w:r w:rsidRPr="00A05C11">
              <w:rPr>
                <w:b/>
                <w:bCs/>
                <w:sz w:val="20"/>
                <w:szCs w:val="20"/>
                <w:lang w:val="sr-Cyrl-RS"/>
              </w:rPr>
              <w:t>,</w:t>
            </w:r>
            <w:r>
              <w:rPr>
                <w:b/>
                <w:bCs/>
                <w:sz w:val="20"/>
                <w:szCs w:val="20"/>
                <w:lang w:val="sr-Cyrl-RS"/>
              </w:rPr>
              <w:t>847</w:t>
            </w:r>
          </w:p>
          <w:p w14:paraId="15348BE3" w14:textId="1C5851AC" w:rsidR="00736A75" w:rsidRPr="00AE3F09" w:rsidRDefault="00736A75" w:rsidP="00736A75">
            <w:pPr>
              <w:rPr>
                <w:sz w:val="20"/>
                <w:szCs w:val="20"/>
                <w:lang w:val="sr-Cyrl-RS"/>
              </w:rPr>
            </w:pPr>
            <w:r>
              <w:rPr>
                <w:sz w:val="20"/>
                <w:szCs w:val="20"/>
                <w:lang w:val="sr-Cyrl-RS"/>
              </w:rPr>
              <w:t xml:space="preserve">први аутор или носилац на </w:t>
            </w:r>
            <w:r w:rsidRPr="00A05C11">
              <w:rPr>
                <w:b/>
                <w:bCs/>
                <w:sz w:val="20"/>
                <w:szCs w:val="20"/>
                <w:lang w:val="sr-Cyrl-RS"/>
              </w:rPr>
              <w:t>15</w:t>
            </w:r>
            <w:r>
              <w:rPr>
                <w:sz w:val="20"/>
                <w:szCs w:val="20"/>
                <w:lang w:val="sr-Cyrl-RS"/>
              </w:rPr>
              <w:t xml:space="preserve"> радова</w:t>
            </w:r>
          </w:p>
        </w:tc>
        <w:tc>
          <w:tcPr>
            <w:tcW w:w="3467" w:type="dxa"/>
            <w:tcBorders>
              <w:top w:val="single" w:sz="4" w:space="0" w:color="auto"/>
              <w:left w:val="single" w:sz="4" w:space="0" w:color="auto"/>
              <w:bottom w:val="single" w:sz="4" w:space="0" w:color="auto"/>
              <w:right w:val="single" w:sz="4" w:space="0" w:color="auto"/>
            </w:tcBorders>
          </w:tcPr>
          <w:p w14:paraId="1BE73AB1" w14:textId="51ECB03F" w:rsidR="00736A75" w:rsidRPr="00D55667" w:rsidRDefault="00736A75" w:rsidP="00736A75">
            <w:pPr>
              <w:rPr>
                <w:sz w:val="20"/>
                <w:szCs w:val="20"/>
                <w:lang w:val="sr-Cyrl-RS"/>
              </w:rPr>
            </w:pPr>
            <w:r w:rsidRPr="00931F47">
              <w:rPr>
                <w:sz w:val="20"/>
                <w:szCs w:val="20"/>
                <w:lang w:val="sr-Cyrl-RS"/>
              </w:rPr>
              <w:t>Endocrine</w:t>
            </w:r>
            <w:r>
              <w:rPr>
                <w:sz w:val="20"/>
                <w:szCs w:val="20"/>
              </w:rPr>
              <w:t>,</w:t>
            </w:r>
            <w:r w:rsidRPr="00931F47">
              <w:rPr>
                <w:sz w:val="20"/>
                <w:szCs w:val="20"/>
                <w:lang w:val="sr-Cyrl-RS"/>
              </w:rPr>
              <w:t xml:space="preserve"> </w:t>
            </w:r>
            <w:r w:rsidRPr="00671875">
              <w:rPr>
                <w:sz w:val="20"/>
                <w:szCs w:val="20"/>
                <w:lang w:val="sr-Cyrl-RS"/>
              </w:rPr>
              <w:t>J Clin Endocrinol Metab</w:t>
            </w:r>
            <w:r>
              <w:rPr>
                <w:sz w:val="20"/>
                <w:szCs w:val="20"/>
              </w:rPr>
              <w:t xml:space="preserve"> JCEM, </w:t>
            </w:r>
            <w:r w:rsidRPr="00931F47">
              <w:rPr>
                <w:sz w:val="20"/>
                <w:szCs w:val="20"/>
                <w:lang w:val="sr-Cyrl-RS"/>
              </w:rPr>
              <w:t>Lancet</w:t>
            </w:r>
            <w:r>
              <w:rPr>
                <w:sz w:val="20"/>
                <w:szCs w:val="20"/>
                <w:lang w:val="sr-Cyrl-RS"/>
              </w:rPr>
              <w:t xml:space="preserve">, </w:t>
            </w:r>
            <w:r w:rsidRPr="00931F47">
              <w:rPr>
                <w:sz w:val="20"/>
                <w:szCs w:val="20"/>
                <w:lang w:val="sr-Cyrl-RS"/>
              </w:rPr>
              <w:t>Nat</w:t>
            </w:r>
            <w:r>
              <w:rPr>
                <w:sz w:val="20"/>
                <w:szCs w:val="20"/>
              </w:rPr>
              <w:t>ure</w:t>
            </w:r>
            <w:r w:rsidRPr="00931F47">
              <w:rPr>
                <w:sz w:val="20"/>
                <w:szCs w:val="20"/>
                <w:lang w:val="sr-Cyrl-RS"/>
              </w:rPr>
              <w:t xml:space="preserve"> Med</w:t>
            </w:r>
            <w:r>
              <w:rPr>
                <w:sz w:val="20"/>
                <w:szCs w:val="20"/>
              </w:rPr>
              <w:t>icine</w:t>
            </w:r>
            <w:r>
              <w:rPr>
                <w:sz w:val="20"/>
                <w:szCs w:val="20"/>
                <w:lang w:val="sr-Cyrl-RS"/>
              </w:rPr>
              <w:t>,</w:t>
            </w:r>
            <w:r>
              <w:rPr>
                <w:sz w:val="20"/>
                <w:szCs w:val="20"/>
              </w:rPr>
              <w:t xml:space="preserve"> </w:t>
            </w:r>
            <w:r w:rsidRPr="00931F47">
              <w:rPr>
                <w:sz w:val="20"/>
                <w:szCs w:val="20"/>
                <w:lang w:val="sr-Cyrl-RS"/>
              </w:rPr>
              <w:t>Pediatr</w:t>
            </w:r>
            <w:r>
              <w:rPr>
                <w:sz w:val="20"/>
                <w:szCs w:val="20"/>
              </w:rPr>
              <w:t>ic</w:t>
            </w:r>
            <w:r w:rsidRPr="00931F47">
              <w:rPr>
                <w:sz w:val="20"/>
                <w:szCs w:val="20"/>
                <w:lang w:val="sr-Cyrl-RS"/>
              </w:rPr>
              <w:t xml:space="preserve"> Diabetes</w:t>
            </w:r>
            <w:r>
              <w:rPr>
                <w:sz w:val="20"/>
                <w:szCs w:val="20"/>
                <w:lang w:val="sr-Cyrl-RS"/>
              </w:rPr>
              <w:t>,</w:t>
            </w:r>
            <w:r>
              <w:rPr>
                <w:sz w:val="20"/>
                <w:szCs w:val="20"/>
              </w:rPr>
              <w:t xml:space="preserve"> </w:t>
            </w:r>
            <w:r w:rsidRPr="00306397">
              <w:rPr>
                <w:sz w:val="20"/>
                <w:szCs w:val="20"/>
              </w:rPr>
              <w:t>Atherosclerosis</w:t>
            </w:r>
            <w:r>
              <w:rPr>
                <w:sz w:val="20"/>
                <w:szCs w:val="20"/>
              </w:rPr>
              <w:t xml:space="preserve">, </w:t>
            </w:r>
            <w:r w:rsidRPr="00931F47">
              <w:rPr>
                <w:sz w:val="20"/>
                <w:szCs w:val="20"/>
                <w:lang w:val="sr-Cyrl-RS"/>
              </w:rPr>
              <w:t>European Journal of Endocrinology</w:t>
            </w:r>
            <w:r>
              <w:rPr>
                <w:sz w:val="20"/>
                <w:szCs w:val="20"/>
              </w:rPr>
              <w:t>,</w:t>
            </w:r>
            <w:r w:rsidRPr="00931F47">
              <w:rPr>
                <w:sz w:val="20"/>
                <w:szCs w:val="20"/>
                <w:lang w:val="sr-Cyrl-RS"/>
              </w:rPr>
              <w:t xml:space="preserve"> </w:t>
            </w:r>
            <w:r w:rsidRPr="00931F47">
              <w:rPr>
                <w:sz w:val="20"/>
                <w:szCs w:val="20"/>
              </w:rPr>
              <w:t>Hormone Research in Paediatrics</w:t>
            </w:r>
            <w:r>
              <w:rPr>
                <w:sz w:val="20"/>
                <w:szCs w:val="20"/>
              </w:rPr>
              <w:t xml:space="preserve">, </w:t>
            </w:r>
            <w:r w:rsidRPr="006F658B">
              <w:rPr>
                <w:sz w:val="20"/>
                <w:szCs w:val="20"/>
              </w:rPr>
              <w:t>International Journal of Obesity</w:t>
            </w:r>
            <w:r>
              <w:rPr>
                <w:sz w:val="20"/>
                <w:szCs w:val="20"/>
              </w:rPr>
              <w:t xml:space="preserve">, </w:t>
            </w:r>
            <w:r w:rsidRPr="003A5A24">
              <w:rPr>
                <w:sz w:val="20"/>
                <w:szCs w:val="20"/>
              </w:rPr>
              <w:t>Eur J Pediatr</w:t>
            </w:r>
            <w:r>
              <w:rPr>
                <w:sz w:val="20"/>
                <w:szCs w:val="20"/>
              </w:rPr>
              <w:t xml:space="preserve">, </w:t>
            </w:r>
            <w:r w:rsidRPr="003A5A24">
              <w:rPr>
                <w:sz w:val="20"/>
                <w:szCs w:val="20"/>
              </w:rPr>
              <w:t>Growth Factors</w:t>
            </w:r>
            <w:r>
              <w:rPr>
                <w:sz w:val="20"/>
                <w:szCs w:val="20"/>
              </w:rPr>
              <w:t>,</w:t>
            </w:r>
            <w:r w:rsidRPr="003A5A24">
              <w:rPr>
                <w:sz w:val="20"/>
                <w:szCs w:val="20"/>
              </w:rPr>
              <w:t xml:space="preserve"> PLoS One</w:t>
            </w:r>
            <w:r>
              <w:rPr>
                <w:sz w:val="20"/>
                <w:szCs w:val="20"/>
              </w:rPr>
              <w:t>,</w:t>
            </w:r>
            <w:r w:rsidRPr="003A5A24">
              <w:rPr>
                <w:sz w:val="20"/>
                <w:szCs w:val="20"/>
              </w:rPr>
              <w:t xml:space="preserve"> </w:t>
            </w:r>
            <w:r w:rsidRPr="00931F47">
              <w:rPr>
                <w:sz w:val="20"/>
                <w:szCs w:val="20"/>
              </w:rPr>
              <w:t>Frontiers in Endocrinology</w:t>
            </w:r>
            <w:r>
              <w:rPr>
                <w:sz w:val="20"/>
                <w:szCs w:val="20"/>
              </w:rPr>
              <w:t>,</w:t>
            </w:r>
            <w:r w:rsidRPr="00931F47">
              <w:rPr>
                <w:sz w:val="20"/>
                <w:szCs w:val="20"/>
              </w:rPr>
              <w:t xml:space="preserve"> J Pediatr Adolesc Gynecol</w:t>
            </w:r>
            <w:r>
              <w:rPr>
                <w:sz w:val="20"/>
                <w:szCs w:val="20"/>
              </w:rPr>
              <w:t xml:space="preserve">, </w:t>
            </w:r>
            <w:r w:rsidRPr="00931F47">
              <w:rPr>
                <w:sz w:val="20"/>
                <w:szCs w:val="20"/>
              </w:rPr>
              <w:t>Metabolites</w:t>
            </w:r>
            <w:r>
              <w:rPr>
                <w:sz w:val="20"/>
                <w:szCs w:val="20"/>
              </w:rPr>
              <w:t xml:space="preserve">, </w:t>
            </w:r>
            <w:r w:rsidRPr="00290A76">
              <w:rPr>
                <w:sz w:val="20"/>
                <w:szCs w:val="20"/>
              </w:rPr>
              <w:t>Endocr Connect</w:t>
            </w:r>
            <w:r>
              <w:rPr>
                <w:sz w:val="20"/>
                <w:szCs w:val="20"/>
              </w:rPr>
              <w:t>,</w:t>
            </w:r>
            <w:r w:rsidRPr="00290A76">
              <w:rPr>
                <w:sz w:val="20"/>
                <w:szCs w:val="20"/>
              </w:rPr>
              <w:t xml:space="preserve"> </w:t>
            </w:r>
            <w:r w:rsidRPr="003A5A24">
              <w:rPr>
                <w:sz w:val="20"/>
                <w:szCs w:val="20"/>
              </w:rPr>
              <w:t>J Pediatr Endocrinol Metab</w:t>
            </w:r>
            <w:r>
              <w:rPr>
                <w:sz w:val="20"/>
                <w:szCs w:val="20"/>
              </w:rPr>
              <w:t>,</w:t>
            </w:r>
            <w:r w:rsidRPr="003A5A24">
              <w:rPr>
                <w:sz w:val="20"/>
                <w:szCs w:val="20"/>
              </w:rPr>
              <w:t xml:space="preserve"> </w:t>
            </w:r>
            <w:r w:rsidRPr="00290A76">
              <w:rPr>
                <w:sz w:val="20"/>
                <w:szCs w:val="20"/>
              </w:rPr>
              <w:t>Acta Endocrinol</w:t>
            </w:r>
            <w:r>
              <w:rPr>
                <w:sz w:val="20"/>
                <w:szCs w:val="20"/>
              </w:rPr>
              <w:t xml:space="preserve">, </w:t>
            </w:r>
            <w:r w:rsidRPr="003A5A24">
              <w:rPr>
                <w:sz w:val="20"/>
                <w:szCs w:val="20"/>
              </w:rPr>
              <w:t>Appl Physiol Nutr Metab</w:t>
            </w:r>
            <w:r>
              <w:rPr>
                <w:sz w:val="20"/>
                <w:szCs w:val="20"/>
              </w:rPr>
              <w:t xml:space="preserve">, </w:t>
            </w:r>
            <w:r w:rsidRPr="00FD666F">
              <w:rPr>
                <w:sz w:val="20"/>
                <w:szCs w:val="20"/>
              </w:rPr>
              <w:t>Clin Biochem</w:t>
            </w:r>
            <w:r>
              <w:rPr>
                <w:sz w:val="20"/>
                <w:szCs w:val="20"/>
              </w:rPr>
              <w:t xml:space="preserve">, </w:t>
            </w:r>
            <w:r w:rsidRPr="001C6EFE">
              <w:rPr>
                <w:sz w:val="20"/>
                <w:szCs w:val="20"/>
              </w:rPr>
              <w:t>Turk J Pediatr</w:t>
            </w:r>
            <w:r>
              <w:rPr>
                <w:sz w:val="20"/>
                <w:szCs w:val="20"/>
              </w:rPr>
              <w:t xml:space="preserve">, </w:t>
            </w:r>
            <w:r w:rsidRPr="006F658B">
              <w:rPr>
                <w:sz w:val="20"/>
                <w:szCs w:val="20"/>
              </w:rPr>
              <w:t>Vojnosanit Pregl</w:t>
            </w:r>
            <w:r>
              <w:rPr>
                <w:sz w:val="20"/>
                <w:szCs w:val="20"/>
              </w:rPr>
              <w:t xml:space="preserve">, </w:t>
            </w:r>
            <w:r w:rsidRPr="006F658B">
              <w:rPr>
                <w:sz w:val="20"/>
                <w:szCs w:val="20"/>
              </w:rPr>
              <w:t>Srp Arh Celok Lek.</w:t>
            </w:r>
          </w:p>
        </w:tc>
      </w:tr>
      <w:tr w:rsidR="00736A75" w:rsidRPr="00D55667" w14:paraId="386BD45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E7E4BA2" w14:textId="47E155E6" w:rsidR="00736A75" w:rsidRPr="00AE3F09" w:rsidRDefault="00736A75" w:rsidP="00736A75">
            <w:pPr>
              <w:rPr>
                <w:b/>
                <w:bCs/>
                <w:sz w:val="20"/>
                <w:szCs w:val="20"/>
                <w:u w:val="single"/>
                <w:lang w:val="sr-Cyrl-RS"/>
              </w:rPr>
            </w:pPr>
            <w:r w:rsidRPr="00AE3F09">
              <w:rPr>
                <w:b/>
                <w:bCs/>
                <w:sz w:val="20"/>
                <w:szCs w:val="20"/>
                <w:u w:val="single"/>
                <w:lang w:val="sr-Cyrl-RS"/>
              </w:rPr>
              <w:t>12</w:t>
            </w:r>
          </w:p>
        </w:tc>
        <w:tc>
          <w:tcPr>
            <w:tcW w:w="4352" w:type="dxa"/>
            <w:tcBorders>
              <w:top w:val="single" w:sz="4" w:space="0" w:color="auto"/>
              <w:left w:val="single" w:sz="4" w:space="0" w:color="auto"/>
              <w:bottom w:val="single" w:sz="4" w:space="0" w:color="auto"/>
              <w:right w:val="single" w:sz="4" w:space="0" w:color="auto"/>
            </w:tcBorders>
            <w:hideMark/>
          </w:tcPr>
          <w:p w14:paraId="3E284072" w14:textId="77777777" w:rsidR="00736A75" w:rsidRPr="00D55667" w:rsidRDefault="00736A75" w:rsidP="00736A75">
            <w:pPr>
              <w:jc w:val="both"/>
              <w:rPr>
                <w:sz w:val="20"/>
                <w:szCs w:val="20"/>
                <w:lang w:val="sr-Cyrl-RS"/>
              </w:rPr>
            </w:pPr>
            <w:r w:rsidRPr="00D55667">
              <w:rPr>
                <w:rStyle w:val="Bodytext22"/>
                <w:rFonts w:ascii="Times New Roman" w:hAnsi="Times New Roman" w:cs="Times New Roman"/>
                <w:sz w:val="20"/>
                <w:szCs w:val="20"/>
                <w:lang w:val="sr-Cyrl-RS"/>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2B89DF71" w14:textId="73C2C668" w:rsidR="00736A75" w:rsidRPr="00D55667" w:rsidRDefault="00736A75" w:rsidP="00736A75">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634DBD80" w14:textId="49EA8D8B" w:rsidR="00736A75" w:rsidRPr="00931F47" w:rsidRDefault="00736A75" w:rsidP="00736A75">
            <w:pPr>
              <w:rPr>
                <w:sz w:val="20"/>
                <w:szCs w:val="20"/>
              </w:rPr>
            </w:pPr>
          </w:p>
        </w:tc>
      </w:tr>
      <w:tr w:rsidR="00736A75" w:rsidRPr="00D55667" w14:paraId="61F913DB"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1BBD8BE2" w14:textId="77777777" w:rsidR="00736A75" w:rsidRPr="00535735" w:rsidRDefault="00736A75" w:rsidP="00736A75">
            <w:pPr>
              <w:rPr>
                <w:b/>
                <w:bCs/>
                <w:sz w:val="20"/>
                <w:szCs w:val="20"/>
                <w:u w:val="single"/>
                <w:lang w:val="sr-Cyrl-RS"/>
              </w:rPr>
            </w:pPr>
            <w:r>
              <w:rPr>
                <w:b/>
                <w:noProof/>
                <w:sz w:val="20"/>
                <w:szCs w:val="20"/>
                <w:lang w:val="sr-Latn-RS" w:eastAsia="sr-Latn-RS"/>
              </w:rPr>
              <w:lastRenderedPageBreak/>
              <mc:AlternateContent>
                <mc:Choice Requires="wps">
                  <w:drawing>
                    <wp:anchor distT="0" distB="0" distL="114300" distR="114300" simplePos="0" relativeHeight="251755520" behindDoc="0" locked="0" layoutInCell="1" allowOverlap="1" wp14:anchorId="70A4A7C8" wp14:editId="77C5A2F5">
                      <wp:simplePos x="0" y="0"/>
                      <wp:positionH relativeFrom="column">
                        <wp:posOffset>-101600</wp:posOffset>
                      </wp:positionH>
                      <wp:positionV relativeFrom="paragraph">
                        <wp:posOffset>-32385</wp:posOffset>
                      </wp:positionV>
                      <wp:extent cx="335280" cy="247650"/>
                      <wp:effectExtent l="19050" t="19050" r="26670" b="19050"/>
                      <wp:wrapNone/>
                      <wp:docPr id="1922544991"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56D0168" id="Oval 1" o:spid="_x0000_s1026" style="position:absolute;margin-left:-8pt;margin-top:-2.55pt;width:26.4pt;height:19.5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" filled="f" strokecolor="#272727 [2749]" strokeweight="2.25pt">
                      <v:stroke joinstyle="miter"/>
                    </v:oval>
                  </w:pict>
                </mc:Fallback>
              </mc:AlternateContent>
            </w:r>
            <w:r w:rsidRPr="00535735">
              <w:rPr>
                <w:b/>
                <w:bCs/>
                <w:sz w:val="20"/>
                <w:szCs w:val="20"/>
                <w:u w:val="single"/>
                <w:lang w:val="sr-Cyrl-RS"/>
              </w:rPr>
              <w:t>13</w:t>
            </w:r>
          </w:p>
        </w:tc>
        <w:tc>
          <w:tcPr>
            <w:tcW w:w="4352" w:type="dxa"/>
            <w:tcBorders>
              <w:top w:val="single" w:sz="4" w:space="0" w:color="auto"/>
              <w:left w:val="single" w:sz="4" w:space="0" w:color="auto"/>
              <w:bottom w:val="single" w:sz="4" w:space="0" w:color="auto"/>
              <w:right w:val="single" w:sz="4" w:space="0" w:color="auto"/>
            </w:tcBorders>
          </w:tcPr>
          <w:p w14:paraId="51AC301F" w14:textId="77777777" w:rsidR="00736A75" w:rsidRPr="00D55667" w:rsidRDefault="00736A75" w:rsidP="00736A75">
            <w:pPr>
              <w:jc w:val="both"/>
              <w:rPr>
                <w:lang w:val="sr-Cyrl-RS"/>
              </w:rPr>
            </w:pPr>
            <w:r w:rsidRPr="00D55667">
              <w:rPr>
                <w:rStyle w:val="Bodytext22"/>
                <w:rFonts w:ascii="Times New Roman" w:hAnsi="Times New Roman" w:cs="Times New Roman"/>
                <w:sz w:val="20"/>
                <w:szCs w:val="20"/>
                <w:lang w:val="sr-Cyrl-RS"/>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55BEF8FE" w14:textId="77777777" w:rsidR="00736A75" w:rsidRPr="009D6864" w:rsidRDefault="00736A75" w:rsidP="00736A75">
            <w:pPr>
              <w:rPr>
                <w:b/>
                <w:bCs/>
                <w:sz w:val="20"/>
                <w:szCs w:val="20"/>
                <w:lang w:val="sr-Cyrl-RS"/>
              </w:rPr>
            </w:pPr>
            <w:r w:rsidRPr="009D6864">
              <w:rPr>
                <w:b/>
                <w:bCs/>
                <w:sz w:val="22"/>
                <w:szCs w:val="22"/>
                <w:lang w:val="sr-Cyrl-RS"/>
              </w:rPr>
              <w:t>72</w:t>
            </w:r>
            <w:r w:rsidRPr="00143D25">
              <w:rPr>
                <w:sz w:val="22"/>
                <w:szCs w:val="22"/>
                <w:lang w:val="sr-Cyrl-RS"/>
              </w:rPr>
              <w:t xml:space="preserve"> </w:t>
            </w:r>
          </w:p>
        </w:tc>
        <w:tc>
          <w:tcPr>
            <w:tcW w:w="3467" w:type="dxa"/>
            <w:tcBorders>
              <w:top w:val="single" w:sz="4" w:space="0" w:color="auto"/>
              <w:left w:val="single" w:sz="4" w:space="0" w:color="auto"/>
              <w:bottom w:val="single" w:sz="4" w:space="0" w:color="auto"/>
              <w:right w:val="single" w:sz="4" w:space="0" w:color="auto"/>
            </w:tcBorders>
          </w:tcPr>
          <w:p w14:paraId="1A62F90C" w14:textId="4593BE22" w:rsidR="00736A75" w:rsidRPr="00736A75" w:rsidRDefault="00736A75" w:rsidP="00736A75">
            <w:pPr>
              <w:rPr>
                <w:sz w:val="20"/>
                <w:szCs w:val="20"/>
                <w:lang w:val="sr-Cyrl-RS"/>
              </w:rPr>
            </w:pPr>
            <w:r w:rsidRPr="00DE3D0E">
              <w:rPr>
                <w:sz w:val="20"/>
                <w:szCs w:val="20"/>
                <w:lang w:val="sr-Cyrl-RS"/>
              </w:rPr>
              <w:t>Joint Congress of the European Society for Paediatric Endocrinology (ESPE) and the European Society of Endocrinology (ESE) 2025</w:t>
            </w:r>
            <w:r>
              <w:rPr>
                <w:sz w:val="20"/>
                <w:szCs w:val="20"/>
              </w:rPr>
              <w:t xml:space="preserve">; </w:t>
            </w:r>
            <w:r w:rsidRPr="00DE3D0E">
              <w:rPr>
                <w:sz w:val="20"/>
                <w:szCs w:val="20"/>
              </w:rPr>
              <w:t>50th Annual Conference of the ISPAD</w:t>
            </w:r>
            <w:r>
              <w:rPr>
                <w:sz w:val="20"/>
                <w:szCs w:val="20"/>
              </w:rPr>
              <w:t xml:space="preserve">; </w:t>
            </w:r>
            <w:r w:rsidRPr="00DE3D0E">
              <w:rPr>
                <w:sz w:val="20"/>
                <w:szCs w:val="20"/>
              </w:rPr>
              <w:t>62nd Annual Meeting of the European Society for Paediatric Endocrinology (ESPE)</w:t>
            </w:r>
          </w:p>
        </w:tc>
      </w:tr>
      <w:tr w:rsidR="00736A75" w:rsidRPr="00D55667" w14:paraId="1A40C92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B7B91E0" w14:textId="77777777" w:rsidR="00736A75" w:rsidRPr="00535735" w:rsidRDefault="00736A75" w:rsidP="00736A75">
            <w:pPr>
              <w:rPr>
                <w:b/>
                <w:bCs/>
                <w:sz w:val="20"/>
                <w:szCs w:val="20"/>
                <w:u w:val="single"/>
                <w:lang w:val="sr-Cyrl-RS"/>
              </w:rPr>
            </w:pPr>
            <w:r>
              <w:rPr>
                <w:b/>
                <w:noProof/>
                <w:sz w:val="20"/>
                <w:szCs w:val="20"/>
                <w:lang w:val="sr-Latn-RS" w:eastAsia="sr-Latn-RS"/>
              </w:rPr>
              <mc:AlternateContent>
                <mc:Choice Requires="wps">
                  <w:drawing>
                    <wp:anchor distT="0" distB="0" distL="114300" distR="114300" simplePos="0" relativeHeight="251754496" behindDoc="0" locked="0" layoutInCell="1" allowOverlap="1" wp14:anchorId="74098238" wp14:editId="2BD589DE">
                      <wp:simplePos x="0" y="0"/>
                      <wp:positionH relativeFrom="column">
                        <wp:posOffset>-114300</wp:posOffset>
                      </wp:positionH>
                      <wp:positionV relativeFrom="paragraph">
                        <wp:posOffset>-38100</wp:posOffset>
                      </wp:positionV>
                      <wp:extent cx="335280" cy="247650"/>
                      <wp:effectExtent l="19050" t="19050" r="26670" b="19050"/>
                      <wp:wrapNone/>
                      <wp:docPr id="459731235"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A5ADD52" id="Oval 1" o:spid="_x0000_s1026" style="position:absolute;margin-left:-9pt;margin-top:-3pt;width:26.4pt;height:19.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" filled="f" strokecolor="#272727 [2749]" strokeweight="2.25pt">
                      <v:stroke joinstyle="miter"/>
                    </v:oval>
                  </w:pict>
                </mc:Fallback>
              </mc:AlternateContent>
            </w:r>
            <w:r w:rsidRPr="00535735">
              <w:rPr>
                <w:b/>
                <w:bCs/>
                <w:sz w:val="20"/>
                <w:szCs w:val="20"/>
                <w:u w:val="single"/>
                <w:lang w:val="sr-Cyrl-RS"/>
              </w:rPr>
              <w:t>14</w:t>
            </w:r>
          </w:p>
        </w:tc>
        <w:tc>
          <w:tcPr>
            <w:tcW w:w="4352" w:type="dxa"/>
            <w:tcBorders>
              <w:top w:val="single" w:sz="4" w:space="0" w:color="auto"/>
              <w:left w:val="single" w:sz="4" w:space="0" w:color="auto"/>
              <w:bottom w:val="single" w:sz="4" w:space="0" w:color="auto"/>
              <w:right w:val="single" w:sz="4" w:space="0" w:color="auto"/>
            </w:tcBorders>
          </w:tcPr>
          <w:p w14:paraId="3E9805A2" w14:textId="77777777" w:rsidR="00736A75" w:rsidRPr="00D55667" w:rsidRDefault="00736A75" w:rsidP="00736A75">
            <w:pPr>
              <w:tabs>
                <w:tab w:val="left" w:pos="-2160"/>
              </w:tabs>
              <w:jc w:val="both"/>
              <w:rPr>
                <w:sz w:val="20"/>
                <w:szCs w:val="20"/>
                <w:lang w:val="sr-Cyrl-RS"/>
              </w:rPr>
            </w:pPr>
            <w:r w:rsidRPr="00D55667">
              <w:rPr>
                <w:rStyle w:val="Bodytext22"/>
                <w:rFonts w:ascii="Times New Roman" w:hAnsi="Times New Roman" w:cs="Times New Roman"/>
                <w:sz w:val="20"/>
                <w:szCs w:val="20"/>
                <w:lang w:val="sr-Cyrl-RS"/>
              </w:rPr>
              <w:t>Оригинално стручно остварење или руковођење или учешће у научноистраживачким или стручним пројектима.</w:t>
            </w:r>
          </w:p>
          <w:p w14:paraId="691CE7B9" w14:textId="77777777" w:rsidR="00736A75" w:rsidRPr="00D55667" w:rsidRDefault="00736A75" w:rsidP="00736A75">
            <w:pPr>
              <w:jc w:val="both"/>
              <w:rPr>
                <w:sz w:val="20"/>
                <w:szCs w:val="20"/>
                <w:lang w:val="sr-Cyrl-RS"/>
              </w:rPr>
            </w:pPr>
          </w:p>
        </w:tc>
        <w:tc>
          <w:tcPr>
            <w:tcW w:w="1300" w:type="dxa"/>
            <w:tcBorders>
              <w:top w:val="single" w:sz="4" w:space="0" w:color="auto"/>
              <w:left w:val="single" w:sz="4" w:space="0" w:color="auto"/>
              <w:bottom w:val="single" w:sz="4" w:space="0" w:color="auto"/>
              <w:right w:val="single" w:sz="4" w:space="0" w:color="auto"/>
            </w:tcBorders>
          </w:tcPr>
          <w:p w14:paraId="14F2962D" w14:textId="77777777" w:rsidR="00736A75" w:rsidRPr="00785DD7" w:rsidRDefault="00736A75" w:rsidP="00736A75">
            <w:pPr>
              <w:rPr>
                <w:b/>
                <w:bCs/>
                <w:sz w:val="20"/>
                <w:szCs w:val="20"/>
                <w:lang w:val="sr-Cyrl-RS"/>
              </w:rPr>
            </w:pPr>
            <w:r w:rsidRPr="00785DD7">
              <w:rPr>
                <w:b/>
                <w:bCs/>
                <w:sz w:val="22"/>
                <w:szCs w:val="22"/>
                <w:lang w:val="sr-Cyrl-RS"/>
              </w:rPr>
              <w:t>5</w:t>
            </w:r>
          </w:p>
        </w:tc>
        <w:tc>
          <w:tcPr>
            <w:tcW w:w="3467" w:type="dxa"/>
            <w:tcBorders>
              <w:top w:val="single" w:sz="4" w:space="0" w:color="auto"/>
              <w:left w:val="single" w:sz="4" w:space="0" w:color="auto"/>
              <w:bottom w:val="single" w:sz="4" w:space="0" w:color="auto"/>
              <w:right w:val="single" w:sz="4" w:space="0" w:color="auto"/>
            </w:tcBorders>
          </w:tcPr>
          <w:p w14:paraId="34D01E09" w14:textId="251D1F8D" w:rsidR="00736A75" w:rsidRDefault="00736A75" w:rsidP="00736A75">
            <w:pPr>
              <w:rPr>
                <w:sz w:val="20"/>
                <w:szCs w:val="20"/>
                <w:lang w:val="sr-Cyrl-RS"/>
              </w:rPr>
            </w:pPr>
            <w:r w:rsidRPr="00D34509">
              <w:rPr>
                <w:sz w:val="20"/>
                <w:szCs w:val="20"/>
                <w:lang w:val="sr-Cyrl-RS"/>
              </w:rPr>
              <w:t>-</w:t>
            </w:r>
            <w:r>
              <w:rPr>
                <w:sz w:val="20"/>
                <w:szCs w:val="20"/>
                <w:lang w:val="sr-Cyrl-RS"/>
              </w:rPr>
              <w:t xml:space="preserve"> д</w:t>
            </w:r>
            <w:r w:rsidRPr="00D34509">
              <w:rPr>
                <w:sz w:val="20"/>
                <w:szCs w:val="20"/>
                <w:lang w:val="sr-Cyrl-RS"/>
              </w:rPr>
              <w:t xml:space="preserve">ефинисао и увео нову дијагностичку процедуру, PsiMS скор </w:t>
            </w:r>
          </w:p>
          <w:p w14:paraId="549DF115" w14:textId="77777777" w:rsidR="00736A75" w:rsidRDefault="00736A75" w:rsidP="00736A75">
            <w:pPr>
              <w:rPr>
                <w:sz w:val="20"/>
                <w:szCs w:val="20"/>
                <w:lang w:val="sr-Latn-RS"/>
              </w:rPr>
            </w:pPr>
            <w:r>
              <w:rPr>
                <w:sz w:val="20"/>
                <w:szCs w:val="20"/>
                <w:lang w:val="sr-Cyrl-RS"/>
              </w:rPr>
              <w:t xml:space="preserve">- </w:t>
            </w:r>
            <w:r w:rsidRPr="00D34509">
              <w:rPr>
                <w:sz w:val="20"/>
                <w:szCs w:val="20"/>
                <w:lang w:val="sr-Cyrl-RS"/>
              </w:rPr>
              <w:t>члан истраживечког тима у научном пројекту „Доказ концепта 5537“, финансираног од стране Фонда за иновациону делатност Републике Србије</w:t>
            </w:r>
            <w:r>
              <w:rPr>
                <w:sz w:val="20"/>
                <w:szCs w:val="20"/>
                <w:lang w:val="sr-Latn-RS"/>
              </w:rPr>
              <w:t>.</w:t>
            </w:r>
          </w:p>
          <w:p w14:paraId="1F339DFE" w14:textId="078D590D" w:rsidR="00736A75" w:rsidRPr="00D34509" w:rsidRDefault="00736A75" w:rsidP="00736A75">
            <w:pPr>
              <w:rPr>
                <w:sz w:val="20"/>
                <w:szCs w:val="20"/>
                <w:lang w:val="sr-Latn-RS"/>
              </w:rPr>
            </w:pPr>
            <w:r>
              <w:rPr>
                <w:sz w:val="20"/>
                <w:szCs w:val="20"/>
                <w:lang w:val="sr-Latn-RS"/>
              </w:rPr>
              <w:t xml:space="preserve">- </w:t>
            </w:r>
            <w:r w:rsidRPr="00B167A8">
              <w:rPr>
                <w:sz w:val="20"/>
                <w:szCs w:val="20"/>
                <w:lang w:val="sr-Cyrl-RS"/>
              </w:rPr>
              <w:t>члан истраживачког тима у научном пројекту „Доказ концепта 5568 – CAHInnovateD“, финансираног од стране Фонда за иновациону делатност Републике Србије</w:t>
            </w:r>
            <w:r>
              <w:rPr>
                <w:sz w:val="20"/>
                <w:szCs w:val="20"/>
                <w:lang w:val="sr-Latn-RS"/>
              </w:rPr>
              <w:t>.</w:t>
            </w:r>
          </w:p>
        </w:tc>
      </w:tr>
      <w:tr w:rsidR="00736A75" w:rsidRPr="00D55667" w14:paraId="2E5EFF9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271B9A1" w14:textId="092492D3" w:rsidR="00736A75" w:rsidRPr="00535735" w:rsidRDefault="00736A75" w:rsidP="00736A75">
            <w:pPr>
              <w:rPr>
                <w:b/>
                <w:bCs/>
                <w:sz w:val="20"/>
                <w:szCs w:val="20"/>
                <w:u w:val="single"/>
                <w:lang w:val="sr-Cyrl-RS"/>
              </w:rPr>
            </w:pPr>
            <w:r w:rsidRPr="00535735">
              <w:rPr>
                <w:b/>
                <w:bCs/>
                <w:sz w:val="20"/>
                <w:szCs w:val="20"/>
                <w:u w:val="single"/>
                <w:lang w:val="sr-Cyrl-RS"/>
              </w:rPr>
              <w:t>15</w:t>
            </w:r>
          </w:p>
        </w:tc>
        <w:tc>
          <w:tcPr>
            <w:tcW w:w="4352" w:type="dxa"/>
            <w:tcBorders>
              <w:top w:val="single" w:sz="4" w:space="0" w:color="auto"/>
              <w:left w:val="single" w:sz="4" w:space="0" w:color="auto"/>
              <w:bottom w:val="single" w:sz="4" w:space="0" w:color="auto"/>
              <w:right w:val="single" w:sz="4" w:space="0" w:color="auto"/>
            </w:tcBorders>
            <w:hideMark/>
          </w:tcPr>
          <w:p w14:paraId="1FEB34E0" w14:textId="77777777" w:rsidR="00736A75" w:rsidRPr="00D55667" w:rsidRDefault="00736A75" w:rsidP="00736A75">
            <w:pPr>
              <w:jc w:val="both"/>
              <w:rPr>
                <w:sz w:val="20"/>
                <w:szCs w:val="20"/>
                <w:lang w:val="sr-Cyrl-RS"/>
              </w:rPr>
            </w:pPr>
            <w:r w:rsidRPr="00D55667">
              <w:rPr>
                <w:rStyle w:val="Bodytext22"/>
                <w:rFonts w:ascii="Times New Roman" w:hAnsi="Times New Roman" w:cs="Times New Roman"/>
                <w:sz w:val="20"/>
                <w:szCs w:val="20"/>
                <w:lang w:val="sr-Cyrl-RS"/>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D55667">
              <w:rPr>
                <w:sz w:val="20"/>
                <w:szCs w:val="20"/>
                <w:lang w:val="sr-Cyrl-RS"/>
              </w:rPr>
              <w:t xml:space="preserve"> </w:t>
            </w:r>
            <w:r w:rsidRPr="00D55667">
              <w:rPr>
                <w:rStyle w:val="Bodytext22"/>
                <w:rFonts w:ascii="Times New Roman" w:hAnsi="Times New Roman" w:cs="Times New Roman"/>
                <w:sz w:val="20"/>
                <w:szCs w:val="20"/>
                <w:lang w:val="sr-Cyrl-RS"/>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1D58319F" w14:textId="5B2156A8" w:rsidR="00736A75" w:rsidRPr="00482457" w:rsidRDefault="00736A75" w:rsidP="00736A75">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1909F740" w14:textId="2906591A" w:rsidR="00736A75" w:rsidRPr="00D55667" w:rsidRDefault="00736A75" w:rsidP="00736A75">
            <w:pPr>
              <w:rPr>
                <w:sz w:val="20"/>
                <w:szCs w:val="20"/>
                <w:lang w:val="sr-Cyrl-RS"/>
              </w:rPr>
            </w:pPr>
          </w:p>
        </w:tc>
      </w:tr>
      <w:tr w:rsidR="00736A75" w:rsidRPr="00D55667" w14:paraId="01392B9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D7FCCDA" w14:textId="77777777" w:rsidR="00736A75" w:rsidRPr="00D55667" w:rsidRDefault="00736A75" w:rsidP="00736A75">
            <w:pPr>
              <w:rPr>
                <w:sz w:val="20"/>
                <w:szCs w:val="20"/>
                <w:lang w:val="sr-Cyrl-RS"/>
              </w:rPr>
            </w:pPr>
            <w:r w:rsidRPr="00D55667">
              <w:rPr>
                <w:sz w:val="20"/>
                <w:szCs w:val="20"/>
                <w:lang w:val="sr-Cyrl-RS"/>
              </w:rPr>
              <w:t>16</w:t>
            </w:r>
          </w:p>
        </w:tc>
        <w:tc>
          <w:tcPr>
            <w:tcW w:w="4352" w:type="dxa"/>
            <w:tcBorders>
              <w:top w:val="single" w:sz="4" w:space="0" w:color="auto"/>
              <w:left w:val="single" w:sz="4" w:space="0" w:color="auto"/>
              <w:bottom w:val="single" w:sz="4" w:space="0" w:color="auto"/>
              <w:right w:val="single" w:sz="4" w:space="0" w:color="auto"/>
            </w:tcBorders>
          </w:tcPr>
          <w:p w14:paraId="7AE272E0" w14:textId="77777777" w:rsidR="00736A75" w:rsidRPr="00AD72C8" w:rsidRDefault="00736A75" w:rsidP="00736A75">
            <w:pPr>
              <w:tabs>
                <w:tab w:val="left" w:pos="-72"/>
              </w:tabs>
              <w:jc w:val="both"/>
              <w:rPr>
                <w:rFonts w:eastAsia="Calibri"/>
                <w:i/>
                <w:color w:val="000000"/>
                <w:sz w:val="20"/>
                <w:szCs w:val="20"/>
                <w:lang w:val="sr-Cyrl-RS"/>
              </w:rPr>
            </w:pPr>
            <w:r w:rsidRPr="00D55667">
              <w:rPr>
                <w:rStyle w:val="Bodytext22"/>
                <w:rFonts w:ascii="Times New Roman" w:hAnsi="Times New Roman" w:cs="Times New Roman"/>
                <w:sz w:val="20"/>
                <w:szCs w:val="20"/>
                <w:lang w:val="sr-Cyrl-RS"/>
              </w:rPr>
              <w:t xml:space="preserve">Објављен један рад из категорије М21, М22 или М23 у периоду од последњег избора из научне области за коју се бира.  </w:t>
            </w:r>
            <w:r w:rsidRPr="00D55667">
              <w:rPr>
                <w:rStyle w:val="Bodytext2Exact5"/>
                <w:rFonts w:ascii="Times New Roman" w:eastAsia="Calibri" w:hAnsi="Times New Roman" w:cs="Times New Roman"/>
                <w:i/>
                <w:sz w:val="20"/>
                <w:szCs w:val="20"/>
                <w:lang w:val="sr-Cyrl-RS"/>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5C5DF79B" w14:textId="77777777" w:rsidR="00736A75" w:rsidRPr="00D55667" w:rsidRDefault="00736A75" w:rsidP="00736A75">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1BF0D572" w14:textId="77777777" w:rsidR="00736A75" w:rsidRPr="00D55667" w:rsidRDefault="00736A75" w:rsidP="00736A75">
            <w:pPr>
              <w:rPr>
                <w:sz w:val="20"/>
                <w:szCs w:val="20"/>
                <w:lang w:val="sr-Cyrl-RS"/>
              </w:rPr>
            </w:pPr>
          </w:p>
        </w:tc>
      </w:tr>
      <w:tr w:rsidR="00736A75" w:rsidRPr="00D55667" w14:paraId="776BAE2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94AFE87" w14:textId="77777777" w:rsidR="00736A75" w:rsidRPr="00D55667" w:rsidRDefault="00736A75" w:rsidP="00736A75">
            <w:pPr>
              <w:rPr>
                <w:sz w:val="20"/>
                <w:szCs w:val="20"/>
                <w:lang w:val="sr-Cyrl-RS"/>
              </w:rPr>
            </w:pPr>
            <w:r w:rsidRPr="00D55667">
              <w:rPr>
                <w:sz w:val="20"/>
                <w:szCs w:val="20"/>
                <w:lang w:val="sr-Cyrl-RS"/>
              </w:rPr>
              <w:t>17</w:t>
            </w:r>
          </w:p>
        </w:tc>
        <w:tc>
          <w:tcPr>
            <w:tcW w:w="4352" w:type="dxa"/>
            <w:tcBorders>
              <w:top w:val="single" w:sz="4" w:space="0" w:color="auto"/>
              <w:left w:val="single" w:sz="4" w:space="0" w:color="auto"/>
              <w:bottom w:val="single" w:sz="4" w:space="0" w:color="auto"/>
              <w:right w:val="single" w:sz="4" w:space="0" w:color="auto"/>
            </w:tcBorders>
            <w:hideMark/>
          </w:tcPr>
          <w:p w14:paraId="1D134861" w14:textId="77777777" w:rsidR="00736A75" w:rsidRPr="00D55667" w:rsidRDefault="00736A75" w:rsidP="00736A75">
            <w:pPr>
              <w:jc w:val="both"/>
              <w:rPr>
                <w:sz w:val="20"/>
                <w:szCs w:val="20"/>
                <w:lang w:val="sr-Cyrl-RS"/>
              </w:rPr>
            </w:pPr>
            <w:r w:rsidRPr="00D55667">
              <w:rPr>
                <w:rStyle w:val="Bodytext22"/>
                <w:rFonts w:ascii="Times New Roman" w:hAnsi="Times New Roman" w:cs="Times New Roman"/>
                <w:sz w:val="20"/>
                <w:szCs w:val="20"/>
                <w:lang w:val="sr-Cyrl-RS"/>
              </w:rPr>
              <w:t xml:space="preserve">Саопштена три рада на међународним или домаћим научним скуповима (категорије М31-М34 и М61-М64) у периоду од последњег избора. </w:t>
            </w:r>
            <w:r w:rsidRPr="00D55667">
              <w:rPr>
                <w:rStyle w:val="Bodytext2Exact5"/>
                <w:rFonts w:ascii="Times New Roman" w:eastAsia="Calibri" w:hAnsi="Times New Roman" w:cs="Times New Roman"/>
                <w:i/>
                <w:sz w:val="20"/>
                <w:szCs w:val="20"/>
                <w:lang w:val="sr-Cyrl-RS"/>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07CC6D39" w14:textId="77777777" w:rsidR="00736A75" w:rsidRPr="00D55667" w:rsidRDefault="00736A75" w:rsidP="00736A75">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4886D379" w14:textId="77777777" w:rsidR="00736A75" w:rsidRPr="00D55667" w:rsidRDefault="00736A75" w:rsidP="00736A75">
            <w:pPr>
              <w:rPr>
                <w:sz w:val="20"/>
                <w:szCs w:val="20"/>
                <w:lang w:val="sr-Cyrl-RS"/>
              </w:rPr>
            </w:pPr>
          </w:p>
        </w:tc>
      </w:tr>
      <w:tr w:rsidR="00736A75" w:rsidRPr="00D55667" w14:paraId="3452E9EA"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7904BA39" w14:textId="77777777" w:rsidR="00736A75" w:rsidRPr="00D55667" w:rsidRDefault="00736A75" w:rsidP="00736A75">
            <w:pPr>
              <w:rPr>
                <w:sz w:val="20"/>
                <w:szCs w:val="20"/>
                <w:lang w:val="sr-Cyrl-RS"/>
              </w:rPr>
            </w:pPr>
            <w:r w:rsidRPr="00D55667">
              <w:rPr>
                <w:sz w:val="20"/>
                <w:szCs w:val="20"/>
                <w:lang w:val="sr-Cyrl-RS"/>
              </w:rPr>
              <w:t>18</w:t>
            </w:r>
          </w:p>
        </w:tc>
        <w:tc>
          <w:tcPr>
            <w:tcW w:w="4352" w:type="dxa"/>
            <w:tcBorders>
              <w:top w:val="single" w:sz="4" w:space="0" w:color="auto"/>
              <w:left w:val="single" w:sz="4" w:space="0" w:color="auto"/>
              <w:bottom w:val="single" w:sz="4" w:space="0" w:color="auto"/>
              <w:right w:val="single" w:sz="4" w:space="0" w:color="auto"/>
            </w:tcBorders>
          </w:tcPr>
          <w:p w14:paraId="4569156B" w14:textId="77777777" w:rsidR="00736A75" w:rsidRPr="00AD72C8" w:rsidRDefault="00736A75" w:rsidP="00736A75">
            <w:pPr>
              <w:tabs>
                <w:tab w:val="left" w:pos="-2160"/>
              </w:tabs>
              <w:jc w:val="both"/>
              <w:rPr>
                <w:color w:val="000000"/>
                <w:sz w:val="20"/>
                <w:szCs w:val="20"/>
                <w:lang w:val="sr-Cyrl-RS"/>
              </w:rPr>
            </w:pPr>
            <w:r w:rsidRPr="00D55667">
              <w:rPr>
                <w:rStyle w:val="Bodytext22"/>
                <w:rFonts w:ascii="Times New Roman" w:hAnsi="Times New Roman" w:cs="Times New Roman"/>
                <w:sz w:val="20"/>
                <w:szCs w:val="20"/>
                <w:lang w:val="sr-Cyrl-RS"/>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6B677552" w14:textId="77777777" w:rsidR="00736A75" w:rsidRPr="00D55667" w:rsidRDefault="00736A75" w:rsidP="00736A75">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7B0CC79E" w14:textId="77777777" w:rsidR="00736A75" w:rsidRPr="00D55667" w:rsidRDefault="00736A75" w:rsidP="00736A75">
            <w:pPr>
              <w:rPr>
                <w:sz w:val="20"/>
                <w:szCs w:val="20"/>
                <w:lang w:val="sr-Cyrl-RS"/>
              </w:rPr>
            </w:pPr>
          </w:p>
        </w:tc>
      </w:tr>
      <w:tr w:rsidR="00736A75" w:rsidRPr="00D55667" w14:paraId="46CF01E0"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BE4970A" w14:textId="77777777" w:rsidR="00736A75" w:rsidRPr="00F55F4F" w:rsidRDefault="00736A75" w:rsidP="00736A75">
            <w:pPr>
              <w:rPr>
                <w:b/>
                <w:bCs/>
                <w:sz w:val="20"/>
                <w:szCs w:val="20"/>
                <w:u w:val="single"/>
                <w:lang w:val="sr-Cyrl-RS"/>
              </w:rPr>
            </w:pPr>
            <w:r>
              <w:rPr>
                <w:b/>
                <w:noProof/>
                <w:sz w:val="20"/>
                <w:szCs w:val="20"/>
                <w:lang w:val="sr-Latn-RS" w:eastAsia="sr-Latn-RS"/>
              </w:rPr>
              <mc:AlternateContent>
                <mc:Choice Requires="wps">
                  <w:drawing>
                    <wp:anchor distT="0" distB="0" distL="114300" distR="114300" simplePos="0" relativeHeight="251757568" behindDoc="0" locked="0" layoutInCell="1" allowOverlap="1" wp14:anchorId="329AA643" wp14:editId="71E9315A">
                      <wp:simplePos x="0" y="0"/>
                      <wp:positionH relativeFrom="column">
                        <wp:posOffset>-120650</wp:posOffset>
                      </wp:positionH>
                      <wp:positionV relativeFrom="paragraph">
                        <wp:posOffset>-29845</wp:posOffset>
                      </wp:positionV>
                      <wp:extent cx="335280" cy="247650"/>
                      <wp:effectExtent l="19050" t="19050" r="26670" b="19050"/>
                      <wp:wrapNone/>
                      <wp:docPr id="349740634"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244EB96" id="Oval 1" o:spid="_x0000_s1026" style="position:absolute;margin-left:-9.5pt;margin-top:-2.35pt;width:26.4pt;height:19.5pt;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" filled="f" strokecolor="#272727 [2749]" strokeweight="2.25pt">
                      <v:stroke joinstyle="miter"/>
                    </v:oval>
                  </w:pict>
                </mc:Fallback>
              </mc:AlternateContent>
            </w:r>
            <w:r w:rsidRPr="00F55F4F">
              <w:rPr>
                <w:b/>
                <w:bCs/>
                <w:sz w:val="20"/>
                <w:szCs w:val="20"/>
                <w:u w:val="single"/>
                <w:lang w:val="sr-Cyrl-RS"/>
              </w:rPr>
              <w:t>19</w:t>
            </w:r>
          </w:p>
        </w:tc>
        <w:tc>
          <w:tcPr>
            <w:tcW w:w="4352" w:type="dxa"/>
            <w:tcBorders>
              <w:top w:val="single" w:sz="4" w:space="0" w:color="auto"/>
              <w:left w:val="single" w:sz="4" w:space="0" w:color="auto"/>
              <w:bottom w:val="single" w:sz="4" w:space="0" w:color="auto"/>
              <w:right w:val="single" w:sz="4" w:space="0" w:color="auto"/>
            </w:tcBorders>
          </w:tcPr>
          <w:p w14:paraId="3B833D17" w14:textId="77777777" w:rsidR="00736A75" w:rsidRPr="00D55667" w:rsidRDefault="00736A75" w:rsidP="00736A75">
            <w:pPr>
              <w:tabs>
                <w:tab w:val="left" w:pos="-2340"/>
              </w:tabs>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Цитираност од 10 хетеро цитата.</w:t>
            </w:r>
          </w:p>
          <w:p w14:paraId="34CB68E8" w14:textId="77777777" w:rsidR="00736A75" w:rsidRPr="00D55667" w:rsidRDefault="00736A75" w:rsidP="00736A75">
            <w:pPr>
              <w:tabs>
                <w:tab w:val="left" w:pos="-2340"/>
              </w:tabs>
              <w:rPr>
                <w:rStyle w:val="Bodytext22"/>
                <w:rFonts w:ascii="Times New Roman" w:hAnsi="Times New Roman" w:cs="Times New Roman"/>
                <w:sz w:val="20"/>
                <w:szCs w:val="20"/>
                <w:lang w:val="sr-Cyrl-RS"/>
              </w:rPr>
            </w:pPr>
          </w:p>
          <w:p w14:paraId="7A84660B" w14:textId="77777777" w:rsidR="00736A75" w:rsidRPr="00D55667" w:rsidRDefault="00736A75" w:rsidP="00736A75">
            <w:pPr>
              <w:jc w:val="both"/>
              <w:rPr>
                <w:lang w:val="sr-Cyrl-RS"/>
              </w:rPr>
            </w:pPr>
          </w:p>
        </w:tc>
        <w:tc>
          <w:tcPr>
            <w:tcW w:w="1300" w:type="dxa"/>
            <w:tcBorders>
              <w:top w:val="single" w:sz="4" w:space="0" w:color="auto"/>
              <w:left w:val="single" w:sz="4" w:space="0" w:color="auto"/>
              <w:bottom w:val="single" w:sz="4" w:space="0" w:color="auto"/>
              <w:right w:val="single" w:sz="4" w:space="0" w:color="auto"/>
            </w:tcBorders>
          </w:tcPr>
          <w:p w14:paraId="4ADD8DD3" w14:textId="77777777" w:rsidR="00736A75" w:rsidRDefault="00736A75" w:rsidP="00736A75">
            <w:pPr>
              <w:rPr>
                <w:sz w:val="20"/>
                <w:szCs w:val="20"/>
                <w:lang w:val="sr-Latn-RS"/>
              </w:rPr>
            </w:pPr>
            <w:r w:rsidRPr="00397153">
              <w:rPr>
                <w:sz w:val="20"/>
                <w:szCs w:val="20"/>
                <w:lang w:val="sr-Cyrl-RS"/>
              </w:rPr>
              <w:t>28246</w:t>
            </w:r>
            <w:r w:rsidRPr="00397153">
              <w:rPr>
                <w:sz w:val="18"/>
                <w:szCs w:val="18"/>
                <w:lang w:val="sr-Cyrl-RS"/>
              </w:rPr>
              <w:t xml:space="preserve"> </w:t>
            </w:r>
            <w:r>
              <w:rPr>
                <w:sz w:val="20"/>
                <w:szCs w:val="20"/>
                <w:lang w:val="sr-Cyrl-RS"/>
              </w:rPr>
              <w:t xml:space="preserve">цитата </w:t>
            </w:r>
          </w:p>
          <w:p w14:paraId="444BA510" w14:textId="35F8F188" w:rsidR="00397153" w:rsidRPr="00397153" w:rsidRDefault="00397153" w:rsidP="00736A75">
            <w:pPr>
              <w:rPr>
                <w:sz w:val="20"/>
                <w:szCs w:val="20"/>
                <w:lang w:val="sr-Latn-RS"/>
              </w:rPr>
            </w:pPr>
            <w:r w:rsidRPr="00397153">
              <w:rPr>
                <w:i/>
                <w:iCs/>
                <w:sz w:val="20"/>
                <w:szCs w:val="20"/>
                <w:lang w:val="sr-Latn-RS"/>
              </w:rPr>
              <w:t>h</w:t>
            </w:r>
            <w:r>
              <w:rPr>
                <w:sz w:val="20"/>
                <w:szCs w:val="20"/>
                <w:lang w:val="sr-Latn-RS"/>
              </w:rPr>
              <w:t xml:space="preserve"> index </w:t>
            </w:r>
            <w:r>
              <w:rPr>
                <w:sz w:val="20"/>
                <w:szCs w:val="20"/>
                <w:lang w:val="sr-Latn-RS"/>
              </w:rPr>
              <w:t>21</w:t>
            </w:r>
          </w:p>
        </w:tc>
        <w:tc>
          <w:tcPr>
            <w:tcW w:w="3467" w:type="dxa"/>
            <w:tcBorders>
              <w:top w:val="single" w:sz="4" w:space="0" w:color="auto"/>
              <w:left w:val="single" w:sz="4" w:space="0" w:color="auto"/>
              <w:bottom w:val="single" w:sz="4" w:space="0" w:color="auto"/>
              <w:right w:val="single" w:sz="4" w:space="0" w:color="auto"/>
            </w:tcBorders>
          </w:tcPr>
          <w:p w14:paraId="25083466" w14:textId="7B60DBCF" w:rsidR="00736A75" w:rsidRPr="00D55667" w:rsidRDefault="00736A75" w:rsidP="00736A75">
            <w:pPr>
              <w:rPr>
                <w:sz w:val="20"/>
                <w:szCs w:val="20"/>
                <w:lang w:val="sr-Cyrl-RS"/>
              </w:rPr>
            </w:pPr>
            <w:r>
              <w:rPr>
                <w:sz w:val="20"/>
                <w:szCs w:val="20"/>
              </w:rPr>
              <w:t>Scopus</w:t>
            </w:r>
            <w:r>
              <w:rPr>
                <w:sz w:val="20"/>
                <w:szCs w:val="20"/>
                <w:lang w:val="sr-Cyrl-RS"/>
              </w:rPr>
              <w:t xml:space="preserve">, </w:t>
            </w:r>
            <w:r w:rsidRPr="004313C9">
              <w:rPr>
                <w:sz w:val="20"/>
                <w:szCs w:val="20"/>
                <w:lang w:val="sr-Cyrl-RS"/>
              </w:rPr>
              <w:t>24.01.</w:t>
            </w:r>
            <w:r>
              <w:rPr>
                <w:sz w:val="20"/>
                <w:szCs w:val="20"/>
                <w:lang w:val="sr-Cyrl-RS"/>
              </w:rPr>
              <w:t>20</w:t>
            </w:r>
            <w:r w:rsidRPr="004313C9">
              <w:rPr>
                <w:sz w:val="20"/>
                <w:szCs w:val="20"/>
                <w:lang w:val="sr-Cyrl-RS"/>
              </w:rPr>
              <w:t>26</w:t>
            </w:r>
            <w:r>
              <w:rPr>
                <w:sz w:val="20"/>
                <w:szCs w:val="20"/>
                <w:lang w:val="sr-Cyrl-RS"/>
              </w:rPr>
              <w:t>.</w:t>
            </w:r>
          </w:p>
        </w:tc>
      </w:tr>
      <w:tr w:rsidR="00736A75" w:rsidRPr="00D55667" w14:paraId="55F80047"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E87B988" w14:textId="77777777" w:rsidR="00736A75" w:rsidRPr="00D55667" w:rsidRDefault="00736A75" w:rsidP="00736A75">
            <w:pPr>
              <w:rPr>
                <w:sz w:val="20"/>
                <w:szCs w:val="20"/>
                <w:lang w:val="sr-Cyrl-RS"/>
              </w:rPr>
            </w:pPr>
            <w:r w:rsidRPr="00D55667">
              <w:rPr>
                <w:sz w:val="20"/>
                <w:szCs w:val="20"/>
                <w:lang w:val="sr-Cyrl-RS"/>
              </w:rPr>
              <w:t>20</w:t>
            </w:r>
          </w:p>
        </w:tc>
        <w:tc>
          <w:tcPr>
            <w:tcW w:w="4352" w:type="dxa"/>
            <w:tcBorders>
              <w:top w:val="single" w:sz="4" w:space="0" w:color="auto"/>
              <w:left w:val="single" w:sz="4" w:space="0" w:color="auto"/>
              <w:bottom w:val="single" w:sz="4" w:space="0" w:color="auto"/>
              <w:right w:val="single" w:sz="4" w:space="0" w:color="auto"/>
            </w:tcBorders>
            <w:hideMark/>
          </w:tcPr>
          <w:p w14:paraId="07E55101" w14:textId="77777777" w:rsidR="00736A75" w:rsidRPr="00D55667" w:rsidRDefault="00736A75" w:rsidP="00736A75">
            <w:pPr>
              <w:jc w:val="both"/>
              <w:rPr>
                <w:rStyle w:val="Bodytext2Exact5"/>
                <w:rFonts w:ascii="Times New Roman" w:eastAsia="Calibri" w:hAnsi="Times New Roman" w:cs="Times New Roman"/>
                <w:sz w:val="20"/>
                <w:szCs w:val="20"/>
                <w:lang w:val="sr-Cyrl-RS"/>
              </w:rPr>
            </w:pPr>
            <w:r w:rsidRPr="00D55667">
              <w:rPr>
                <w:rStyle w:val="Bodytext22"/>
                <w:rFonts w:ascii="Times New Roman" w:hAnsi="Times New Roman" w:cs="Times New Roman"/>
                <w:sz w:val="20"/>
                <w:szCs w:val="20"/>
                <w:lang w:val="sr-Cyrl-RS"/>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0361487E" w14:textId="77777777" w:rsidR="00736A75" w:rsidRPr="00D55667" w:rsidRDefault="00736A75" w:rsidP="00736A75">
            <w:pPr>
              <w:rPr>
                <w:rFonts w:eastAsia="Calibri"/>
                <w:lang w:val="sr-Cyrl-RS"/>
              </w:rPr>
            </w:pPr>
          </w:p>
        </w:tc>
        <w:tc>
          <w:tcPr>
            <w:tcW w:w="3467" w:type="dxa"/>
            <w:tcBorders>
              <w:top w:val="single" w:sz="4" w:space="0" w:color="auto"/>
              <w:left w:val="single" w:sz="4" w:space="0" w:color="auto"/>
              <w:bottom w:val="single" w:sz="4" w:space="0" w:color="auto"/>
              <w:right w:val="single" w:sz="4" w:space="0" w:color="auto"/>
            </w:tcBorders>
          </w:tcPr>
          <w:p w14:paraId="4626B4EF" w14:textId="77777777" w:rsidR="00736A75" w:rsidRPr="00D55667" w:rsidRDefault="00736A75" w:rsidP="00736A75">
            <w:pPr>
              <w:rPr>
                <w:sz w:val="20"/>
                <w:szCs w:val="20"/>
                <w:lang w:val="sr-Cyrl-RS"/>
              </w:rPr>
            </w:pPr>
          </w:p>
        </w:tc>
      </w:tr>
      <w:tr w:rsidR="00736A75" w:rsidRPr="00D55667" w14:paraId="73A03259"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62F7A43" w14:textId="77777777" w:rsidR="00736A75" w:rsidRPr="00D55667" w:rsidRDefault="00736A75" w:rsidP="00736A75">
            <w:pPr>
              <w:rPr>
                <w:sz w:val="20"/>
                <w:szCs w:val="20"/>
                <w:lang w:val="sr-Cyrl-RS"/>
              </w:rPr>
            </w:pPr>
            <w:r w:rsidRPr="00D55667">
              <w:rPr>
                <w:sz w:val="20"/>
                <w:szCs w:val="20"/>
                <w:lang w:val="sr-Cyrl-RS"/>
              </w:rPr>
              <w:t>21</w:t>
            </w:r>
          </w:p>
        </w:tc>
        <w:tc>
          <w:tcPr>
            <w:tcW w:w="4352" w:type="dxa"/>
            <w:tcBorders>
              <w:top w:val="single" w:sz="4" w:space="0" w:color="auto"/>
              <w:left w:val="single" w:sz="4" w:space="0" w:color="auto"/>
              <w:bottom w:val="single" w:sz="4" w:space="0" w:color="auto"/>
              <w:right w:val="single" w:sz="4" w:space="0" w:color="auto"/>
            </w:tcBorders>
            <w:hideMark/>
          </w:tcPr>
          <w:p w14:paraId="06722759" w14:textId="77777777" w:rsidR="00736A75" w:rsidRPr="00D55667" w:rsidRDefault="00736A75" w:rsidP="00736A75">
            <w:pPr>
              <w:jc w:val="both"/>
              <w:rPr>
                <w:rStyle w:val="Bodytext2Exact5"/>
                <w:rFonts w:ascii="Times New Roman" w:eastAsia="Calibri" w:hAnsi="Times New Roman" w:cs="Times New Roman"/>
                <w:sz w:val="20"/>
                <w:szCs w:val="20"/>
                <w:lang w:val="sr-Cyrl-RS"/>
              </w:rPr>
            </w:pPr>
            <w:r w:rsidRPr="00D55667">
              <w:rPr>
                <w:rStyle w:val="Bodytext22"/>
                <w:rFonts w:ascii="Times New Roman" w:hAnsi="Times New Roman" w:cs="Times New Roman"/>
                <w:sz w:val="20"/>
                <w:szCs w:val="20"/>
                <w:lang w:val="sr-Cyrl-RS"/>
              </w:rPr>
              <w:t>Књига из релевантне области, одобрен уџбеник за ужу област за коју се бира,</w:t>
            </w:r>
            <w:r w:rsidRPr="00D55667">
              <w:rPr>
                <w:sz w:val="20"/>
                <w:szCs w:val="20"/>
                <w:lang w:val="sr-Cyrl-RS"/>
              </w:rPr>
              <w:t xml:space="preserve"> </w:t>
            </w:r>
            <w:r w:rsidRPr="00D55667">
              <w:rPr>
                <w:rStyle w:val="Bodytext22"/>
                <w:rFonts w:ascii="Times New Roman" w:hAnsi="Times New Roman" w:cs="Times New Roman"/>
                <w:sz w:val="20"/>
                <w:szCs w:val="20"/>
                <w:lang w:val="sr-Cyrl-RS"/>
              </w:rPr>
              <w:t>поглавље у одобреном уџбенику за ужу област за коју се бира или превод иностраног</w:t>
            </w:r>
            <w:r w:rsidRPr="00D55667">
              <w:rPr>
                <w:sz w:val="20"/>
                <w:szCs w:val="20"/>
                <w:lang w:val="sr-Cyrl-RS"/>
              </w:rPr>
              <w:t xml:space="preserve"> </w:t>
            </w:r>
            <w:r w:rsidRPr="00D55667">
              <w:rPr>
                <w:rStyle w:val="Bodytext22"/>
                <w:rFonts w:ascii="Times New Roman" w:hAnsi="Times New Roman" w:cs="Times New Roman"/>
                <w:sz w:val="20"/>
                <w:szCs w:val="20"/>
                <w:lang w:val="sr-Cyrl-RS"/>
              </w:rPr>
              <w:t>уџбеника одобреног за ужу област за коју се бира, објављени у периоду од избора у</w:t>
            </w:r>
            <w:r w:rsidRPr="00D55667">
              <w:rPr>
                <w:sz w:val="20"/>
                <w:szCs w:val="20"/>
                <w:lang w:val="sr-Cyrl-RS"/>
              </w:rPr>
              <w:t xml:space="preserve"> </w:t>
            </w:r>
            <w:r w:rsidRPr="00D55667">
              <w:rPr>
                <w:rStyle w:val="Bodytext22"/>
                <w:rFonts w:ascii="Times New Roman" w:hAnsi="Times New Roman" w:cs="Times New Roman"/>
                <w:sz w:val="20"/>
                <w:szCs w:val="20"/>
                <w:lang w:val="sr-Cyrl-RS"/>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645C2DFD" w14:textId="77777777" w:rsidR="00736A75" w:rsidRPr="00D55667" w:rsidRDefault="00736A75" w:rsidP="00736A75">
            <w:pPr>
              <w:rPr>
                <w:rFonts w:eastAsia="Calibri"/>
                <w:lang w:val="sr-Cyrl-RS"/>
              </w:rPr>
            </w:pPr>
          </w:p>
        </w:tc>
        <w:tc>
          <w:tcPr>
            <w:tcW w:w="3467" w:type="dxa"/>
            <w:tcBorders>
              <w:top w:val="single" w:sz="4" w:space="0" w:color="auto"/>
              <w:left w:val="single" w:sz="4" w:space="0" w:color="auto"/>
              <w:bottom w:val="single" w:sz="4" w:space="0" w:color="auto"/>
              <w:right w:val="single" w:sz="4" w:space="0" w:color="auto"/>
            </w:tcBorders>
          </w:tcPr>
          <w:p w14:paraId="3F5D26A4" w14:textId="77777777" w:rsidR="00736A75" w:rsidRPr="00D55667" w:rsidRDefault="00736A75" w:rsidP="00736A75">
            <w:pPr>
              <w:rPr>
                <w:sz w:val="20"/>
                <w:szCs w:val="20"/>
                <w:lang w:val="sr-Cyrl-RS"/>
              </w:rPr>
            </w:pPr>
          </w:p>
        </w:tc>
      </w:tr>
      <w:tr w:rsidR="00736A75" w:rsidRPr="00D55667" w14:paraId="6D063B96"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3B87931" w14:textId="77777777" w:rsidR="00736A75" w:rsidRPr="00D55667" w:rsidRDefault="00736A75" w:rsidP="00736A75">
            <w:pPr>
              <w:rPr>
                <w:sz w:val="20"/>
                <w:szCs w:val="20"/>
                <w:lang w:val="sr-Cyrl-RS"/>
              </w:rPr>
            </w:pPr>
            <w:r w:rsidRPr="00D55667">
              <w:rPr>
                <w:sz w:val="20"/>
                <w:szCs w:val="20"/>
                <w:lang w:val="sr-Cyrl-RS"/>
              </w:rPr>
              <w:t>22</w:t>
            </w:r>
          </w:p>
        </w:tc>
        <w:tc>
          <w:tcPr>
            <w:tcW w:w="4352" w:type="dxa"/>
            <w:tcBorders>
              <w:top w:val="single" w:sz="4" w:space="0" w:color="auto"/>
              <w:left w:val="single" w:sz="4" w:space="0" w:color="auto"/>
              <w:bottom w:val="single" w:sz="4" w:space="0" w:color="auto"/>
              <w:right w:val="single" w:sz="4" w:space="0" w:color="auto"/>
            </w:tcBorders>
            <w:hideMark/>
          </w:tcPr>
          <w:p w14:paraId="370E2631" w14:textId="77777777" w:rsidR="00736A75" w:rsidRPr="00D55667" w:rsidRDefault="00736A75" w:rsidP="00736A75">
            <w:pPr>
              <w:jc w:val="both"/>
              <w:rPr>
                <w:rStyle w:val="Bodytext2Exact5"/>
                <w:rFonts w:ascii="Times New Roman" w:eastAsia="Calibri" w:hAnsi="Times New Roman" w:cs="Times New Roman"/>
                <w:sz w:val="20"/>
                <w:szCs w:val="20"/>
                <w:lang w:val="sr-Cyrl-RS"/>
              </w:rPr>
            </w:pPr>
            <w:r w:rsidRPr="00D55667">
              <w:rPr>
                <w:rStyle w:val="Bodytext22"/>
                <w:rFonts w:ascii="Times New Roman" w:hAnsi="Times New Roman" w:cs="Times New Roman"/>
                <w:sz w:val="20"/>
                <w:szCs w:val="20"/>
                <w:lang w:val="sr-Cyrl-RS"/>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34DBF407" w14:textId="77777777" w:rsidR="00736A75" w:rsidRPr="00D55667" w:rsidRDefault="00736A75" w:rsidP="00736A75">
            <w:pPr>
              <w:rPr>
                <w:rFonts w:eastAsia="Calibri"/>
                <w:lang w:val="sr-Cyrl-RS"/>
              </w:rPr>
            </w:pPr>
          </w:p>
        </w:tc>
        <w:tc>
          <w:tcPr>
            <w:tcW w:w="3467" w:type="dxa"/>
            <w:tcBorders>
              <w:top w:val="single" w:sz="4" w:space="0" w:color="auto"/>
              <w:left w:val="single" w:sz="4" w:space="0" w:color="auto"/>
              <w:bottom w:val="single" w:sz="4" w:space="0" w:color="auto"/>
              <w:right w:val="single" w:sz="4" w:space="0" w:color="auto"/>
            </w:tcBorders>
          </w:tcPr>
          <w:p w14:paraId="752D7C4B" w14:textId="77777777" w:rsidR="00736A75" w:rsidRPr="00D55667" w:rsidRDefault="00736A75" w:rsidP="00736A75">
            <w:pPr>
              <w:rPr>
                <w:sz w:val="20"/>
                <w:szCs w:val="20"/>
                <w:lang w:val="sr-Cyrl-RS"/>
              </w:rPr>
            </w:pPr>
          </w:p>
        </w:tc>
      </w:tr>
    </w:tbl>
    <w:p w14:paraId="48E140FC" w14:textId="1722B4BE" w:rsidR="00445DB1" w:rsidRPr="00D55667" w:rsidRDefault="00445DB1" w:rsidP="00445DB1">
      <w:pPr>
        <w:tabs>
          <w:tab w:val="left" w:pos="720"/>
        </w:tabs>
        <w:autoSpaceDE w:val="0"/>
        <w:autoSpaceDN w:val="0"/>
        <w:adjustRightInd w:val="0"/>
        <w:jc w:val="both"/>
        <w:rPr>
          <w:b/>
          <w:bCs/>
          <w:sz w:val="20"/>
          <w:szCs w:val="20"/>
          <w:lang w:val="sr-Cyrl-RS"/>
        </w:rPr>
      </w:pPr>
      <w:r w:rsidRPr="00D55667">
        <w:rPr>
          <w:b/>
          <w:bCs/>
          <w:sz w:val="20"/>
          <w:szCs w:val="20"/>
          <w:lang w:val="sr-Cyrl-RS"/>
        </w:rPr>
        <w:lastRenderedPageBreak/>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445DB1" w:rsidRPr="00D55667" w14:paraId="67731DAF"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0486F1C5" w14:textId="77777777" w:rsidR="00445DB1" w:rsidRPr="00D55667" w:rsidRDefault="00445DB1" w:rsidP="003A4F87">
            <w:pPr>
              <w:tabs>
                <w:tab w:val="left" w:pos="720"/>
              </w:tabs>
              <w:autoSpaceDE w:val="0"/>
              <w:autoSpaceDN w:val="0"/>
              <w:adjustRightInd w:val="0"/>
              <w:jc w:val="center"/>
              <w:rPr>
                <w:bCs/>
                <w:i/>
                <w:sz w:val="20"/>
                <w:szCs w:val="20"/>
                <w:lang w:val="sr-Cyrl-RS"/>
              </w:rPr>
            </w:pPr>
            <w:r w:rsidRPr="00D55667">
              <w:rPr>
                <w:bCs/>
                <w:i/>
                <w:sz w:val="20"/>
                <w:szCs w:val="20"/>
                <w:lang w:val="sr-Cyrl-RS"/>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47F5CD76" w14:textId="77777777" w:rsidR="00445DB1" w:rsidRPr="00D55667" w:rsidRDefault="00445DB1" w:rsidP="003A4F87">
            <w:pPr>
              <w:pStyle w:val="Header"/>
              <w:tabs>
                <w:tab w:val="left" w:pos="0"/>
              </w:tabs>
              <w:rPr>
                <w:rFonts w:ascii="Times New Roman" w:hAnsi="Times New Roman"/>
                <w:i/>
                <w:snapToGrid w:val="0"/>
                <w:sz w:val="20"/>
                <w:lang w:val="sr-Cyrl-RS"/>
              </w:rPr>
            </w:pPr>
            <w:r w:rsidRPr="00D55667">
              <w:rPr>
                <w:rFonts w:ascii="Times New Roman" w:hAnsi="Times New Roman"/>
                <w:i/>
                <w:snapToGrid w:val="0"/>
                <w:sz w:val="20"/>
                <w:lang w:val="sr-Cyrl-RS"/>
              </w:rPr>
              <w:t>Заокружити ближе одреднице</w:t>
            </w:r>
          </w:p>
          <w:p w14:paraId="3BD7F8DE" w14:textId="77777777" w:rsidR="00445DB1" w:rsidRPr="00D55667" w:rsidRDefault="00445DB1" w:rsidP="003A4F87">
            <w:pPr>
              <w:pStyle w:val="Header"/>
              <w:tabs>
                <w:tab w:val="left" w:pos="0"/>
              </w:tabs>
              <w:rPr>
                <w:rFonts w:ascii="Times New Roman" w:hAnsi="Times New Roman"/>
                <w:i/>
                <w:snapToGrid w:val="0"/>
                <w:sz w:val="20"/>
                <w:lang w:val="sr-Cyrl-RS"/>
              </w:rPr>
            </w:pPr>
            <w:r w:rsidRPr="00D55667">
              <w:rPr>
                <w:rFonts w:ascii="Times New Roman" w:hAnsi="Times New Roman"/>
                <w:i/>
                <w:snapToGrid w:val="0"/>
                <w:sz w:val="20"/>
                <w:lang w:val="sr-Cyrl-RS"/>
              </w:rPr>
              <w:t>(најмање пo једна из 2 изабрана услова)</w:t>
            </w:r>
          </w:p>
        </w:tc>
      </w:tr>
      <w:tr w:rsidR="00445DB1" w:rsidRPr="00D55667" w14:paraId="29757754"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4646B5E4" w14:textId="050C5223" w:rsidR="00445DB1" w:rsidRPr="00215050" w:rsidRDefault="00736A75" w:rsidP="003A4F87">
            <w:pPr>
              <w:pStyle w:val="Header"/>
              <w:tabs>
                <w:tab w:val="left" w:pos="0"/>
              </w:tabs>
              <w:jc w:val="left"/>
              <w:rPr>
                <w:rFonts w:ascii="Times New Roman" w:hAnsi="Times New Roman"/>
                <w:snapToGrid w:val="0"/>
                <w:sz w:val="20"/>
                <w:lang w:val="sr-Cyrl-RS"/>
              </w:rPr>
            </w:pPr>
            <w:r>
              <w:rPr>
                <w:b/>
                <w:noProof/>
                <w:sz w:val="20"/>
                <w:lang w:val="sr-Latn-RS" w:eastAsia="sr-Latn-RS"/>
              </w:rPr>
              <mc:AlternateContent>
                <mc:Choice Requires="wps">
                  <w:drawing>
                    <wp:anchor distT="0" distB="0" distL="114300" distR="114300" simplePos="0" relativeHeight="251759616" behindDoc="0" locked="0" layoutInCell="1" allowOverlap="1" wp14:anchorId="3F8E2DC6" wp14:editId="58F7A73F">
                      <wp:simplePos x="0" y="0"/>
                      <wp:positionH relativeFrom="column">
                        <wp:posOffset>-136525</wp:posOffset>
                      </wp:positionH>
                      <wp:positionV relativeFrom="paragraph">
                        <wp:posOffset>-67310</wp:posOffset>
                      </wp:positionV>
                      <wp:extent cx="335280" cy="247650"/>
                      <wp:effectExtent l="19050" t="19050" r="26670" b="19050"/>
                      <wp:wrapNone/>
                      <wp:docPr id="1436443137"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FF999EE" id="Oval 1" o:spid="_x0000_s1026" style="position:absolute;margin-left:-10.75pt;margin-top:-5.3pt;width:26.4pt;height:19.5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" filled="f" strokecolor="#272727 [2749]" strokeweight="2.25pt">
                      <v:stroke joinstyle="miter"/>
                    </v:oval>
                  </w:pict>
                </mc:Fallback>
              </mc:AlternateContent>
            </w:r>
            <w:r w:rsidR="00445DB1" w:rsidRPr="00215050">
              <w:rPr>
                <w:bCs/>
                <w:noProof/>
                <w:sz w:val="20"/>
                <w:lang w:val="sr-Latn-RS" w:eastAsia="sr-Latn-RS"/>
              </w:rPr>
              <mc:AlternateContent>
                <mc:Choice Requires="wps">
                  <w:drawing>
                    <wp:anchor distT="0" distB="0" distL="114300" distR="114300" simplePos="0" relativeHeight="251670528" behindDoc="0" locked="0" layoutInCell="1" allowOverlap="1" wp14:anchorId="1A1741CF" wp14:editId="09445C46">
                      <wp:simplePos x="0" y="0"/>
                      <wp:positionH relativeFrom="column">
                        <wp:posOffset>1555750</wp:posOffset>
                      </wp:positionH>
                      <wp:positionV relativeFrom="paragraph">
                        <wp:posOffset>1056640</wp:posOffset>
                      </wp:positionV>
                      <wp:extent cx="335280" cy="247650"/>
                      <wp:effectExtent l="19050" t="19050" r="26670" b="19050"/>
                      <wp:wrapNone/>
                      <wp:docPr id="1637522640"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E743DA2" id="Oval 1" o:spid="_x0000_s1026" style="position:absolute;margin-left:122.5pt;margin-top:83.2pt;width:26.4pt;height:19.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" filled="f" strokecolor="#272727 [2749]" strokeweight="2.25pt">
                      <v:stroke joinstyle="miter"/>
                    </v:oval>
                  </w:pict>
                </mc:Fallback>
              </mc:AlternateContent>
            </w:r>
            <w:r w:rsidR="00445DB1" w:rsidRPr="00215050">
              <w:rPr>
                <w:noProof/>
                <w:sz w:val="20"/>
                <w:lang w:val="sr-Latn-RS" w:eastAsia="sr-Latn-RS"/>
              </w:rPr>
              <mc:AlternateContent>
                <mc:Choice Requires="wps">
                  <w:drawing>
                    <wp:anchor distT="0" distB="0" distL="114300" distR="114300" simplePos="0" relativeHeight="251669504" behindDoc="0" locked="0" layoutInCell="1" allowOverlap="1" wp14:anchorId="1E949424" wp14:editId="4503F116">
                      <wp:simplePos x="0" y="0"/>
                      <wp:positionH relativeFrom="column">
                        <wp:posOffset>1625600</wp:posOffset>
                      </wp:positionH>
                      <wp:positionV relativeFrom="paragraph">
                        <wp:posOffset>431165</wp:posOffset>
                      </wp:positionV>
                      <wp:extent cx="335280" cy="247650"/>
                      <wp:effectExtent l="19050" t="19050" r="26670" b="19050"/>
                      <wp:wrapNone/>
                      <wp:docPr id="1704055512"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DE3746" id="Oval 1" o:spid="_x0000_s1026" style="position:absolute;margin-left:128pt;margin-top:33.95pt;width:26.4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" filled="f" strokecolor="#272727 [2749]" strokeweight="2.25pt">
                      <v:stroke joinstyle="miter"/>
                    </v:oval>
                  </w:pict>
                </mc:Fallback>
              </mc:AlternateContent>
            </w:r>
            <w:r w:rsidR="00445DB1" w:rsidRPr="00215050">
              <w:rPr>
                <w:rFonts w:ascii="Times New Roman" w:hAnsi="Times New Roman"/>
                <w:sz w:val="20"/>
                <w:lang w:val="sr-Cyrl-RS"/>
              </w:rPr>
              <w:t>1. 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21BCB436" w14:textId="77777777" w:rsidR="00445DB1" w:rsidRPr="00D55667" w:rsidRDefault="00445DB1" w:rsidP="003A4F87">
            <w:pPr>
              <w:spacing w:line="276" w:lineRule="auto"/>
              <w:ind w:left="195"/>
              <w:jc w:val="both"/>
              <w:rPr>
                <w:i/>
                <w:sz w:val="20"/>
                <w:szCs w:val="20"/>
                <w:lang w:val="sr-Cyrl-RS"/>
              </w:rPr>
            </w:pPr>
            <w:r>
              <w:rPr>
                <w:b/>
                <w:noProof/>
                <w:sz w:val="20"/>
                <w:szCs w:val="20"/>
                <w:lang w:val="sr-Latn-RS" w:eastAsia="sr-Latn-RS"/>
              </w:rPr>
              <mc:AlternateContent>
                <mc:Choice Requires="wps">
                  <w:drawing>
                    <wp:anchor distT="0" distB="0" distL="114300" distR="114300" simplePos="0" relativeHeight="251668480" behindDoc="0" locked="0" layoutInCell="1" allowOverlap="1" wp14:anchorId="4344A1D3" wp14:editId="3B00E469">
                      <wp:simplePos x="0" y="0"/>
                      <wp:positionH relativeFrom="column">
                        <wp:posOffset>-157480</wp:posOffset>
                      </wp:positionH>
                      <wp:positionV relativeFrom="paragraph">
                        <wp:posOffset>132715</wp:posOffset>
                      </wp:positionV>
                      <wp:extent cx="335280" cy="247650"/>
                      <wp:effectExtent l="19050" t="19050" r="26670" b="19050"/>
                      <wp:wrapNone/>
                      <wp:docPr id="2024416109"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736CFA1" id="Oval 1" o:spid="_x0000_s1026" style="position:absolute;margin-left:-12.4pt;margin-top:10.45pt;width:26.4pt;height:19.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" filled="f" strokecolor="#272727 [2749]" strokeweight="2.25pt">
                      <v:stroke joinstyle="miter"/>
                    </v:oval>
                  </w:pict>
                </mc:Fallback>
              </mc:AlternateContent>
            </w:r>
            <w:r w:rsidRPr="00D55667">
              <w:rPr>
                <w:i/>
                <w:sz w:val="20"/>
                <w:szCs w:val="20"/>
                <w:lang w:val="sr-Cyrl-RS"/>
              </w:rPr>
              <w:t xml:space="preserve">Дефинише сваки факултет у оквиру групације </w:t>
            </w:r>
          </w:p>
          <w:p w14:paraId="5F5A40ED" w14:textId="77777777" w:rsidR="00445DB1" w:rsidRPr="00215050" w:rsidRDefault="00445DB1" w:rsidP="003A4F87">
            <w:pPr>
              <w:jc w:val="both"/>
              <w:rPr>
                <w:sz w:val="20"/>
                <w:szCs w:val="20"/>
                <w:lang w:val="sr-Cyrl-RS"/>
              </w:rPr>
            </w:pPr>
            <w:r w:rsidRPr="00215050">
              <w:rPr>
                <w:sz w:val="20"/>
                <w:szCs w:val="20"/>
                <w:lang w:val="sr-Cyrl-RS"/>
              </w:rPr>
              <w:t xml:space="preserve"> 1. Ангажованост у спровођењу сложених дијагностичких, терапијских и    превентивних процедура.</w:t>
            </w:r>
          </w:p>
          <w:p w14:paraId="24799E9D" w14:textId="77777777" w:rsidR="00445DB1" w:rsidRPr="00215050" w:rsidRDefault="00445DB1" w:rsidP="003A4F87">
            <w:pPr>
              <w:spacing w:line="276" w:lineRule="auto"/>
              <w:jc w:val="both"/>
              <w:rPr>
                <w:sz w:val="20"/>
                <w:szCs w:val="20"/>
                <w:lang w:val="sr-Cyrl-RS"/>
              </w:rPr>
            </w:pPr>
            <w:r w:rsidRPr="00215050">
              <w:rPr>
                <w:sz w:val="20"/>
                <w:szCs w:val="20"/>
                <w:lang w:val="sr-Cyrl-RS"/>
              </w:rPr>
              <w:t>2. Број и сложеност дијагостичних, терапијских и превентивних процедура, које је кандидат увео, или је учествовао у њиховом увођењу.</w:t>
            </w:r>
          </w:p>
          <w:p w14:paraId="68C6B0B1" w14:textId="77777777" w:rsidR="00445DB1" w:rsidRPr="00215050" w:rsidRDefault="00445DB1" w:rsidP="003A4F87">
            <w:pPr>
              <w:pStyle w:val="Header"/>
              <w:tabs>
                <w:tab w:val="left" w:pos="0"/>
              </w:tabs>
              <w:jc w:val="both"/>
              <w:rPr>
                <w:rFonts w:ascii="Times New Roman" w:hAnsi="Times New Roman"/>
                <w:sz w:val="20"/>
                <w:lang w:val="sr-Cyrl-RS"/>
              </w:rPr>
            </w:pPr>
            <w:r w:rsidRPr="00D55667">
              <w:rPr>
                <w:rFonts w:ascii="Times New Roman" w:hAnsi="Times New Roman"/>
                <w:sz w:val="20"/>
                <w:lang w:val="sr-Cyrl-RS"/>
              </w:rPr>
              <w:t>3. Број одржаних програма континуиране медицинске едукације који нису оцењени оценом мањом од 3,75 од стране полазника.</w:t>
            </w:r>
          </w:p>
        </w:tc>
      </w:tr>
      <w:tr w:rsidR="00445DB1" w:rsidRPr="00D55667" w14:paraId="201A2BE4"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1A6FA31D" w14:textId="01C588EB" w:rsidR="00445DB1" w:rsidRPr="00215050" w:rsidRDefault="00736A75" w:rsidP="003A4F87">
            <w:pPr>
              <w:pStyle w:val="Header"/>
              <w:tabs>
                <w:tab w:val="left" w:pos="0"/>
              </w:tabs>
              <w:jc w:val="left"/>
              <w:rPr>
                <w:rFonts w:ascii="Times New Roman" w:hAnsi="Times New Roman"/>
                <w:snapToGrid w:val="0"/>
                <w:sz w:val="20"/>
                <w:lang w:val="sr-Cyrl-RS"/>
              </w:rPr>
            </w:pPr>
            <w:r>
              <w:rPr>
                <w:b/>
                <w:noProof/>
                <w:sz w:val="20"/>
                <w:lang w:val="sr-Latn-RS" w:eastAsia="sr-Latn-RS"/>
              </w:rPr>
              <mc:AlternateContent>
                <mc:Choice Requires="wps">
                  <w:drawing>
                    <wp:anchor distT="0" distB="0" distL="114300" distR="114300" simplePos="0" relativeHeight="251761664" behindDoc="0" locked="0" layoutInCell="1" allowOverlap="1" wp14:anchorId="30B0CD20" wp14:editId="46E00264">
                      <wp:simplePos x="0" y="0"/>
                      <wp:positionH relativeFrom="column">
                        <wp:posOffset>-155575</wp:posOffset>
                      </wp:positionH>
                      <wp:positionV relativeFrom="paragraph">
                        <wp:posOffset>-75565</wp:posOffset>
                      </wp:positionV>
                      <wp:extent cx="335280" cy="247650"/>
                      <wp:effectExtent l="19050" t="19050" r="26670" b="19050"/>
                      <wp:wrapNone/>
                      <wp:docPr id="1465864104"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E655946" id="Oval 1" o:spid="_x0000_s1026" style="position:absolute;margin-left:-12.25pt;margin-top:-5.95pt;width:26.4pt;height:19.5pt;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" filled="f" strokecolor="#272727 [2749]" strokeweight="2.25pt">
                      <v:stroke joinstyle="miter"/>
                    </v:oval>
                  </w:pict>
                </mc:Fallback>
              </mc:AlternateContent>
            </w:r>
            <w:r w:rsidR="00445DB1" w:rsidRPr="00215050">
              <w:rPr>
                <w:bCs/>
                <w:noProof/>
                <w:sz w:val="20"/>
                <w:lang w:val="sr-Latn-RS" w:eastAsia="sr-Latn-RS"/>
              </w:rPr>
              <mc:AlternateContent>
                <mc:Choice Requires="wps">
                  <w:drawing>
                    <wp:anchor distT="0" distB="0" distL="114300" distR="114300" simplePos="0" relativeHeight="251674624" behindDoc="0" locked="0" layoutInCell="1" allowOverlap="1" wp14:anchorId="2C4751EF" wp14:editId="471F03BB">
                      <wp:simplePos x="0" y="0"/>
                      <wp:positionH relativeFrom="column">
                        <wp:posOffset>1606550</wp:posOffset>
                      </wp:positionH>
                      <wp:positionV relativeFrom="paragraph">
                        <wp:posOffset>1797685</wp:posOffset>
                      </wp:positionV>
                      <wp:extent cx="335280" cy="247650"/>
                      <wp:effectExtent l="19050" t="19050" r="26670" b="19050"/>
                      <wp:wrapNone/>
                      <wp:docPr id="1278818627"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23B7593" id="Oval 1" o:spid="_x0000_s1026" style="position:absolute;margin-left:126.5pt;margin-top:141.55pt;width:26.4pt;height:19.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" filled="f" strokecolor="#272727 [2749]" strokeweight="2.25pt">
                      <v:stroke joinstyle="miter"/>
                    </v:oval>
                  </w:pict>
                </mc:Fallback>
              </mc:AlternateContent>
            </w:r>
            <w:r w:rsidR="00445DB1" w:rsidRPr="00215050">
              <w:rPr>
                <w:bCs/>
                <w:noProof/>
                <w:sz w:val="20"/>
                <w:lang w:val="sr-Latn-RS" w:eastAsia="sr-Latn-RS"/>
              </w:rPr>
              <mc:AlternateContent>
                <mc:Choice Requires="wps">
                  <w:drawing>
                    <wp:anchor distT="0" distB="0" distL="114300" distR="114300" simplePos="0" relativeHeight="251673600" behindDoc="0" locked="0" layoutInCell="1" allowOverlap="1" wp14:anchorId="0BDF08D5" wp14:editId="06629C70">
                      <wp:simplePos x="0" y="0"/>
                      <wp:positionH relativeFrom="column">
                        <wp:posOffset>1568450</wp:posOffset>
                      </wp:positionH>
                      <wp:positionV relativeFrom="paragraph">
                        <wp:posOffset>1462405</wp:posOffset>
                      </wp:positionV>
                      <wp:extent cx="335280" cy="247650"/>
                      <wp:effectExtent l="19050" t="19050" r="26670" b="19050"/>
                      <wp:wrapNone/>
                      <wp:docPr id="1105466115"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1972709" id="Oval 1" o:spid="_x0000_s1026" style="position:absolute;margin-left:123.5pt;margin-top:115.15pt;width:26.4pt;height:19.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" filled="f" strokecolor="#272727 [2749]" strokeweight="2.25pt">
                      <v:stroke joinstyle="miter"/>
                    </v:oval>
                  </w:pict>
                </mc:Fallback>
              </mc:AlternateContent>
            </w:r>
            <w:r w:rsidR="00445DB1" w:rsidRPr="00215050">
              <w:rPr>
                <w:bCs/>
                <w:noProof/>
                <w:sz w:val="20"/>
                <w:lang w:val="sr-Latn-RS" w:eastAsia="sr-Latn-RS"/>
              </w:rPr>
              <mc:AlternateContent>
                <mc:Choice Requires="wps">
                  <w:drawing>
                    <wp:anchor distT="0" distB="0" distL="114300" distR="114300" simplePos="0" relativeHeight="251672576" behindDoc="0" locked="0" layoutInCell="1" allowOverlap="1" wp14:anchorId="10182BFD" wp14:editId="0A5C3E56">
                      <wp:simplePos x="0" y="0"/>
                      <wp:positionH relativeFrom="column">
                        <wp:posOffset>1581150</wp:posOffset>
                      </wp:positionH>
                      <wp:positionV relativeFrom="paragraph">
                        <wp:posOffset>796925</wp:posOffset>
                      </wp:positionV>
                      <wp:extent cx="335280" cy="247650"/>
                      <wp:effectExtent l="19050" t="19050" r="26670" b="19050"/>
                      <wp:wrapNone/>
                      <wp:docPr id="966608105"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5B20D62" id="Oval 1" o:spid="_x0000_s1026" style="position:absolute;margin-left:124.5pt;margin-top:62.75pt;width:26.4pt;height:19.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" filled="f" strokecolor="#272727 [2749]" strokeweight="2.25pt">
                      <v:stroke joinstyle="miter"/>
                    </v:oval>
                  </w:pict>
                </mc:Fallback>
              </mc:AlternateContent>
            </w:r>
            <w:r w:rsidR="00445DB1" w:rsidRPr="00215050">
              <w:rPr>
                <w:bCs/>
                <w:noProof/>
                <w:sz w:val="20"/>
                <w:lang w:val="sr-Latn-RS" w:eastAsia="sr-Latn-RS"/>
              </w:rPr>
              <mc:AlternateContent>
                <mc:Choice Requires="wps">
                  <w:drawing>
                    <wp:anchor distT="0" distB="0" distL="114300" distR="114300" simplePos="0" relativeHeight="251671552" behindDoc="0" locked="0" layoutInCell="1" allowOverlap="1" wp14:anchorId="0FD03047" wp14:editId="40D8CEC3">
                      <wp:simplePos x="0" y="0"/>
                      <wp:positionH relativeFrom="column">
                        <wp:posOffset>1568450</wp:posOffset>
                      </wp:positionH>
                      <wp:positionV relativeFrom="paragraph">
                        <wp:posOffset>298450</wp:posOffset>
                      </wp:positionV>
                      <wp:extent cx="335280" cy="247650"/>
                      <wp:effectExtent l="19050" t="19050" r="26670" b="19050"/>
                      <wp:wrapNone/>
                      <wp:docPr id="542469958"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A598614" id="Oval 1" o:spid="_x0000_s1026" style="position:absolute;margin-left:123.5pt;margin-top:23.5pt;width:26.4pt;height:19.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" filled="f" strokecolor="#272727 [2749]" strokeweight="2.25pt">
                      <v:stroke joinstyle="miter"/>
                    </v:oval>
                  </w:pict>
                </mc:Fallback>
              </mc:AlternateContent>
            </w:r>
            <w:r w:rsidR="00445DB1" w:rsidRPr="00215050">
              <w:rPr>
                <w:rFonts w:ascii="Times New Roman" w:hAnsi="Times New Roman"/>
                <w:sz w:val="20"/>
                <w:lang w:val="sr-Cyrl-RS"/>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47D161F5"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1. Значајно струковно, национално или међународно признање за научну или стручну делатност. </w:t>
            </w:r>
          </w:p>
          <w:p w14:paraId="46A7C65A"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2. Чланство у стручним </w:t>
            </w:r>
            <w:r w:rsidRPr="00215050">
              <w:rPr>
                <w:bCs/>
                <w:sz w:val="20"/>
                <w:szCs w:val="20"/>
                <w:lang w:val="sr-Cyrl-RS"/>
              </w:rPr>
              <w:t>или</w:t>
            </w:r>
            <w:r w:rsidRPr="00215050">
              <w:rPr>
                <w:bCs/>
                <w:sz w:val="20"/>
                <w:szCs w:val="20"/>
                <w:lang w:val="sr-Cyrl-RS" w:eastAsia="sr-Latn-CS"/>
              </w:rPr>
              <w:t xml:space="preserve"> научним асоцијацијама у које се члан бира или које имају ограничен број чланова.</w:t>
            </w:r>
          </w:p>
          <w:p w14:paraId="2D713613"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3. Чланство у страним </w:t>
            </w:r>
            <w:r w:rsidRPr="00215050">
              <w:rPr>
                <w:bCs/>
                <w:sz w:val="20"/>
                <w:szCs w:val="20"/>
                <w:lang w:val="sr-Cyrl-RS"/>
              </w:rPr>
              <w:t>или</w:t>
            </w:r>
            <w:r w:rsidRPr="00215050">
              <w:rPr>
                <w:bCs/>
                <w:sz w:val="20"/>
                <w:szCs w:val="20"/>
                <w:lang w:val="sr-Cyrl-RS" w:eastAsia="sr-Latn-CS"/>
              </w:rPr>
              <w:t xml:space="preserve"> домаћим академијама наука.</w:t>
            </w:r>
          </w:p>
          <w:p w14:paraId="6B344666"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4. Уређивање часописа </w:t>
            </w:r>
            <w:r w:rsidRPr="00215050">
              <w:rPr>
                <w:bCs/>
                <w:sz w:val="20"/>
                <w:szCs w:val="20"/>
                <w:lang w:val="sr-Cyrl-RS"/>
              </w:rPr>
              <w:t>или</w:t>
            </w:r>
            <w:r w:rsidRPr="00215050">
              <w:rPr>
                <w:bCs/>
                <w:sz w:val="20"/>
                <w:szCs w:val="20"/>
                <w:lang w:val="sr-Cyrl-RS" w:eastAsia="sr-Latn-CS"/>
              </w:rPr>
              <w:t xml:space="preserve"> монографија признатих од стране ресорног министарства за науку.</w:t>
            </w:r>
          </w:p>
          <w:p w14:paraId="4F7DAC8B"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5. Председавање националним </w:t>
            </w:r>
            <w:r w:rsidRPr="00215050">
              <w:rPr>
                <w:bCs/>
                <w:sz w:val="20"/>
                <w:szCs w:val="20"/>
                <w:lang w:val="sr-Cyrl-RS"/>
              </w:rPr>
              <w:t>или</w:t>
            </w:r>
            <w:r w:rsidRPr="00215050">
              <w:rPr>
                <w:bCs/>
                <w:sz w:val="20"/>
                <w:szCs w:val="20"/>
                <w:lang w:val="sr-Cyrl-RS" w:eastAsia="sr-Latn-CS"/>
              </w:rPr>
              <w:t xml:space="preserve"> међународним струковним или научним асоцијацијама.</w:t>
            </w:r>
          </w:p>
          <w:p w14:paraId="23512325" w14:textId="77777777" w:rsidR="00445DB1" w:rsidRPr="00215050" w:rsidRDefault="00445DB1" w:rsidP="003A4F87">
            <w:pPr>
              <w:spacing w:line="276" w:lineRule="auto"/>
              <w:jc w:val="both"/>
              <w:rPr>
                <w:bCs/>
                <w:sz w:val="20"/>
                <w:szCs w:val="20"/>
                <w:lang w:val="sr-Cyrl-RS" w:eastAsia="sr-Latn-CS"/>
              </w:rPr>
            </w:pPr>
            <w:r w:rsidRPr="00215050">
              <w:rPr>
                <w:bCs/>
                <w:sz w:val="20"/>
                <w:szCs w:val="20"/>
                <w:lang w:val="sr-Cyrl-RS" w:eastAsia="sr-Latn-CS"/>
              </w:rPr>
              <w:t xml:space="preserve">6. Руковођење </w:t>
            </w:r>
            <w:r w:rsidRPr="00215050">
              <w:rPr>
                <w:bCs/>
                <w:sz w:val="20"/>
                <w:szCs w:val="20"/>
                <w:lang w:val="sr-Cyrl-RS"/>
              </w:rPr>
              <w:t>или</w:t>
            </w:r>
            <w:r w:rsidRPr="00215050">
              <w:rPr>
                <w:bCs/>
                <w:sz w:val="20"/>
                <w:szCs w:val="20"/>
                <w:lang w:val="sr-Cyrl-RS" w:eastAsia="sr-Latn-CS"/>
              </w:rPr>
              <w:t xml:space="preserve"> ангажовање у националним или међународним научним </w:t>
            </w:r>
            <w:r w:rsidRPr="00215050">
              <w:rPr>
                <w:bCs/>
                <w:sz w:val="20"/>
                <w:szCs w:val="20"/>
                <w:lang w:val="sr-Cyrl-RS"/>
              </w:rPr>
              <w:t>или</w:t>
            </w:r>
            <w:r w:rsidRPr="00215050">
              <w:rPr>
                <w:bCs/>
                <w:sz w:val="20"/>
                <w:szCs w:val="20"/>
                <w:lang w:val="sr-Cyrl-RS" w:eastAsia="sr-Latn-CS"/>
              </w:rPr>
              <w:t xml:space="preserve"> стручним организацијама.</w:t>
            </w:r>
          </w:p>
          <w:p w14:paraId="7ABE0353" w14:textId="77777777" w:rsidR="00445DB1" w:rsidRPr="00215050" w:rsidRDefault="00445DB1" w:rsidP="003A4F87">
            <w:pPr>
              <w:tabs>
                <w:tab w:val="left" w:pos="720"/>
              </w:tabs>
              <w:autoSpaceDE w:val="0"/>
              <w:autoSpaceDN w:val="0"/>
              <w:adjustRightInd w:val="0"/>
              <w:jc w:val="both"/>
              <w:rPr>
                <w:bCs/>
                <w:sz w:val="20"/>
                <w:szCs w:val="20"/>
                <w:lang w:eastAsia="sr-Latn-CS"/>
              </w:rPr>
            </w:pPr>
            <w:r w:rsidRPr="00215050">
              <w:rPr>
                <w:bCs/>
                <w:sz w:val="20"/>
                <w:szCs w:val="20"/>
                <w:lang w:val="sr-Cyrl-RS" w:eastAsia="sr-Latn-CS"/>
              </w:rPr>
              <w:t xml:space="preserve">7. Руковођење </w:t>
            </w:r>
            <w:r w:rsidRPr="00215050">
              <w:rPr>
                <w:bCs/>
                <w:sz w:val="20"/>
                <w:szCs w:val="20"/>
                <w:lang w:val="sr-Cyrl-RS"/>
              </w:rPr>
              <w:t>или</w:t>
            </w:r>
            <w:r w:rsidRPr="00215050">
              <w:rPr>
                <w:bCs/>
                <w:sz w:val="20"/>
                <w:szCs w:val="20"/>
                <w:lang w:val="sr-Cyrl-RS" w:eastAsia="sr-Latn-CS"/>
              </w:rPr>
              <w:t xml:space="preserve"> ангажовање у националним или међународним институцијама од јавног значаја.</w:t>
            </w:r>
          </w:p>
          <w:p w14:paraId="669292E4" w14:textId="77777777" w:rsidR="00445DB1" w:rsidRPr="00215050" w:rsidRDefault="00445DB1" w:rsidP="003A4F87">
            <w:pPr>
              <w:tabs>
                <w:tab w:val="left" w:pos="720"/>
              </w:tabs>
              <w:autoSpaceDE w:val="0"/>
              <w:autoSpaceDN w:val="0"/>
              <w:adjustRightInd w:val="0"/>
              <w:jc w:val="both"/>
              <w:rPr>
                <w:sz w:val="20"/>
                <w:szCs w:val="20"/>
                <w:lang w:val="sr-Cyrl-RS"/>
              </w:rPr>
            </w:pPr>
          </w:p>
        </w:tc>
      </w:tr>
      <w:tr w:rsidR="00445DB1" w:rsidRPr="00D55667" w14:paraId="3FA34B8E"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2712955C" w14:textId="12223F38" w:rsidR="00445DB1" w:rsidRPr="00AE5836" w:rsidRDefault="00736A75" w:rsidP="003A4F87">
            <w:pPr>
              <w:tabs>
                <w:tab w:val="left" w:pos="720"/>
              </w:tabs>
              <w:autoSpaceDE w:val="0"/>
              <w:autoSpaceDN w:val="0"/>
              <w:adjustRightInd w:val="0"/>
              <w:rPr>
                <w:sz w:val="20"/>
                <w:szCs w:val="20"/>
                <w:lang w:val="sr-Cyrl-RS"/>
              </w:rPr>
            </w:pPr>
            <w:r>
              <w:rPr>
                <w:b/>
                <w:noProof/>
                <w:sz w:val="20"/>
                <w:szCs w:val="20"/>
                <w:lang w:val="sr-Latn-RS" w:eastAsia="sr-Latn-RS"/>
              </w:rPr>
              <mc:AlternateContent>
                <mc:Choice Requires="wps">
                  <w:drawing>
                    <wp:anchor distT="0" distB="0" distL="114300" distR="114300" simplePos="0" relativeHeight="251763712" behindDoc="0" locked="0" layoutInCell="1" allowOverlap="1" wp14:anchorId="684A34EA" wp14:editId="5E21E4EE">
                      <wp:simplePos x="0" y="0"/>
                      <wp:positionH relativeFrom="column">
                        <wp:posOffset>-136525</wp:posOffset>
                      </wp:positionH>
                      <wp:positionV relativeFrom="paragraph">
                        <wp:posOffset>-59055</wp:posOffset>
                      </wp:positionV>
                      <wp:extent cx="335280" cy="247650"/>
                      <wp:effectExtent l="19050" t="19050" r="26670" b="19050"/>
                      <wp:wrapNone/>
                      <wp:docPr id="1350526829"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B9AAE95" id="Oval 1" o:spid="_x0000_s1026" style="position:absolute;margin-left:-10.75pt;margin-top:-4.65pt;width:26.4pt;height:19.5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" filled="f" strokecolor="#272727 [2749]" strokeweight="2.25pt">
                      <v:stroke joinstyle="miter"/>
                    </v:oval>
                  </w:pict>
                </mc:Fallback>
              </mc:AlternateContent>
            </w:r>
            <w:r w:rsidR="00445DB1" w:rsidRPr="00AE5836">
              <w:rPr>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0EF8A17F" w14:textId="77777777" w:rsidR="00445DB1" w:rsidRPr="00D55667" w:rsidRDefault="00445DB1" w:rsidP="003A4F87">
            <w:pPr>
              <w:pStyle w:val="Header"/>
              <w:tabs>
                <w:tab w:val="left" w:pos="0"/>
              </w:tabs>
              <w:jc w:val="left"/>
              <w:rPr>
                <w:rFonts w:ascii="Times New Roman" w:hAnsi="Times New Roman"/>
                <w:snapToGrid w:val="0"/>
                <w:sz w:val="20"/>
                <w:lang w:val="sr-Cyrl-RS"/>
              </w:rPr>
            </w:pPr>
            <w:r w:rsidRPr="00AE5836">
              <w:rPr>
                <w:rFonts w:ascii="Times New Roman" w:hAnsi="Times New Roman"/>
                <w:sz w:val="20"/>
                <w:lang w:val="sr-Cyrl-R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73584C04" w14:textId="77777777" w:rsidR="00445DB1" w:rsidRPr="00D55667" w:rsidRDefault="00445DB1" w:rsidP="003A4F87">
            <w:pPr>
              <w:ind w:left="195"/>
              <w:jc w:val="both"/>
              <w:rPr>
                <w:sz w:val="20"/>
                <w:szCs w:val="20"/>
                <w:lang w:val="sr-Cyrl-RS" w:eastAsia="sr-Latn-CS"/>
              </w:rPr>
            </w:pPr>
            <w:r w:rsidRPr="00D55667">
              <w:rPr>
                <w:sz w:val="20"/>
                <w:szCs w:val="20"/>
                <w:lang w:val="sr-Cyrl-RS" w:eastAsia="sr-Latn-CS"/>
              </w:rPr>
              <w:t xml:space="preserve">Мобилност: </w:t>
            </w:r>
          </w:p>
          <w:p w14:paraId="1D692F37" w14:textId="77777777" w:rsidR="00445DB1" w:rsidRPr="00D55667" w:rsidRDefault="00445DB1" w:rsidP="003A4F87">
            <w:pPr>
              <w:ind w:left="195"/>
              <w:jc w:val="both"/>
              <w:rPr>
                <w:sz w:val="20"/>
                <w:szCs w:val="20"/>
                <w:lang w:val="sr-Cyrl-RS" w:eastAsia="sr-Latn-CS"/>
              </w:rPr>
            </w:pPr>
            <w:r w:rsidRPr="00215050">
              <w:rPr>
                <w:bCs/>
                <w:noProof/>
                <w:sz w:val="20"/>
                <w:szCs w:val="20"/>
                <w:lang w:val="sr-Latn-RS" w:eastAsia="sr-Latn-RS"/>
              </w:rPr>
              <mc:AlternateContent>
                <mc:Choice Requires="wps">
                  <w:drawing>
                    <wp:anchor distT="0" distB="0" distL="114300" distR="114300" simplePos="0" relativeHeight="251675648" behindDoc="0" locked="0" layoutInCell="1" allowOverlap="1" wp14:anchorId="5880E6CE" wp14:editId="6423501D">
                      <wp:simplePos x="0" y="0"/>
                      <wp:positionH relativeFrom="column">
                        <wp:posOffset>-182880</wp:posOffset>
                      </wp:positionH>
                      <wp:positionV relativeFrom="paragraph">
                        <wp:posOffset>109220</wp:posOffset>
                      </wp:positionV>
                      <wp:extent cx="335280" cy="247650"/>
                      <wp:effectExtent l="19050" t="19050" r="26670" b="19050"/>
                      <wp:wrapNone/>
                      <wp:docPr id="1563779393"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69D974E" id="Oval 1" o:spid="_x0000_s1026" style="position:absolute;margin-left:-14.4pt;margin-top:8.6pt;width:26.4pt;height:19.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" filled="f" strokecolor="#272727 [2749]" strokeweight="2.25pt">
                      <v:stroke joinstyle="miter"/>
                    </v:oval>
                  </w:pict>
                </mc:Fallback>
              </mc:AlternateContent>
            </w:r>
            <w:r w:rsidRPr="00D55667">
              <w:rPr>
                <w:b/>
                <w:sz w:val="20"/>
                <w:szCs w:val="20"/>
                <w:lang w:val="sr-Cyrl-RS" w:eastAsia="sr-Latn-CS"/>
              </w:rPr>
              <w:t>- за избор у звање доцента</w:t>
            </w:r>
            <w:r w:rsidRPr="00D55667">
              <w:rPr>
                <w:sz w:val="20"/>
                <w:szCs w:val="20"/>
                <w:lang w:val="sr-Cyrl-RS" w:eastAsia="sr-Latn-CS"/>
              </w:rPr>
              <w:t xml:space="preserve">: </w:t>
            </w:r>
          </w:p>
          <w:p w14:paraId="67450AE6" w14:textId="77777777" w:rsidR="00445DB1" w:rsidRPr="00AE5836" w:rsidRDefault="00445DB1" w:rsidP="003A4F87">
            <w:pPr>
              <w:jc w:val="both"/>
              <w:rPr>
                <w:sz w:val="20"/>
                <w:szCs w:val="20"/>
                <w:lang w:val="sr-Cyrl-RS" w:eastAsia="sr-Latn-CS"/>
              </w:rPr>
            </w:pPr>
            <w:r w:rsidRPr="00AE5836">
              <w:rPr>
                <w:sz w:val="20"/>
                <w:szCs w:val="20"/>
                <w:lang w:val="sr-Cyrl-RS" w:eastAsia="sr-Latn-CS"/>
              </w:rPr>
              <w:t xml:space="preserve">1. Учествовање на међународним курсевима или школама за ужу научну област за коју се бира. </w:t>
            </w:r>
          </w:p>
          <w:p w14:paraId="5EC0030D" w14:textId="77777777" w:rsidR="00445DB1" w:rsidRPr="00AE5836" w:rsidRDefault="00445DB1" w:rsidP="003A4F87">
            <w:pPr>
              <w:jc w:val="both"/>
              <w:rPr>
                <w:sz w:val="20"/>
                <w:szCs w:val="20"/>
                <w:lang w:val="sr-Cyrl-RS" w:eastAsia="sr-Latn-CS"/>
              </w:rPr>
            </w:pPr>
            <w:r w:rsidRPr="00AE5836">
              <w:rPr>
                <w:noProof/>
                <w:sz w:val="20"/>
                <w:szCs w:val="20"/>
                <w:lang w:val="sr-Latn-RS" w:eastAsia="sr-Latn-RS"/>
              </w:rPr>
              <mc:AlternateContent>
                <mc:Choice Requires="wps">
                  <w:drawing>
                    <wp:anchor distT="0" distB="0" distL="114300" distR="114300" simplePos="0" relativeHeight="251676672" behindDoc="0" locked="0" layoutInCell="1" allowOverlap="1" wp14:anchorId="39C55C3A" wp14:editId="636FE1ED">
                      <wp:simplePos x="0" y="0"/>
                      <wp:positionH relativeFrom="column">
                        <wp:posOffset>-201930</wp:posOffset>
                      </wp:positionH>
                      <wp:positionV relativeFrom="paragraph">
                        <wp:posOffset>102870</wp:posOffset>
                      </wp:positionV>
                      <wp:extent cx="335280" cy="247650"/>
                      <wp:effectExtent l="19050" t="19050" r="26670" b="19050"/>
                      <wp:wrapNone/>
                      <wp:docPr id="920321487"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201527" id="Oval 1" o:spid="_x0000_s1026" style="position:absolute;margin-left:-15.9pt;margin-top:8.1pt;width:26.4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" filled="f" strokecolor="#272727 [2749]" strokeweight="2.25pt">
                      <v:stroke joinstyle="miter"/>
                    </v:oval>
                  </w:pict>
                </mc:Fallback>
              </mc:AlternateContent>
            </w:r>
            <w:r w:rsidRPr="00AE5836">
              <w:rPr>
                <w:sz w:val="20"/>
                <w:szCs w:val="20"/>
                <w:lang w:val="sr-Cyrl-RS" w:eastAsia="sr-Latn-CS"/>
              </w:rPr>
              <w:t xml:space="preserve">2. Постдокторско усавршавање у иностранству. </w:t>
            </w:r>
          </w:p>
          <w:p w14:paraId="07420057" w14:textId="77777777" w:rsidR="00445DB1" w:rsidRPr="00AE5836" w:rsidRDefault="00445DB1" w:rsidP="003A4F87">
            <w:pPr>
              <w:jc w:val="both"/>
              <w:rPr>
                <w:rStyle w:val="Bodytext22"/>
                <w:rFonts w:ascii="Times New Roman" w:hAnsi="Times New Roman" w:cs="Times New Roman"/>
                <w:sz w:val="20"/>
                <w:szCs w:val="20"/>
                <w:lang w:val="sr-Cyrl-RS"/>
              </w:rPr>
            </w:pPr>
            <w:r w:rsidRPr="00AE5836">
              <w:rPr>
                <w:noProof/>
                <w:sz w:val="20"/>
                <w:szCs w:val="20"/>
                <w:lang w:val="sr-Latn-RS" w:eastAsia="sr-Latn-RS"/>
              </w:rPr>
              <mc:AlternateContent>
                <mc:Choice Requires="wps">
                  <w:drawing>
                    <wp:anchor distT="0" distB="0" distL="114300" distR="114300" simplePos="0" relativeHeight="251677696" behindDoc="0" locked="0" layoutInCell="1" allowOverlap="1" wp14:anchorId="563B3E87" wp14:editId="39DA9D6E">
                      <wp:simplePos x="0" y="0"/>
                      <wp:positionH relativeFrom="column">
                        <wp:posOffset>-195580</wp:posOffset>
                      </wp:positionH>
                      <wp:positionV relativeFrom="paragraph">
                        <wp:posOffset>255270</wp:posOffset>
                      </wp:positionV>
                      <wp:extent cx="335280" cy="247650"/>
                      <wp:effectExtent l="19050" t="19050" r="26670" b="19050"/>
                      <wp:wrapNone/>
                      <wp:docPr id="360192256"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52FD91B" id="Oval 1" o:spid="_x0000_s1026" style="position:absolute;margin-left:-15.4pt;margin-top:20.1pt;width:26.4pt;height:19.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" filled="f" strokecolor="#272727 [2749]" strokeweight="2.25pt">
                      <v:stroke joinstyle="miter"/>
                    </v:oval>
                  </w:pict>
                </mc:Fallback>
              </mc:AlternateContent>
            </w:r>
            <w:r w:rsidRPr="00AE5836">
              <w:rPr>
                <w:sz w:val="20"/>
                <w:szCs w:val="20"/>
                <w:lang w:val="sr-Cyrl-RS" w:eastAsia="sr-Latn-CS"/>
              </w:rPr>
              <w:t xml:space="preserve">3. Студијски боравци у </w:t>
            </w:r>
            <w:r w:rsidRPr="00AE5836">
              <w:rPr>
                <w:rStyle w:val="Bodytext22"/>
                <w:rFonts w:ascii="Times New Roman" w:hAnsi="Times New Roman" w:cs="Times New Roman"/>
                <w:sz w:val="20"/>
                <w:szCs w:val="20"/>
                <w:lang w:val="sr-Cyrl-RS"/>
              </w:rPr>
              <w:t xml:space="preserve">научноистраживачким институцијама у земљи или иностранству. </w:t>
            </w:r>
          </w:p>
          <w:p w14:paraId="0A13AB54" w14:textId="77777777" w:rsidR="00445DB1" w:rsidRPr="00AE5836" w:rsidRDefault="00445DB1" w:rsidP="003A4F87">
            <w:pPr>
              <w:jc w:val="both"/>
              <w:rPr>
                <w:rStyle w:val="Bodytext22"/>
                <w:rFonts w:ascii="Times New Roman" w:hAnsi="Times New Roman" w:cs="Times New Roman"/>
                <w:sz w:val="20"/>
                <w:szCs w:val="20"/>
                <w:lang w:val="sr-Cyrl-RS"/>
              </w:rPr>
            </w:pPr>
            <w:r w:rsidRPr="00AE5836">
              <w:rPr>
                <w:noProof/>
                <w:sz w:val="20"/>
                <w:szCs w:val="20"/>
                <w:lang w:val="sr-Latn-RS" w:eastAsia="sr-Latn-RS"/>
              </w:rPr>
              <mc:AlternateContent>
                <mc:Choice Requires="wps">
                  <w:drawing>
                    <wp:anchor distT="0" distB="0" distL="114300" distR="114300" simplePos="0" relativeHeight="251678720" behindDoc="0" locked="0" layoutInCell="1" allowOverlap="1" wp14:anchorId="12D65D61" wp14:editId="44C9129A">
                      <wp:simplePos x="0" y="0"/>
                      <wp:positionH relativeFrom="column">
                        <wp:posOffset>-220980</wp:posOffset>
                      </wp:positionH>
                      <wp:positionV relativeFrom="paragraph">
                        <wp:posOffset>261620</wp:posOffset>
                      </wp:positionV>
                      <wp:extent cx="335280" cy="247650"/>
                      <wp:effectExtent l="19050" t="19050" r="26670" b="19050"/>
                      <wp:wrapNone/>
                      <wp:docPr id="876067806" name="Oval 1"/>
                      <wp:cNvGraphicFramePr/>
                      <a:graphic xmlns:a="http://schemas.openxmlformats.org/drawingml/2006/main">
                        <a:graphicData uri="http://schemas.microsoft.com/office/word/2010/wordprocessingShape">
                          <wps:wsp>
                            <wps:cNvSpPr/>
                            <wps:spPr>
                              <a:xfrm>
                                <a:off x="0" y="0"/>
                                <a:ext cx="335280" cy="247650"/>
                              </a:xfrm>
                              <a:prstGeom prst="ellipse">
                                <a:avLst/>
                              </a:prstGeom>
                              <a:noFill/>
                              <a:ln w="28575">
                                <a:solidFill>
                                  <a:schemeClr val="tx1">
                                    <a:lumMod val="85000"/>
                                    <a:lumOff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E272632" id="Oval 1" o:spid="_x0000_s1026" style="position:absolute;margin-left:-17.4pt;margin-top:20.6pt;width:26.4pt;height:19.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" filled="f" strokecolor="#272727 [2749]" strokeweight="2.25pt">
                      <v:stroke joinstyle="miter"/>
                    </v:oval>
                  </w:pict>
                </mc:Fallback>
              </mc:AlternateContent>
            </w:r>
            <w:r w:rsidRPr="00AE5836">
              <w:rPr>
                <w:rStyle w:val="Bodytext22"/>
                <w:rFonts w:ascii="Times New Roman" w:hAnsi="Times New Roman" w:cs="Times New Roman"/>
                <w:sz w:val="20"/>
                <w:szCs w:val="20"/>
                <w:lang w:val="sr-Cyrl-RS"/>
              </w:rPr>
              <w:t xml:space="preserve">4. </w:t>
            </w:r>
            <w:r w:rsidRPr="00AE5836">
              <w:rPr>
                <w:sz w:val="20"/>
                <w:szCs w:val="20"/>
                <w:lang w:val="sr-Cyrl-RS" w:eastAsia="sr-Latn-CS"/>
              </w:rPr>
              <w:t xml:space="preserve">Предавања по позиву или пленарна предавања на акредитованим скуповима у </w:t>
            </w:r>
            <w:r w:rsidRPr="00AE5836">
              <w:rPr>
                <w:rStyle w:val="Bodytext22"/>
                <w:rFonts w:ascii="Times New Roman" w:hAnsi="Times New Roman" w:cs="Times New Roman"/>
                <w:sz w:val="20"/>
                <w:szCs w:val="20"/>
                <w:lang w:val="sr-Cyrl-RS"/>
              </w:rPr>
              <w:t xml:space="preserve">земљи. </w:t>
            </w:r>
          </w:p>
          <w:p w14:paraId="2FA05EF4" w14:textId="77777777" w:rsidR="00445DB1" w:rsidRPr="00AE5836" w:rsidRDefault="00445DB1" w:rsidP="003A4F87">
            <w:pPr>
              <w:jc w:val="both"/>
              <w:rPr>
                <w:lang w:val="sr-Cyrl-RS" w:eastAsia="sr-Latn-CS"/>
              </w:rPr>
            </w:pPr>
            <w:r w:rsidRPr="00AE5836">
              <w:rPr>
                <w:rStyle w:val="Bodytext22"/>
                <w:rFonts w:ascii="Times New Roman" w:hAnsi="Times New Roman" w:cs="Times New Roman"/>
                <w:sz w:val="20"/>
                <w:szCs w:val="20"/>
                <w:lang w:val="sr-Cyrl-RS"/>
              </w:rPr>
              <w:t>5. Учешће у међународним пројектима.</w:t>
            </w:r>
            <w:r w:rsidRPr="00AE5836">
              <w:rPr>
                <w:sz w:val="20"/>
                <w:szCs w:val="20"/>
                <w:lang w:val="sr-Cyrl-RS" w:eastAsia="sr-Latn-CS"/>
              </w:rPr>
              <w:t xml:space="preserve"> </w:t>
            </w:r>
          </w:p>
          <w:p w14:paraId="36677B47" w14:textId="77777777" w:rsidR="00445DB1" w:rsidRPr="00D55667" w:rsidRDefault="00445DB1" w:rsidP="003A4F87">
            <w:pPr>
              <w:ind w:left="195"/>
              <w:jc w:val="both"/>
              <w:rPr>
                <w:sz w:val="20"/>
                <w:szCs w:val="20"/>
                <w:lang w:val="sr-Cyrl-RS" w:eastAsia="sr-Latn-CS"/>
              </w:rPr>
            </w:pPr>
            <w:r w:rsidRPr="00D55667">
              <w:rPr>
                <w:b/>
                <w:sz w:val="20"/>
                <w:szCs w:val="20"/>
                <w:lang w:val="sr-Cyrl-RS" w:eastAsia="sr-Latn-CS"/>
              </w:rPr>
              <w:t>- за избор у звање ванредног и редовног професора</w:t>
            </w:r>
            <w:r w:rsidRPr="00D55667">
              <w:rPr>
                <w:sz w:val="20"/>
                <w:szCs w:val="20"/>
                <w:lang w:val="sr-Cyrl-RS" w:eastAsia="sr-Latn-CS"/>
              </w:rPr>
              <w:t xml:space="preserve">: </w:t>
            </w:r>
          </w:p>
          <w:p w14:paraId="3AF114F5" w14:textId="77777777" w:rsidR="00445DB1" w:rsidRPr="00D55667" w:rsidRDefault="00445DB1" w:rsidP="003A4F87">
            <w:pPr>
              <w:jc w:val="both"/>
              <w:rPr>
                <w:rStyle w:val="Bodytext22"/>
                <w:rFonts w:ascii="Times New Roman" w:hAnsi="Times New Roman" w:cs="Times New Roman"/>
                <w:sz w:val="20"/>
                <w:szCs w:val="20"/>
                <w:lang w:val="sr-Cyrl-RS"/>
              </w:rPr>
            </w:pPr>
            <w:r w:rsidRPr="00D55667">
              <w:rPr>
                <w:sz w:val="20"/>
                <w:szCs w:val="20"/>
                <w:lang w:val="sr-Cyrl-RS" w:eastAsia="sr-Latn-CS"/>
              </w:rPr>
              <w:t xml:space="preserve">1. Предавања по позиву или пленарна предавања на међународним акредитованим скуповима у </w:t>
            </w:r>
            <w:r w:rsidRPr="00D55667">
              <w:rPr>
                <w:rStyle w:val="Bodytext22"/>
                <w:rFonts w:ascii="Times New Roman" w:hAnsi="Times New Roman" w:cs="Times New Roman"/>
                <w:sz w:val="20"/>
                <w:szCs w:val="20"/>
                <w:lang w:val="sr-Cyrl-RS"/>
              </w:rPr>
              <w:t xml:space="preserve">земљи и иностранству. </w:t>
            </w:r>
          </w:p>
          <w:p w14:paraId="4DBDBD64" w14:textId="77777777" w:rsidR="00445DB1" w:rsidRPr="00D55667" w:rsidRDefault="00445DB1" w:rsidP="003A4F87">
            <w:pPr>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03177CA0" w14:textId="77777777" w:rsidR="00445DB1" w:rsidRPr="00D55667" w:rsidRDefault="00445DB1" w:rsidP="003A4F87">
            <w:pPr>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3. Предавање по позиву.</w:t>
            </w:r>
          </w:p>
          <w:p w14:paraId="3714AAB1" w14:textId="77777777" w:rsidR="00445DB1" w:rsidRPr="00D55667" w:rsidRDefault="00445DB1" w:rsidP="003A4F87">
            <w:pPr>
              <w:jc w:val="both"/>
              <w:rPr>
                <w:rStyle w:val="Bodytext22"/>
                <w:rFonts w:ascii="Times New Roman" w:hAnsi="Times New Roman" w:cs="Times New Roman"/>
                <w:sz w:val="20"/>
                <w:szCs w:val="20"/>
                <w:lang w:val="sr-Cyrl-RS"/>
              </w:rPr>
            </w:pPr>
            <w:r w:rsidRPr="00D55667">
              <w:rPr>
                <w:rStyle w:val="Bodytext22"/>
                <w:rFonts w:ascii="Times New Roman" w:hAnsi="Times New Roman" w:cs="Times New Roman"/>
                <w:sz w:val="20"/>
                <w:szCs w:val="20"/>
                <w:lang w:val="sr-Cyrl-RS"/>
              </w:rPr>
              <w:t>4. Учешће или руковођење међународним пројектима.</w:t>
            </w:r>
          </w:p>
          <w:p w14:paraId="2EE5145B" w14:textId="77777777" w:rsidR="00445DB1" w:rsidRPr="00D55667" w:rsidRDefault="00445DB1" w:rsidP="003A4F87">
            <w:pPr>
              <w:jc w:val="both"/>
              <w:rPr>
                <w:lang w:val="sr-Cyrl-RS" w:eastAsia="sr-Latn-CS"/>
              </w:rPr>
            </w:pPr>
            <w:r w:rsidRPr="00D55667">
              <w:rPr>
                <w:rStyle w:val="Bodytext22"/>
                <w:rFonts w:ascii="Times New Roman" w:hAnsi="Times New Roman" w:cs="Times New Roman"/>
                <w:sz w:val="20"/>
                <w:szCs w:val="20"/>
                <w:lang w:val="sr-Cyrl-RS"/>
              </w:rPr>
              <w:t>5. И</w:t>
            </w:r>
            <w:r w:rsidRPr="00D55667">
              <w:rPr>
                <w:sz w:val="20"/>
                <w:szCs w:val="20"/>
                <w:lang w:val="sr-Cyrl-RS" w:eastAsia="sr-Latn-CS"/>
              </w:rPr>
              <w:t xml:space="preserve">нтернационализација постојећих студијских програма у оквиру високошколске установе. </w:t>
            </w:r>
          </w:p>
          <w:p w14:paraId="254ABF8D" w14:textId="77777777" w:rsidR="00445DB1" w:rsidRPr="00AE5836" w:rsidRDefault="00445DB1" w:rsidP="003A4F87">
            <w:pPr>
              <w:pStyle w:val="Header"/>
              <w:tabs>
                <w:tab w:val="left" w:pos="0"/>
              </w:tabs>
              <w:jc w:val="both"/>
              <w:rPr>
                <w:rFonts w:ascii="Times New Roman" w:hAnsi="Times New Roman"/>
                <w:sz w:val="20"/>
                <w:lang w:val="sr-Cyrl-RS" w:eastAsia="sr-Latn-CS"/>
              </w:rPr>
            </w:pPr>
            <w:r w:rsidRPr="00D55667">
              <w:rPr>
                <w:rFonts w:ascii="Times New Roman" w:hAnsi="Times New Roman"/>
                <w:sz w:val="20"/>
                <w:lang w:val="sr-Cyrl-RS" w:eastAsia="sr-Latn-CS"/>
              </w:rPr>
              <w:t>6. Извођење наставе или менторство у заједничким међународним студијским програмима.</w:t>
            </w:r>
          </w:p>
        </w:tc>
      </w:tr>
    </w:tbl>
    <w:p w14:paraId="76965D6D" w14:textId="77777777" w:rsidR="00445DB1" w:rsidRPr="00D55667" w:rsidRDefault="00445DB1" w:rsidP="00445DB1">
      <w:pPr>
        <w:rPr>
          <w:b/>
          <w:sz w:val="20"/>
          <w:szCs w:val="20"/>
          <w:lang w:val="sr-Cyrl-RS"/>
        </w:rPr>
      </w:pPr>
    </w:p>
    <w:p w14:paraId="34627D5D" w14:textId="77777777" w:rsidR="00445DB1" w:rsidRPr="00D55667" w:rsidRDefault="00445DB1" w:rsidP="00445DB1">
      <w:pPr>
        <w:jc w:val="center"/>
        <w:rPr>
          <w:b/>
          <w:sz w:val="20"/>
          <w:szCs w:val="20"/>
          <w:lang w:val="sr-Cyrl-RS"/>
        </w:rPr>
      </w:pPr>
    </w:p>
    <w:p w14:paraId="41701B2C" w14:textId="77777777" w:rsidR="00445DB1" w:rsidRPr="0089793B" w:rsidRDefault="00445DB1" w:rsidP="00445DB1">
      <w:pPr>
        <w:jc w:val="both"/>
        <w:rPr>
          <w:color w:val="000000"/>
          <w:sz w:val="20"/>
          <w:szCs w:val="20"/>
          <w:shd w:val="clear" w:color="auto" w:fill="FFFFFF"/>
          <w:lang w:val="sr-Cyrl-CS"/>
        </w:rPr>
      </w:pPr>
      <w:r>
        <w:rPr>
          <w:b/>
          <w:sz w:val="20"/>
          <w:szCs w:val="20"/>
          <w:lang w:val="sr-Cyrl-RS"/>
        </w:rPr>
        <w:t>1. Стручно професионални допринос</w:t>
      </w:r>
    </w:p>
    <w:p w14:paraId="04CF3E48" w14:textId="77777777" w:rsidR="00445DB1" w:rsidRPr="007C075C" w:rsidRDefault="00445DB1" w:rsidP="00445DB1">
      <w:pPr>
        <w:spacing w:before="120"/>
        <w:jc w:val="both"/>
        <w:rPr>
          <w:bCs/>
          <w:i/>
          <w:noProof/>
          <w:sz w:val="20"/>
          <w:szCs w:val="20"/>
          <w:lang w:val="sr-Cyrl-CS" w:bidi="en-US"/>
        </w:rPr>
      </w:pPr>
      <w:r>
        <w:rPr>
          <w:bCs/>
          <w:i/>
          <w:noProof/>
          <w:sz w:val="20"/>
          <w:szCs w:val="20"/>
          <w:lang w:val="sr-Cyrl-CS" w:bidi="en-US"/>
        </w:rPr>
        <w:t xml:space="preserve">1. </w:t>
      </w:r>
      <w:r w:rsidRPr="007C075C">
        <w:rPr>
          <w:bCs/>
          <w:i/>
          <w:noProof/>
          <w:sz w:val="20"/>
          <w:szCs w:val="20"/>
          <w:lang w:val="sr-Cyrl-CS" w:bidi="en-US"/>
        </w:rPr>
        <w:t>Ангажованост у спровођењу сложених дијагностичких, терапијских и превентивних процедура</w:t>
      </w:r>
      <w:r>
        <w:rPr>
          <w:bCs/>
          <w:i/>
          <w:noProof/>
          <w:sz w:val="20"/>
          <w:szCs w:val="20"/>
          <w:lang w:val="sr-Cyrl-CS" w:bidi="en-US"/>
        </w:rPr>
        <w:t>:</w:t>
      </w:r>
    </w:p>
    <w:p w14:paraId="1D94F4B9" w14:textId="77777777" w:rsidR="00445DB1" w:rsidRPr="0089793B" w:rsidRDefault="00445DB1" w:rsidP="00445DB1">
      <w:pPr>
        <w:spacing w:before="120"/>
        <w:jc w:val="both"/>
        <w:rPr>
          <w:color w:val="000000"/>
          <w:sz w:val="20"/>
          <w:szCs w:val="20"/>
          <w:lang w:val="sr-Latn-RS"/>
        </w:rPr>
      </w:pPr>
      <w:r w:rsidRPr="0089793B">
        <w:rPr>
          <w:noProof/>
          <w:sz w:val="20"/>
          <w:szCs w:val="20"/>
          <w:lang w:val="sr-Cyrl-CS"/>
        </w:rPr>
        <w:t xml:space="preserve">Др Раде Вуковић је лекар специјалиста педијатрије и субспецијалиста ендокринологије. Свакодневно спроводи дијагностику и лечење педијатријских пацијената оболелих од сложених ендокринолошких обољења. Увео је у редовну клиничку праксу матичне установе сложене дијагностичке процедуре попут нискодозног синактенског теста и трипторелинског теста, као и терапијску процедуру индукције пубертета супкутаном применом гонадотропина. Такође је активно учествовао у изради тренутно важећег протокола Института за здравствену заштиту мајке и детета Србије „Др Вукан Чупић“ за лечење дијабетесне кетоацидозе. </w:t>
      </w:r>
    </w:p>
    <w:p w14:paraId="767D2942" w14:textId="77777777" w:rsidR="00445DB1" w:rsidRPr="0089793B" w:rsidRDefault="00445DB1" w:rsidP="00445DB1">
      <w:pPr>
        <w:jc w:val="both"/>
        <w:rPr>
          <w:i/>
          <w:noProof/>
          <w:sz w:val="20"/>
          <w:szCs w:val="20"/>
          <w:lang w:val="sr-Cyrl-CS" w:bidi="en-US"/>
        </w:rPr>
      </w:pPr>
    </w:p>
    <w:p w14:paraId="3AA4B0D4" w14:textId="77777777" w:rsidR="00445DB1" w:rsidRPr="007C075C" w:rsidRDefault="00445DB1" w:rsidP="00445DB1">
      <w:pPr>
        <w:jc w:val="both"/>
        <w:rPr>
          <w:bCs/>
          <w:i/>
          <w:noProof/>
          <w:color w:val="FF0000"/>
          <w:sz w:val="20"/>
          <w:szCs w:val="20"/>
          <w:lang w:val="sr-Cyrl-CS" w:bidi="en-US"/>
        </w:rPr>
      </w:pPr>
      <w:r w:rsidRPr="007C075C">
        <w:rPr>
          <w:bCs/>
          <w:i/>
          <w:noProof/>
          <w:sz w:val="20"/>
          <w:szCs w:val="20"/>
          <w:lang w:val="sr-Cyrl-CS" w:bidi="en-US"/>
        </w:rPr>
        <w:t>2. Број и сложеност сложених, дијагностичких, терапијских и превентивних процедура које је кандидат увео, или је учествовао у њиховом увођењу</w:t>
      </w:r>
      <w:r>
        <w:rPr>
          <w:bCs/>
          <w:i/>
          <w:noProof/>
          <w:sz w:val="20"/>
          <w:szCs w:val="20"/>
          <w:lang w:val="sr-Cyrl-CS" w:bidi="en-US"/>
        </w:rPr>
        <w:t>:</w:t>
      </w:r>
      <w:r w:rsidRPr="007C075C">
        <w:rPr>
          <w:bCs/>
          <w:i/>
          <w:noProof/>
          <w:color w:val="FF0000"/>
          <w:sz w:val="20"/>
          <w:szCs w:val="20"/>
          <w:lang w:val="sr-Cyrl-CS" w:bidi="en-US"/>
        </w:rPr>
        <w:t xml:space="preserve"> </w:t>
      </w:r>
    </w:p>
    <w:p w14:paraId="5B208590" w14:textId="16E0190B" w:rsidR="00445DB1" w:rsidRPr="0089793B" w:rsidRDefault="006E39D3" w:rsidP="00445DB1">
      <w:pPr>
        <w:tabs>
          <w:tab w:val="num" w:pos="0"/>
        </w:tabs>
        <w:spacing w:before="120"/>
        <w:jc w:val="both"/>
        <w:rPr>
          <w:noProof/>
          <w:color w:val="000000"/>
          <w:sz w:val="20"/>
          <w:szCs w:val="20"/>
          <w:lang w:val="sr-Cyrl-CS"/>
        </w:rPr>
      </w:pPr>
      <w:r>
        <w:rPr>
          <w:noProof/>
          <w:color w:val="000000"/>
          <w:sz w:val="20"/>
          <w:szCs w:val="20"/>
          <w:lang w:val="sr-Cyrl-CS"/>
        </w:rPr>
        <w:t>О</w:t>
      </w:r>
      <w:r w:rsidR="00445DB1" w:rsidRPr="0089793B">
        <w:rPr>
          <w:noProof/>
          <w:color w:val="000000"/>
          <w:sz w:val="20"/>
          <w:szCs w:val="20"/>
          <w:lang w:val="sr-Cyrl-CS"/>
        </w:rPr>
        <w:t>смислио је, дефинисао и увео нову дијагностичку процедуру, PsiMS скор – метод за квантификовање метаболичког синдрома у педијатријској популацији</w:t>
      </w:r>
      <w:ins w:id="7" w:author="Aleksandar Sovtic" w:date="2026-02-08T21:44:00Z">
        <w:r w:rsidR="00445DB1">
          <w:rPr>
            <w:noProof/>
            <w:color w:val="000000"/>
            <w:sz w:val="20"/>
            <w:szCs w:val="20"/>
            <w:lang w:val="sr-Cyrl-CS"/>
          </w:rPr>
          <w:t>.</w:t>
        </w:r>
      </w:ins>
      <w:del w:id="8" w:author="Aleksandar Sovtic" w:date="2026-02-08T21:45:00Z">
        <w:r w:rsidR="00445DB1" w:rsidDel="00C37C5E">
          <w:rPr>
            <w:noProof/>
            <w:color w:val="000000"/>
            <w:sz w:val="20"/>
            <w:szCs w:val="20"/>
            <w:lang w:val="sr-Cyrl-CS"/>
          </w:rPr>
          <w:delText xml:space="preserve"> </w:delText>
        </w:r>
        <w:r w:rsidR="00445DB1" w:rsidRPr="0089793B" w:rsidDel="00C37C5E">
          <w:rPr>
            <w:noProof/>
            <w:color w:val="000000"/>
            <w:sz w:val="20"/>
            <w:szCs w:val="20"/>
            <w:lang w:val="sr-Cyrl-CS"/>
          </w:rPr>
          <w:delText>(Vuković R. et al. PLoS One. 2017; 12(12):e0189232).</w:delText>
        </w:r>
      </w:del>
      <w:r w:rsidR="00445DB1" w:rsidRPr="0089793B">
        <w:rPr>
          <w:noProof/>
          <w:color w:val="000000"/>
          <w:sz w:val="20"/>
          <w:szCs w:val="20"/>
          <w:lang w:val="sr-Cyrl-CS"/>
        </w:rPr>
        <w:t xml:space="preserve"> </w:t>
      </w:r>
    </w:p>
    <w:p w14:paraId="09B0C945" w14:textId="610876CC" w:rsidR="00445DB1" w:rsidRPr="0089793B" w:rsidRDefault="00900D12" w:rsidP="00445DB1">
      <w:pPr>
        <w:tabs>
          <w:tab w:val="num" w:pos="0"/>
        </w:tabs>
        <w:spacing w:before="120"/>
        <w:jc w:val="both"/>
        <w:rPr>
          <w:sz w:val="20"/>
          <w:szCs w:val="20"/>
          <w:lang w:val="sr-Latn-RS"/>
        </w:rPr>
      </w:pPr>
      <w:r>
        <w:rPr>
          <w:noProof/>
          <w:color w:val="000000"/>
          <w:sz w:val="20"/>
          <w:szCs w:val="20"/>
          <w:lang w:val="sr-Cyrl-CS"/>
        </w:rPr>
        <w:t>Д</w:t>
      </w:r>
      <w:r w:rsidR="00445DB1" w:rsidRPr="0089793B">
        <w:rPr>
          <w:noProof/>
          <w:color w:val="000000"/>
          <w:sz w:val="20"/>
          <w:szCs w:val="20"/>
          <w:lang w:val="sr-Cyrl-CS"/>
        </w:rPr>
        <w:t>ефинисао је и увео нову дијагностичку процедуру, трипторелински тест за дијагностиковање централног превременог пубертета код девојчица са превременом телархом</w:t>
      </w:r>
      <w:del w:id="9" w:author="Aleksandar Sovtic" w:date="2026-02-08T21:45:00Z">
        <w:r w:rsidR="00445DB1" w:rsidDel="001B30CD">
          <w:rPr>
            <w:noProof/>
            <w:color w:val="000000"/>
            <w:sz w:val="20"/>
            <w:szCs w:val="20"/>
            <w:lang w:val="sr-Cyrl-CS"/>
          </w:rPr>
          <w:delText xml:space="preserve"> </w:delText>
        </w:r>
        <w:r w:rsidR="00445DB1" w:rsidRPr="0089793B" w:rsidDel="001B30CD">
          <w:rPr>
            <w:noProof/>
            <w:color w:val="000000"/>
            <w:sz w:val="20"/>
            <w:szCs w:val="20"/>
            <w:lang w:val="sr-Cyrl-CS"/>
          </w:rPr>
          <w:delText>(Vukovic R. Et al. Endocrine. 2022;75(3):934-941)</w:delText>
        </w:r>
      </w:del>
      <w:r w:rsidR="00445DB1" w:rsidRPr="0089793B">
        <w:rPr>
          <w:noProof/>
          <w:color w:val="000000"/>
          <w:sz w:val="20"/>
          <w:szCs w:val="20"/>
          <w:lang w:val="sr-Cyrl-CS"/>
        </w:rPr>
        <w:t>.</w:t>
      </w:r>
    </w:p>
    <w:p w14:paraId="76F544BB" w14:textId="77777777" w:rsidR="00445DB1" w:rsidRPr="0089793B" w:rsidRDefault="00445DB1" w:rsidP="00445DB1">
      <w:pPr>
        <w:spacing w:beforeLines="20" w:before="48"/>
        <w:ind w:left="360" w:hanging="360"/>
        <w:jc w:val="both"/>
        <w:rPr>
          <w:noProof/>
          <w:color w:val="000000"/>
          <w:sz w:val="20"/>
          <w:szCs w:val="20"/>
          <w:lang w:val="sr-Cyrl-CS" w:bidi="en-US"/>
        </w:rPr>
      </w:pPr>
      <w:r>
        <w:rPr>
          <w:b/>
          <w:color w:val="000000"/>
          <w:sz w:val="20"/>
          <w:szCs w:val="20"/>
          <w:lang w:val="sr-Cyrl-CS"/>
        </w:rPr>
        <w:t>2. За доприност академској и широј заједници</w:t>
      </w:r>
      <w:r w:rsidRPr="0089793B">
        <w:rPr>
          <w:noProof/>
          <w:color w:val="000000"/>
          <w:sz w:val="20"/>
          <w:szCs w:val="20"/>
          <w:lang w:val="sr-Cyrl-CS" w:bidi="en-US"/>
        </w:rPr>
        <w:t xml:space="preserve"> </w:t>
      </w:r>
    </w:p>
    <w:p w14:paraId="3A5ABABC" w14:textId="77777777" w:rsidR="00445DB1" w:rsidRPr="00183467" w:rsidRDefault="00445DB1" w:rsidP="00445DB1">
      <w:pPr>
        <w:spacing w:beforeLines="20" w:before="48" w:afterLines="20" w:after="48"/>
        <w:jc w:val="both"/>
        <w:rPr>
          <w:bCs/>
          <w:i/>
          <w:noProof/>
          <w:color w:val="000000"/>
          <w:sz w:val="20"/>
          <w:szCs w:val="20"/>
          <w:lang w:val="sr-Cyrl-CS" w:bidi="en-US"/>
        </w:rPr>
      </w:pPr>
      <w:r>
        <w:rPr>
          <w:bCs/>
          <w:i/>
          <w:noProof/>
          <w:color w:val="000000"/>
          <w:sz w:val="20"/>
          <w:szCs w:val="20"/>
          <w:lang w:val="sr-Cyrl-CS" w:bidi="en-US"/>
        </w:rPr>
        <w:t xml:space="preserve">1. </w:t>
      </w:r>
      <w:r w:rsidRPr="00183467">
        <w:rPr>
          <w:bCs/>
          <w:i/>
          <w:noProof/>
          <w:color w:val="000000"/>
          <w:sz w:val="20"/>
          <w:szCs w:val="20"/>
          <w:lang w:val="sr-Cyrl-CS" w:bidi="en-US"/>
        </w:rPr>
        <w:t>Значајно струковно, национално или међународно признање за научну или стручну делатност</w:t>
      </w:r>
      <w:r>
        <w:rPr>
          <w:bCs/>
          <w:i/>
          <w:noProof/>
          <w:color w:val="000000"/>
          <w:sz w:val="20"/>
          <w:szCs w:val="20"/>
          <w:lang w:val="sr-Cyrl-CS" w:bidi="en-US"/>
        </w:rPr>
        <w:t>:</w:t>
      </w:r>
    </w:p>
    <w:p w14:paraId="45BAA16D" w14:textId="77777777" w:rsidR="00445DB1" w:rsidRPr="0089793B" w:rsidRDefault="00445DB1" w:rsidP="00445DB1">
      <w:pPr>
        <w:spacing w:before="120"/>
        <w:jc w:val="both"/>
        <w:rPr>
          <w:noProof/>
          <w:color w:val="000000"/>
          <w:sz w:val="20"/>
          <w:szCs w:val="20"/>
          <w:shd w:val="clear" w:color="auto" w:fill="FFFFFF"/>
          <w:lang w:val="sr-Cyrl-CS"/>
        </w:rPr>
      </w:pPr>
      <w:r w:rsidRPr="0089793B">
        <w:rPr>
          <w:noProof/>
          <w:color w:val="000000"/>
          <w:sz w:val="20"/>
          <w:szCs w:val="20"/>
          <w:shd w:val="clear" w:color="auto" w:fill="FFFFFF"/>
          <w:lang w:val="sr-Cyrl-CS"/>
        </w:rPr>
        <w:t>Добитник је Признања Института за здравствену заштиту мајке и детета Србије „Др Вукан Чупић“ - за научно-публицистичку делатност у 2015. години (најмлађи лекар на специјализацији, први аутор рада у часопису са највећим импакт фактором).</w:t>
      </w:r>
    </w:p>
    <w:p w14:paraId="23CFB85A" w14:textId="77777777" w:rsidR="00445DB1" w:rsidRPr="0089793B" w:rsidRDefault="00445DB1" w:rsidP="00445DB1">
      <w:pPr>
        <w:spacing w:before="120"/>
        <w:jc w:val="both"/>
        <w:rPr>
          <w:noProof/>
          <w:color w:val="000000"/>
          <w:sz w:val="20"/>
          <w:szCs w:val="20"/>
          <w:shd w:val="clear" w:color="auto" w:fill="FFFFFF"/>
          <w:lang w:val="sr-Cyrl-CS"/>
        </w:rPr>
      </w:pPr>
      <w:r w:rsidRPr="0089793B">
        <w:rPr>
          <w:noProof/>
          <w:color w:val="000000"/>
          <w:sz w:val="20"/>
          <w:szCs w:val="20"/>
          <w:shd w:val="clear" w:color="auto" w:fill="FFFFFF"/>
          <w:lang w:val="sr-Cyrl-CS"/>
        </w:rPr>
        <w:t>Добитник је стипендије Европског удружења педијатријских ендокринолога</w:t>
      </w:r>
      <w:r w:rsidRPr="0089793B">
        <w:rPr>
          <w:color w:val="000000"/>
          <w:sz w:val="20"/>
          <w:szCs w:val="20"/>
          <w:shd w:val="clear" w:color="auto" w:fill="FFFFFF"/>
          <w:lang w:val="sr-Cyrl-CS"/>
        </w:rPr>
        <w:t xml:space="preserve"> </w:t>
      </w:r>
      <w:r w:rsidRPr="0089793B">
        <w:rPr>
          <w:color w:val="000000"/>
          <w:sz w:val="20"/>
          <w:szCs w:val="20"/>
          <w:shd w:val="clear" w:color="auto" w:fill="FFFFFF"/>
          <w:lang w:val="sr-Latn-RS"/>
        </w:rPr>
        <w:t>(ESPE Clinical Fellowship</w:t>
      </w:r>
      <w:r w:rsidRPr="0089793B">
        <w:rPr>
          <w:noProof/>
          <w:color w:val="000000"/>
          <w:sz w:val="20"/>
          <w:szCs w:val="20"/>
          <w:shd w:val="clear" w:color="auto" w:fill="FFFFFF"/>
          <w:lang w:val="sr-Cyrl-CS"/>
        </w:rPr>
        <w:t>) за клиничко усавршавање из области педијатријске ендокринологије.</w:t>
      </w:r>
    </w:p>
    <w:p w14:paraId="72E021CB" w14:textId="77777777" w:rsidR="00445DB1" w:rsidRPr="0089793B" w:rsidRDefault="00445DB1" w:rsidP="00445DB1">
      <w:pPr>
        <w:spacing w:before="120"/>
        <w:jc w:val="both"/>
        <w:rPr>
          <w:noProof/>
          <w:color w:val="000000"/>
          <w:sz w:val="20"/>
          <w:szCs w:val="20"/>
          <w:shd w:val="clear" w:color="auto" w:fill="FFFFFF"/>
          <w:lang w:val="sr-Cyrl-CS"/>
        </w:rPr>
      </w:pPr>
      <w:r w:rsidRPr="0089793B">
        <w:rPr>
          <w:noProof/>
          <w:color w:val="000000"/>
          <w:sz w:val="20"/>
          <w:szCs w:val="20"/>
          <w:shd w:val="clear" w:color="auto" w:fill="FFFFFF"/>
          <w:lang w:val="sr-Cyrl-CS"/>
        </w:rPr>
        <w:t>Добитник је стипендије Међународног удружења педијатријских дијабетолога</w:t>
      </w:r>
      <w:r w:rsidRPr="0089793B">
        <w:rPr>
          <w:color w:val="000000"/>
          <w:sz w:val="20"/>
          <w:szCs w:val="20"/>
          <w:shd w:val="clear" w:color="auto" w:fill="FFFFFF"/>
          <w:lang w:val="sr-Latn-RS"/>
        </w:rPr>
        <w:t xml:space="preserve"> (ISPAD Allan Drash Clinical Fellowship) </w:t>
      </w:r>
      <w:r w:rsidRPr="0089793B">
        <w:rPr>
          <w:noProof/>
          <w:color w:val="000000"/>
          <w:sz w:val="20"/>
          <w:szCs w:val="20"/>
          <w:shd w:val="clear" w:color="auto" w:fill="FFFFFF"/>
          <w:lang w:val="sr-Cyrl-CS"/>
        </w:rPr>
        <w:t>за клиничко усавршавање из области педијатријске дијабетологије.</w:t>
      </w:r>
    </w:p>
    <w:p w14:paraId="1B7D656E" w14:textId="77777777" w:rsidR="00445DB1" w:rsidRPr="0089793B" w:rsidRDefault="00445DB1" w:rsidP="00445DB1">
      <w:pPr>
        <w:spacing w:beforeLines="20" w:before="48" w:afterLines="20" w:after="48"/>
        <w:ind w:left="360" w:hanging="360"/>
        <w:jc w:val="both"/>
        <w:rPr>
          <w:b/>
          <w:i/>
          <w:noProof/>
          <w:color w:val="000000"/>
          <w:sz w:val="20"/>
          <w:szCs w:val="20"/>
          <w:lang w:val="sr-Cyrl-CS" w:bidi="en-US"/>
        </w:rPr>
      </w:pPr>
    </w:p>
    <w:p w14:paraId="34A8EA07" w14:textId="77777777" w:rsidR="00445DB1" w:rsidRPr="00183467" w:rsidRDefault="00445DB1" w:rsidP="00445DB1">
      <w:pPr>
        <w:jc w:val="both"/>
        <w:rPr>
          <w:bCs/>
          <w:color w:val="000000"/>
          <w:sz w:val="20"/>
          <w:szCs w:val="20"/>
          <w:lang w:val="sr-Cyrl-CS" w:bidi="en-US"/>
        </w:rPr>
      </w:pPr>
      <w:r w:rsidRPr="00183467">
        <w:rPr>
          <w:bCs/>
          <w:i/>
          <w:noProof/>
          <w:color w:val="000000"/>
          <w:sz w:val="20"/>
          <w:szCs w:val="20"/>
          <w:lang w:val="sr-Cyrl-CS" w:bidi="en-US"/>
        </w:rPr>
        <w:t>2. Чланство у стручним или научним асоцијацијама у које се члан бира или које имају ограничен број чланова</w:t>
      </w:r>
      <w:r>
        <w:rPr>
          <w:bCs/>
          <w:i/>
          <w:noProof/>
          <w:color w:val="000000"/>
          <w:sz w:val="20"/>
          <w:szCs w:val="20"/>
          <w:lang w:val="sr-Cyrl-CS" w:bidi="en-US"/>
        </w:rPr>
        <w:t>:</w:t>
      </w:r>
    </w:p>
    <w:p w14:paraId="4F26E9CE"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Одбора за стратешке политике и заступање Европског удружења педијатријских ендокринолога (ESPE Policy and Advocacy Committee, European Society for Paediatric Endocrinology) од 2025. године.</w:t>
      </w:r>
    </w:p>
    <w:p w14:paraId="22E466D1"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руководства ESPE YES групе Европског удружења педијатријских ендокринолога (YES (Young ESpe) Group Leadership Chair) 2022-2025. године.</w:t>
      </w:r>
    </w:p>
    <w:p w14:paraId="2F4937BE"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Саветодавног одбора Међународног удружења педијатријских дијабетолога</w:t>
      </w:r>
      <w:r w:rsidRPr="0089793B">
        <w:rPr>
          <w:color w:val="000000"/>
          <w:sz w:val="20"/>
          <w:szCs w:val="20"/>
          <w:lang w:val="sr-Cyrl-CS"/>
        </w:rPr>
        <w:t xml:space="preserve"> </w:t>
      </w:r>
      <w:r w:rsidRPr="0089793B">
        <w:rPr>
          <w:color w:val="000000"/>
          <w:sz w:val="20"/>
          <w:szCs w:val="20"/>
          <w:lang w:val="sr-Latn-RS"/>
        </w:rPr>
        <w:t xml:space="preserve">(ISPAD Advisory Council) </w:t>
      </w:r>
      <w:r w:rsidRPr="0089793B">
        <w:rPr>
          <w:noProof/>
          <w:color w:val="000000"/>
          <w:sz w:val="20"/>
          <w:szCs w:val="20"/>
          <w:lang w:val="sr-Cyrl-CS"/>
        </w:rPr>
        <w:t>2021-2024. године.</w:t>
      </w:r>
    </w:p>
    <w:p w14:paraId="26EC495E"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xml:space="preserve">- Члан </w:t>
      </w:r>
      <w:r w:rsidRPr="0089793B">
        <w:rPr>
          <w:noProof/>
          <w:color w:val="000000"/>
          <w:sz w:val="20"/>
          <w:szCs w:val="20"/>
        </w:rPr>
        <w:t>ESPE</w:t>
      </w:r>
      <w:r w:rsidRPr="0089793B">
        <w:rPr>
          <w:noProof/>
          <w:color w:val="000000"/>
          <w:sz w:val="20"/>
          <w:szCs w:val="20"/>
          <w:lang w:val="sr-Cyrl-CS"/>
        </w:rPr>
        <w:t xml:space="preserve"> Комитета за комуникациј</w:t>
      </w:r>
      <w:r w:rsidRPr="0089793B">
        <w:rPr>
          <w:color w:val="000000"/>
          <w:sz w:val="20"/>
          <w:szCs w:val="20"/>
          <w:lang w:val="sr-Cyrl-CS"/>
        </w:rPr>
        <w:t>е</w:t>
      </w:r>
      <w:r w:rsidRPr="0089793B">
        <w:rPr>
          <w:color w:val="000000"/>
          <w:sz w:val="20"/>
          <w:szCs w:val="20"/>
          <w:lang w:val="sr-Latn-RS"/>
        </w:rPr>
        <w:t xml:space="preserve"> (Communication Committee, European Society for Paediatric Endocrinology) </w:t>
      </w:r>
      <w:r w:rsidRPr="0089793B">
        <w:rPr>
          <w:noProof/>
          <w:color w:val="000000"/>
          <w:sz w:val="20"/>
          <w:szCs w:val="20"/>
          <w:lang w:val="sr-Cyrl-CS"/>
        </w:rPr>
        <w:t xml:space="preserve">2018-2024. године. </w:t>
      </w:r>
    </w:p>
    <w:p w14:paraId="51C770B7"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xml:space="preserve">- Члан </w:t>
      </w:r>
      <w:r w:rsidRPr="0089793B">
        <w:rPr>
          <w:noProof/>
          <w:color w:val="000000"/>
          <w:sz w:val="20"/>
          <w:szCs w:val="20"/>
        </w:rPr>
        <w:t>ESPE</w:t>
      </w:r>
      <w:r w:rsidRPr="0089793B">
        <w:rPr>
          <w:noProof/>
          <w:color w:val="000000"/>
          <w:sz w:val="20"/>
          <w:szCs w:val="20"/>
          <w:lang w:val="sr-Cyrl-CS"/>
        </w:rPr>
        <w:t xml:space="preserve"> Радне групе за поремећаје, односно разлике у полној диференцијацији</w:t>
      </w:r>
      <w:r w:rsidRPr="0089793B">
        <w:rPr>
          <w:color w:val="000000"/>
          <w:sz w:val="20"/>
          <w:szCs w:val="20"/>
          <w:lang w:val="sr-Cyrl-CS"/>
        </w:rPr>
        <w:t xml:space="preserve"> </w:t>
      </w:r>
      <w:r w:rsidRPr="0089793B">
        <w:rPr>
          <w:color w:val="000000"/>
          <w:sz w:val="20"/>
          <w:szCs w:val="20"/>
          <w:lang w:val="sr-Latn-RS"/>
        </w:rPr>
        <w:t>(DSD Working group, European Society for Paediatric Endocrinology</w:t>
      </w:r>
      <w:r w:rsidRPr="0089793B">
        <w:rPr>
          <w:noProof/>
          <w:color w:val="000000"/>
          <w:sz w:val="20"/>
          <w:szCs w:val="20"/>
          <w:lang w:val="sr-Cyrl-CS"/>
        </w:rPr>
        <w:t>) од 2018. године, 2020-2024. године секретар</w:t>
      </w:r>
      <w:r w:rsidRPr="0089793B">
        <w:rPr>
          <w:color w:val="000000"/>
          <w:sz w:val="20"/>
          <w:szCs w:val="20"/>
          <w:lang w:val="sr-Cyrl-CS"/>
        </w:rPr>
        <w:t xml:space="preserve"> </w:t>
      </w:r>
      <w:r w:rsidRPr="0089793B">
        <w:rPr>
          <w:color w:val="000000"/>
          <w:sz w:val="20"/>
          <w:szCs w:val="20"/>
          <w:lang w:val="sr-Latn-RS"/>
        </w:rPr>
        <w:t xml:space="preserve">ESPE DSD </w:t>
      </w:r>
      <w:r w:rsidRPr="0089793B">
        <w:rPr>
          <w:noProof/>
          <w:color w:val="000000"/>
          <w:sz w:val="20"/>
          <w:szCs w:val="20"/>
          <w:lang w:val="sr-Cyrl-CS"/>
        </w:rPr>
        <w:t>Радне групе.</w:t>
      </w:r>
    </w:p>
    <w:p w14:paraId="6B3C06F4" w14:textId="77777777" w:rsidR="00445DB1"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w:t>
      </w:r>
      <w:r w:rsidRPr="0089793B">
        <w:rPr>
          <w:color w:val="000000"/>
          <w:sz w:val="20"/>
          <w:szCs w:val="20"/>
          <w:lang w:val="sr-Cyrl-CS"/>
        </w:rPr>
        <w:t xml:space="preserve"> </w:t>
      </w:r>
      <w:r w:rsidRPr="0089793B">
        <w:rPr>
          <w:color w:val="000000"/>
          <w:sz w:val="20"/>
          <w:szCs w:val="20"/>
          <w:lang w:val="sr-Latn-RS"/>
        </w:rPr>
        <w:t xml:space="preserve">JENIOUS </w:t>
      </w:r>
      <w:r w:rsidRPr="0089793B">
        <w:rPr>
          <w:noProof/>
          <w:color w:val="000000"/>
          <w:sz w:val="20"/>
          <w:szCs w:val="20"/>
          <w:lang w:val="sr-Cyrl-CS"/>
        </w:rPr>
        <w:t>групе међународног научног друштва</w:t>
      </w:r>
      <w:r w:rsidRPr="0089793B">
        <w:rPr>
          <w:color w:val="000000"/>
          <w:sz w:val="20"/>
          <w:szCs w:val="20"/>
          <w:lang w:val="sr-Cyrl-CS"/>
        </w:rPr>
        <w:t xml:space="preserve"> </w:t>
      </w:r>
      <w:r w:rsidRPr="0089793B">
        <w:rPr>
          <w:color w:val="000000"/>
          <w:sz w:val="20"/>
          <w:szCs w:val="20"/>
          <w:lang w:val="sr-Latn-RS"/>
        </w:rPr>
        <w:t xml:space="preserve">ISPAD, </w:t>
      </w:r>
      <w:r w:rsidRPr="0089793B">
        <w:rPr>
          <w:noProof/>
          <w:color w:val="000000"/>
          <w:sz w:val="20"/>
          <w:szCs w:val="20"/>
          <w:lang w:val="sr-Cyrl-CS"/>
        </w:rPr>
        <w:t xml:space="preserve">одговорне за унапређење програма стручног и научног усавршавања младих педијатријских дијабетолога, 2016-2019. године. </w:t>
      </w:r>
    </w:p>
    <w:p w14:paraId="7DBC468F" w14:textId="77777777" w:rsidR="006C0F04" w:rsidRPr="006C0F04" w:rsidRDefault="006C0F04" w:rsidP="00445DB1">
      <w:pPr>
        <w:tabs>
          <w:tab w:val="left" w:pos="0"/>
        </w:tabs>
        <w:spacing w:before="120"/>
        <w:jc w:val="both"/>
        <w:rPr>
          <w:noProof/>
          <w:color w:val="000000"/>
          <w:sz w:val="20"/>
          <w:szCs w:val="20"/>
          <w:lang w:val="sr-Latn-RS"/>
        </w:rPr>
      </w:pPr>
    </w:p>
    <w:p w14:paraId="4F0150FC" w14:textId="77777777" w:rsidR="00445DB1" w:rsidRPr="00183467" w:rsidRDefault="00445DB1" w:rsidP="00445DB1">
      <w:pPr>
        <w:tabs>
          <w:tab w:val="num" w:pos="0"/>
        </w:tabs>
        <w:jc w:val="both"/>
        <w:rPr>
          <w:bCs/>
          <w:i/>
          <w:noProof/>
          <w:spacing w:val="-4"/>
          <w:sz w:val="20"/>
          <w:szCs w:val="20"/>
          <w:lang w:val="sr-Cyrl-CS"/>
        </w:rPr>
      </w:pPr>
      <w:r w:rsidRPr="00183467">
        <w:rPr>
          <w:bCs/>
          <w:i/>
          <w:noProof/>
          <w:color w:val="000000"/>
          <w:spacing w:val="-4"/>
          <w:sz w:val="20"/>
          <w:szCs w:val="20"/>
          <w:lang w:val="sr-Cyrl-CS"/>
        </w:rPr>
        <w:t>4. Уређивање часописа или монографија признатих од стране ресорног министарства за науку</w:t>
      </w:r>
      <w:r>
        <w:rPr>
          <w:bCs/>
          <w:i/>
          <w:noProof/>
          <w:color w:val="000000"/>
          <w:spacing w:val="-4"/>
          <w:sz w:val="20"/>
          <w:szCs w:val="20"/>
          <w:lang w:val="sr-Cyrl-CS"/>
        </w:rPr>
        <w:t>:</w:t>
      </w:r>
    </w:p>
    <w:p w14:paraId="008CA84C" w14:textId="77777777" w:rsidR="00445DB1" w:rsidRPr="0089793B" w:rsidRDefault="00445DB1" w:rsidP="00445DB1">
      <w:pPr>
        <w:tabs>
          <w:tab w:val="left" w:pos="0"/>
        </w:tabs>
        <w:jc w:val="both"/>
        <w:rPr>
          <w:bCs/>
          <w:noProof/>
          <w:color w:val="000000"/>
          <w:sz w:val="20"/>
          <w:szCs w:val="20"/>
          <w:lang w:val="sr-Cyrl-CS"/>
        </w:rPr>
      </w:pPr>
      <w:r w:rsidRPr="0089793B">
        <w:rPr>
          <w:noProof/>
          <w:color w:val="000000"/>
          <w:sz w:val="20"/>
          <w:szCs w:val="20"/>
          <w:lang w:val="sr-Cyrl-CS"/>
        </w:rPr>
        <w:t>Од 2016. године члан Редакцијског колегијума књиге „Проблеми у педијатрији“, намењене последипломском усавршавању лекара, као и члан уређивачког одбора званичног часописа Коморе здравствених установа Србије „Здравствена заштита“ од 2019. године.</w:t>
      </w:r>
    </w:p>
    <w:p w14:paraId="2F21096F" w14:textId="77777777" w:rsidR="00445DB1" w:rsidRPr="0089793B" w:rsidRDefault="00445DB1" w:rsidP="00445DB1">
      <w:pPr>
        <w:tabs>
          <w:tab w:val="left" w:pos="0"/>
        </w:tabs>
        <w:spacing w:before="120"/>
        <w:jc w:val="both"/>
        <w:rPr>
          <w:noProof/>
          <w:color w:val="000000"/>
          <w:sz w:val="20"/>
          <w:szCs w:val="20"/>
          <w:lang w:val="sr-Cyrl-CS"/>
        </w:rPr>
      </w:pPr>
    </w:p>
    <w:p w14:paraId="2173A60B" w14:textId="77777777" w:rsidR="00445DB1" w:rsidRPr="00183467" w:rsidRDefault="00445DB1" w:rsidP="00445DB1">
      <w:pPr>
        <w:jc w:val="both"/>
        <w:rPr>
          <w:bCs/>
          <w:color w:val="000000"/>
          <w:sz w:val="20"/>
          <w:szCs w:val="20"/>
          <w:lang w:val="sr-Cyrl-CS" w:bidi="en-US"/>
        </w:rPr>
      </w:pPr>
      <w:r w:rsidRPr="00183467">
        <w:rPr>
          <w:bCs/>
          <w:i/>
          <w:noProof/>
          <w:color w:val="000000"/>
          <w:sz w:val="20"/>
          <w:szCs w:val="20"/>
          <w:lang w:val="sr-Cyrl-CS" w:bidi="en-US"/>
        </w:rPr>
        <w:t>6. Руковођење или ангажовање у националним или међународним научним или стручним организацијама</w:t>
      </w:r>
      <w:r>
        <w:rPr>
          <w:bCs/>
          <w:i/>
          <w:noProof/>
          <w:color w:val="000000"/>
          <w:sz w:val="20"/>
          <w:szCs w:val="20"/>
          <w:lang w:val="sr-Cyrl-CS" w:bidi="en-US"/>
        </w:rPr>
        <w:t>:</w:t>
      </w:r>
    </w:p>
    <w:p w14:paraId="6CB5B43F"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Активни члан истакнутих међународних удружења из области педијатријске ендокринологије и дијабетологије: ESPE (European Society for Paediatric Endocrinology) и ISPAD (International Society for Pediatric and Adolescent Diabetes) од 2016. године.</w:t>
      </w:r>
    </w:p>
    <w:p w14:paraId="11D0B895"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Одбора за стратешке политике и заступање Европског удружења педијатријских ендокринолога (ESPE Policy and Advocacy Committee, European Society for Paediatric Endocrinology) од 2025. године.</w:t>
      </w:r>
    </w:p>
    <w:p w14:paraId="0F45E65A"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Председавајући руководства ESPE YES групе (Young ESpe leadership Chair) Европског удружења педијатријских ендокринолога (ESPE), одговорне за унапређење програма стручног и научног усавршавања младих педијатријских endokrinologa, од 2022. године. Руководио процесом оснивања и избором иницијалног руководства YES групе.</w:t>
      </w:r>
    </w:p>
    <w:p w14:paraId="07A2C358"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Саветодавног одбора Међународног удружења педијатријских дијабетолога (ISPAD Advisory Council) 2021-2024. године.</w:t>
      </w:r>
    </w:p>
    <w:p w14:paraId="0A2CC6BD"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lastRenderedPageBreak/>
        <w:t>- Члан ESPE Комитета за комуникације (Communication Committee, European Society for Paediatric Endocrinology) 2018-2024. године. Одговоран за развој комуникационих стратегија Европског удружења педијатријских ендокринолога.</w:t>
      </w:r>
    </w:p>
    <w:p w14:paraId="72D0E3E0" w14:textId="77777777" w:rsidR="00445DB1" w:rsidRPr="0089793B" w:rsidRDefault="00445DB1" w:rsidP="00445DB1">
      <w:pPr>
        <w:tabs>
          <w:tab w:val="left" w:pos="0"/>
        </w:tabs>
        <w:spacing w:before="120"/>
        <w:jc w:val="both"/>
        <w:rPr>
          <w:noProof/>
          <w:color w:val="000000"/>
          <w:sz w:val="20"/>
          <w:szCs w:val="20"/>
          <w:lang w:val="sr-Cyrl-CS"/>
        </w:rPr>
      </w:pPr>
      <w:r w:rsidRPr="0089793B">
        <w:rPr>
          <w:noProof/>
          <w:color w:val="000000"/>
          <w:sz w:val="20"/>
          <w:szCs w:val="20"/>
          <w:lang w:val="sr-Cyrl-CS"/>
        </w:rPr>
        <w:t>- Члан ESPE Радне групе за поремећаје или разлике у полној диференцијацији (DSD Working group, European Society for Paediatric Endocrinology) од 2018. године, 2020-2023. године секретар ESPE DSD Радне групе.</w:t>
      </w:r>
    </w:p>
    <w:p w14:paraId="52C2F073" w14:textId="77777777" w:rsidR="00445DB1" w:rsidRPr="0089793B" w:rsidRDefault="00445DB1" w:rsidP="00445DB1">
      <w:pPr>
        <w:tabs>
          <w:tab w:val="left" w:pos="0"/>
        </w:tabs>
        <w:spacing w:before="120"/>
        <w:jc w:val="both"/>
        <w:rPr>
          <w:color w:val="000000"/>
          <w:sz w:val="20"/>
          <w:szCs w:val="20"/>
          <w:lang w:val="sr-Cyrl-CS"/>
        </w:rPr>
      </w:pPr>
      <w:r w:rsidRPr="0089793B">
        <w:rPr>
          <w:noProof/>
          <w:color w:val="000000"/>
          <w:sz w:val="20"/>
          <w:szCs w:val="20"/>
          <w:lang w:val="sr-Cyrl-CS"/>
        </w:rPr>
        <w:t>- Члан JENIOUS групе међународног удружења педијатријских дијабетолога ISPAD, одговорне за унапређење програма стручног и научног усавршавања младих педијатријских дијабетолога, 2016-2019. године.</w:t>
      </w:r>
    </w:p>
    <w:p w14:paraId="1B8F5128" w14:textId="77777777" w:rsidR="00445DB1" w:rsidRPr="0089793B" w:rsidRDefault="00445DB1" w:rsidP="00445DB1">
      <w:pPr>
        <w:tabs>
          <w:tab w:val="num" w:pos="0"/>
        </w:tabs>
        <w:jc w:val="both"/>
        <w:rPr>
          <w:sz w:val="20"/>
          <w:szCs w:val="20"/>
          <w:lang w:val="sr-Latn-RS"/>
        </w:rPr>
      </w:pPr>
    </w:p>
    <w:p w14:paraId="64293C27" w14:textId="77777777" w:rsidR="00445DB1" w:rsidRPr="00183467" w:rsidRDefault="00445DB1" w:rsidP="00445DB1">
      <w:pPr>
        <w:tabs>
          <w:tab w:val="left" w:pos="0"/>
        </w:tabs>
        <w:jc w:val="both"/>
        <w:rPr>
          <w:bCs/>
          <w:i/>
          <w:noProof/>
          <w:color w:val="000000"/>
          <w:sz w:val="20"/>
          <w:szCs w:val="20"/>
          <w:lang w:val="sr-Cyrl-CS"/>
        </w:rPr>
      </w:pPr>
      <w:r w:rsidRPr="00183467">
        <w:rPr>
          <w:bCs/>
          <w:i/>
          <w:noProof/>
          <w:color w:val="000000"/>
          <w:sz w:val="20"/>
          <w:szCs w:val="20"/>
          <w:lang w:val="sr-Cyrl-CS"/>
        </w:rPr>
        <w:t>7. Руковођење или ангажовање у националним или међународним институцијама од јавног значаја</w:t>
      </w:r>
      <w:r>
        <w:rPr>
          <w:bCs/>
          <w:i/>
          <w:noProof/>
          <w:color w:val="000000"/>
          <w:sz w:val="20"/>
          <w:szCs w:val="20"/>
          <w:lang w:val="sr-Cyrl-CS"/>
        </w:rPr>
        <w:t>:</w:t>
      </w:r>
    </w:p>
    <w:p w14:paraId="1CF58F18" w14:textId="77777777" w:rsidR="00445DB1" w:rsidRPr="0089793B" w:rsidRDefault="00445DB1" w:rsidP="00445DB1">
      <w:pPr>
        <w:tabs>
          <w:tab w:val="left" w:pos="0"/>
        </w:tabs>
        <w:jc w:val="both"/>
        <w:rPr>
          <w:bCs/>
          <w:noProof/>
          <w:color w:val="000000"/>
          <w:sz w:val="20"/>
          <w:szCs w:val="20"/>
          <w:lang w:val="sr-Cyrl-CS"/>
        </w:rPr>
      </w:pPr>
      <w:r w:rsidRPr="0089793B">
        <w:rPr>
          <w:bCs/>
          <w:noProof/>
          <w:color w:val="000000"/>
          <w:sz w:val="20"/>
          <w:szCs w:val="20"/>
          <w:lang w:val="sr-Cyrl-CS"/>
        </w:rPr>
        <w:t xml:space="preserve">- Члан Републичке стручне комисије </w:t>
      </w:r>
      <w:ins w:id="10" w:author="Aleksandar Sovtic" w:date="2026-02-08T21:48:00Z">
        <w:r>
          <w:rPr>
            <w:bCs/>
            <w:noProof/>
            <w:color w:val="000000"/>
            <w:sz w:val="20"/>
            <w:szCs w:val="20"/>
            <w:lang w:val="sr-Cyrl-CS"/>
          </w:rPr>
          <w:t xml:space="preserve">Министарства здравља </w:t>
        </w:r>
      </w:ins>
      <w:r w:rsidRPr="0089793B">
        <w:rPr>
          <w:bCs/>
          <w:noProof/>
          <w:color w:val="000000"/>
          <w:sz w:val="20"/>
          <w:szCs w:val="20"/>
          <w:lang w:val="sr-Cyrl-CS"/>
        </w:rPr>
        <w:t>Републике Србије за област здравствене заштите деце, од 2023. године до данас.</w:t>
      </w:r>
    </w:p>
    <w:p w14:paraId="137F46EA" w14:textId="77777777" w:rsidR="00445DB1" w:rsidRPr="0089793B" w:rsidRDefault="00445DB1" w:rsidP="00445DB1">
      <w:pPr>
        <w:tabs>
          <w:tab w:val="left" w:pos="0"/>
        </w:tabs>
        <w:jc w:val="both"/>
        <w:rPr>
          <w:bCs/>
          <w:noProof/>
          <w:color w:val="000000"/>
          <w:sz w:val="20"/>
          <w:szCs w:val="20"/>
          <w:lang w:val="sr-Cyrl-CS"/>
        </w:rPr>
      </w:pPr>
    </w:p>
    <w:p w14:paraId="14D04585" w14:textId="77777777" w:rsidR="00445DB1" w:rsidRPr="0089793B" w:rsidRDefault="00445DB1" w:rsidP="00445DB1">
      <w:pPr>
        <w:jc w:val="both"/>
        <w:rPr>
          <w:noProof/>
          <w:color w:val="000000"/>
          <w:sz w:val="20"/>
          <w:szCs w:val="20"/>
          <w:lang w:val="sr-Cyrl-CS" w:bidi="en-US"/>
        </w:rPr>
      </w:pPr>
      <w:r w:rsidRPr="00005676">
        <w:rPr>
          <w:b/>
          <w:bCs/>
          <w:noProof/>
          <w:color w:val="000000"/>
          <w:sz w:val="20"/>
          <w:szCs w:val="20"/>
          <w:lang w:val="sr-Cyrl-CS" w:bidi="en-US"/>
        </w:rPr>
        <w:t xml:space="preserve">3. За сарадњу са другим високошколским, научно-истраживачким </w:t>
      </w:r>
      <w:r>
        <w:rPr>
          <w:b/>
          <w:bCs/>
          <w:noProof/>
          <w:color w:val="000000"/>
          <w:sz w:val="20"/>
          <w:szCs w:val="20"/>
          <w:lang w:val="sr-Cyrl-CS" w:bidi="en-US"/>
        </w:rPr>
        <w:t>у</w:t>
      </w:r>
      <w:r w:rsidRPr="00005676">
        <w:rPr>
          <w:b/>
          <w:bCs/>
          <w:noProof/>
          <w:color w:val="000000"/>
          <w:sz w:val="20"/>
          <w:szCs w:val="20"/>
          <w:lang w:val="sr-Cyrl-CS" w:bidi="en-US"/>
        </w:rPr>
        <w:t>становама у земљи и иностранству - мобилност</w:t>
      </w:r>
    </w:p>
    <w:p w14:paraId="1507AFDF" w14:textId="77777777" w:rsidR="00445DB1" w:rsidRPr="00E25120" w:rsidRDefault="00445DB1" w:rsidP="00445DB1">
      <w:pPr>
        <w:tabs>
          <w:tab w:val="left" w:pos="0"/>
        </w:tabs>
        <w:spacing w:before="60"/>
        <w:jc w:val="both"/>
        <w:rPr>
          <w:bCs/>
          <w:i/>
          <w:noProof/>
          <w:color w:val="000000"/>
          <w:sz w:val="20"/>
          <w:szCs w:val="20"/>
          <w:lang w:val="sr-Cyrl-CS"/>
        </w:rPr>
      </w:pPr>
      <w:r>
        <w:rPr>
          <w:bCs/>
          <w:i/>
          <w:noProof/>
          <w:color w:val="000000"/>
          <w:sz w:val="20"/>
          <w:szCs w:val="20"/>
          <w:lang w:val="sr-Cyrl-CS"/>
        </w:rPr>
        <w:t xml:space="preserve">1. </w:t>
      </w:r>
      <w:r w:rsidRPr="00E25120">
        <w:rPr>
          <w:bCs/>
          <w:i/>
          <w:noProof/>
          <w:color w:val="000000"/>
          <w:sz w:val="20"/>
          <w:szCs w:val="20"/>
          <w:lang w:val="sr-Cyrl-CS"/>
        </w:rPr>
        <w:t>Учествовање на међународним курсевима или школама за ужу научну област за коју се бира</w:t>
      </w:r>
      <w:r>
        <w:rPr>
          <w:bCs/>
          <w:i/>
          <w:noProof/>
          <w:color w:val="000000"/>
          <w:sz w:val="20"/>
          <w:szCs w:val="20"/>
          <w:lang w:val="sr-Cyrl-CS"/>
        </w:rPr>
        <w:t>:</w:t>
      </w:r>
      <w:r w:rsidRPr="00E25120">
        <w:rPr>
          <w:bCs/>
          <w:i/>
          <w:noProof/>
          <w:color w:val="000000"/>
          <w:sz w:val="20"/>
          <w:szCs w:val="20"/>
          <w:lang w:val="sr-Cyrl-CS"/>
        </w:rPr>
        <w:t xml:space="preserve"> </w:t>
      </w:r>
    </w:p>
    <w:p w14:paraId="62F2CC76" w14:textId="77777777" w:rsidR="00445DB1" w:rsidRPr="00B74B47" w:rsidRDefault="00445DB1" w:rsidP="00445DB1">
      <w:pPr>
        <w:tabs>
          <w:tab w:val="left" w:pos="0"/>
        </w:tabs>
        <w:jc w:val="both"/>
        <w:rPr>
          <w:bCs/>
          <w:noProof/>
          <w:color w:val="000000"/>
          <w:sz w:val="20"/>
          <w:szCs w:val="20"/>
          <w:lang w:val="sr-Cyrl-RS"/>
        </w:rPr>
      </w:pPr>
      <w:r w:rsidRPr="0089793B">
        <w:rPr>
          <w:bCs/>
          <w:noProof/>
          <w:color w:val="000000"/>
          <w:sz w:val="20"/>
          <w:szCs w:val="20"/>
          <w:lang w:val="sr-Cyrl-CS"/>
        </w:rPr>
        <w:t>У оквиру међународне сарадње учествовао је у више колаборативних студија из области педијатријске ендокринологије, као и у бројним стручним и научним усавршавањима у иностранству укључујући више последипломских курсева и школа из области педијатријске ендокринологије (САД, УК, Шведска, Немачка, Холандија, Грчка)</w:t>
      </w:r>
      <w:r>
        <w:rPr>
          <w:bCs/>
          <w:noProof/>
          <w:color w:val="000000"/>
          <w:sz w:val="20"/>
          <w:szCs w:val="20"/>
          <w:lang w:val="sr-Cyrl-RS"/>
        </w:rPr>
        <w:t>, поред осталог укључујући:</w:t>
      </w:r>
      <w:r>
        <w:rPr>
          <w:bCs/>
          <w:noProof/>
          <w:color w:val="000000"/>
          <w:sz w:val="20"/>
          <w:szCs w:val="20"/>
        </w:rPr>
        <w:t xml:space="preserve"> </w:t>
      </w:r>
      <w:r w:rsidRPr="00A70FED">
        <w:rPr>
          <w:bCs/>
          <w:noProof/>
          <w:color w:val="000000"/>
          <w:sz w:val="20"/>
          <w:szCs w:val="20"/>
        </w:rPr>
        <w:t>Functioning Neuroendocrine Tumour Syndromes</w:t>
      </w:r>
      <w:r>
        <w:rPr>
          <w:bCs/>
          <w:noProof/>
          <w:color w:val="000000"/>
          <w:sz w:val="20"/>
          <w:szCs w:val="20"/>
        </w:rPr>
        <w:t xml:space="preserve"> </w:t>
      </w:r>
      <w:r>
        <w:rPr>
          <w:bCs/>
          <w:noProof/>
          <w:color w:val="000000"/>
          <w:sz w:val="20"/>
          <w:szCs w:val="20"/>
          <w:lang w:val="sr-Cyrl-RS"/>
        </w:rPr>
        <w:t>(</w:t>
      </w:r>
      <w:r>
        <w:rPr>
          <w:bCs/>
          <w:noProof/>
          <w:color w:val="000000"/>
          <w:sz w:val="20"/>
          <w:szCs w:val="20"/>
        </w:rPr>
        <w:t>RRD/ESE</w:t>
      </w:r>
      <w:r>
        <w:rPr>
          <w:bCs/>
          <w:noProof/>
          <w:color w:val="000000"/>
          <w:sz w:val="20"/>
          <w:szCs w:val="20"/>
          <w:lang w:val="sr-Cyrl-RS"/>
        </w:rPr>
        <w:t xml:space="preserve">) </w:t>
      </w:r>
      <w:r w:rsidRPr="00A70FED">
        <w:rPr>
          <w:bCs/>
          <w:noProof/>
          <w:color w:val="000000"/>
          <w:sz w:val="20"/>
          <w:szCs w:val="20"/>
          <w:lang w:val="sr-Cyrl-RS"/>
        </w:rPr>
        <w:t>202</w:t>
      </w:r>
      <w:r>
        <w:rPr>
          <w:bCs/>
          <w:noProof/>
          <w:color w:val="000000"/>
          <w:sz w:val="20"/>
          <w:szCs w:val="20"/>
        </w:rPr>
        <w:t>5</w:t>
      </w:r>
      <w:r>
        <w:rPr>
          <w:bCs/>
          <w:noProof/>
          <w:color w:val="000000"/>
          <w:sz w:val="20"/>
          <w:szCs w:val="20"/>
          <w:lang w:val="sr-Cyrl-RS"/>
        </w:rPr>
        <w:t>,</w:t>
      </w:r>
      <w:r>
        <w:rPr>
          <w:bCs/>
          <w:noProof/>
          <w:color w:val="000000"/>
          <w:sz w:val="20"/>
          <w:szCs w:val="20"/>
        </w:rPr>
        <w:t xml:space="preserve"> i-DSD </w:t>
      </w:r>
      <w:r w:rsidRPr="00A70FED">
        <w:rPr>
          <w:bCs/>
          <w:noProof/>
          <w:color w:val="000000"/>
          <w:sz w:val="20"/>
          <w:szCs w:val="20"/>
        </w:rPr>
        <w:t>1st Postgraduate Course in DSD</w:t>
      </w:r>
      <w:r>
        <w:rPr>
          <w:bCs/>
          <w:noProof/>
          <w:color w:val="000000"/>
          <w:sz w:val="20"/>
          <w:szCs w:val="20"/>
        </w:rPr>
        <w:t xml:space="preserve"> 2022,</w:t>
      </w:r>
      <w:r>
        <w:rPr>
          <w:bCs/>
          <w:noProof/>
          <w:color w:val="000000"/>
          <w:sz w:val="20"/>
          <w:szCs w:val="20"/>
          <w:lang w:val="sr-Cyrl-RS"/>
        </w:rPr>
        <w:t xml:space="preserve"> </w:t>
      </w:r>
      <w:r>
        <w:rPr>
          <w:bCs/>
          <w:noProof/>
          <w:color w:val="000000"/>
          <w:sz w:val="20"/>
          <w:szCs w:val="20"/>
        </w:rPr>
        <w:t xml:space="preserve">ESE </w:t>
      </w:r>
      <w:r w:rsidRPr="00A70FED">
        <w:rPr>
          <w:bCs/>
          <w:noProof/>
          <w:color w:val="000000"/>
          <w:sz w:val="20"/>
          <w:szCs w:val="20"/>
        </w:rPr>
        <w:t>EuroPit (European Multidisciplinary Course of Pituitary</w:t>
      </w:r>
      <w:r>
        <w:rPr>
          <w:bCs/>
          <w:noProof/>
          <w:color w:val="000000"/>
          <w:sz w:val="20"/>
          <w:szCs w:val="20"/>
        </w:rPr>
        <w:t xml:space="preserve"> </w:t>
      </w:r>
      <w:r w:rsidRPr="00A70FED">
        <w:rPr>
          <w:bCs/>
          <w:noProof/>
          <w:color w:val="000000"/>
          <w:sz w:val="20"/>
          <w:szCs w:val="20"/>
        </w:rPr>
        <w:t>Tumours) 2022</w:t>
      </w:r>
      <w:r>
        <w:rPr>
          <w:bCs/>
          <w:noProof/>
          <w:color w:val="000000"/>
          <w:sz w:val="20"/>
          <w:szCs w:val="20"/>
        </w:rPr>
        <w:t xml:space="preserve">, </w:t>
      </w:r>
      <w:r w:rsidRPr="00A70FED">
        <w:rPr>
          <w:bCs/>
          <w:noProof/>
          <w:color w:val="000000"/>
          <w:sz w:val="20"/>
          <w:szCs w:val="20"/>
          <w:lang w:val="sr-Cyrl-RS"/>
        </w:rPr>
        <w:t>Clinical challenges of Cushing’s syndrome</w:t>
      </w:r>
      <w:r>
        <w:rPr>
          <w:bCs/>
          <w:noProof/>
          <w:color w:val="000000"/>
          <w:sz w:val="20"/>
          <w:szCs w:val="20"/>
          <w:lang w:val="sr-Cyrl-RS"/>
        </w:rPr>
        <w:t xml:space="preserve"> </w:t>
      </w:r>
      <w:r w:rsidRPr="00A70FED">
        <w:rPr>
          <w:bCs/>
          <w:noProof/>
          <w:color w:val="000000"/>
          <w:sz w:val="20"/>
          <w:szCs w:val="20"/>
          <w:lang w:val="sr-Cyrl-RS"/>
        </w:rPr>
        <w:t>across the lifespan</w:t>
      </w:r>
      <w:r>
        <w:rPr>
          <w:bCs/>
          <w:noProof/>
          <w:color w:val="000000"/>
          <w:sz w:val="20"/>
          <w:szCs w:val="20"/>
          <w:lang w:val="sr-Cyrl-RS"/>
        </w:rPr>
        <w:t xml:space="preserve"> (</w:t>
      </w:r>
      <w:r>
        <w:rPr>
          <w:bCs/>
          <w:noProof/>
          <w:color w:val="000000"/>
          <w:sz w:val="20"/>
          <w:szCs w:val="20"/>
        </w:rPr>
        <w:t>RRD/ESE</w:t>
      </w:r>
      <w:r>
        <w:rPr>
          <w:bCs/>
          <w:noProof/>
          <w:color w:val="000000"/>
          <w:sz w:val="20"/>
          <w:szCs w:val="20"/>
          <w:lang w:val="sr-Cyrl-RS"/>
        </w:rPr>
        <w:t xml:space="preserve">) </w:t>
      </w:r>
      <w:r w:rsidRPr="00A70FED">
        <w:rPr>
          <w:bCs/>
          <w:noProof/>
          <w:color w:val="000000"/>
          <w:sz w:val="20"/>
          <w:szCs w:val="20"/>
          <w:lang w:val="sr-Cyrl-RS"/>
        </w:rPr>
        <w:t>2022</w:t>
      </w:r>
      <w:r>
        <w:rPr>
          <w:bCs/>
          <w:noProof/>
          <w:color w:val="000000"/>
          <w:sz w:val="20"/>
          <w:szCs w:val="20"/>
          <w:lang w:val="sr-Cyrl-RS"/>
        </w:rPr>
        <w:t xml:space="preserve">, </w:t>
      </w:r>
      <w:r w:rsidRPr="00B74B47">
        <w:rPr>
          <w:bCs/>
          <w:noProof/>
          <w:color w:val="000000"/>
          <w:sz w:val="20"/>
          <w:szCs w:val="20"/>
          <w:lang w:val="sr-Cyrl-RS"/>
        </w:rPr>
        <w:t>ISPAD Science School for Physicians 2019</w:t>
      </w:r>
      <w:r>
        <w:rPr>
          <w:bCs/>
          <w:noProof/>
          <w:color w:val="000000"/>
          <w:sz w:val="20"/>
          <w:szCs w:val="20"/>
          <w:lang w:val="sr-Cyrl-RS"/>
        </w:rPr>
        <w:t xml:space="preserve">, </w:t>
      </w:r>
      <w:r w:rsidRPr="00B74B47">
        <w:rPr>
          <w:bCs/>
          <w:noProof/>
          <w:color w:val="000000"/>
          <w:sz w:val="20"/>
          <w:szCs w:val="20"/>
          <w:lang w:val="sr-Cyrl-RS"/>
        </w:rPr>
        <w:t>ESPE Diabetes Obesity and Metabolism (DOM) School 2018</w:t>
      </w:r>
      <w:r>
        <w:rPr>
          <w:bCs/>
          <w:noProof/>
          <w:color w:val="000000"/>
          <w:sz w:val="20"/>
          <w:szCs w:val="20"/>
          <w:lang w:val="sr-Cyrl-RS"/>
        </w:rPr>
        <w:t xml:space="preserve">, </w:t>
      </w:r>
      <w:r w:rsidRPr="00B74B47">
        <w:rPr>
          <w:bCs/>
          <w:noProof/>
          <w:color w:val="000000"/>
          <w:sz w:val="20"/>
          <w:szCs w:val="20"/>
          <w:lang w:val="sr-Cyrl-RS"/>
        </w:rPr>
        <w:t>International Workshop of Sex Development and Maturation – A collaboration of COST Actions DSDnet, GnRH Network and Endo-ERN</w:t>
      </w:r>
      <w:r>
        <w:rPr>
          <w:bCs/>
          <w:noProof/>
          <w:color w:val="000000"/>
          <w:sz w:val="20"/>
          <w:szCs w:val="20"/>
          <w:lang w:val="sr-Cyrl-RS"/>
        </w:rPr>
        <w:t xml:space="preserve">, </w:t>
      </w:r>
      <w:r w:rsidRPr="00B74B47">
        <w:rPr>
          <w:bCs/>
          <w:noProof/>
          <w:color w:val="000000"/>
          <w:sz w:val="20"/>
          <w:szCs w:val="20"/>
          <w:lang w:val="sr-Cyrl-RS"/>
        </w:rPr>
        <w:t>ESPE Summer School / Global Fellows Program 2017</w:t>
      </w:r>
      <w:r>
        <w:rPr>
          <w:bCs/>
          <w:noProof/>
          <w:color w:val="000000"/>
          <w:sz w:val="20"/>
          <w:szCs w:val="20"/>
          <w:lang w:val="sr-Cyrl-RS"/>
        </w:rPr>
        <w:t xml:space="preserve">, </w:t>
      </w:r>
      <w:r w:rsidRPr="00B74B47">
        <w:rPr>
          <w:bCs/>
          <w:noProof/>
          <w:color w:val="000000"/>
          <w:sz w:val="20"/>
          <w:szCs w:val="20"/>
          <w:lang w:val="sr-Cyrl-RS"/>
        </w:rPr>
        <w:t>DSDnet Training School „Promoting Research in DSD”</w:t>
      </w:r>
      <w:r>
        <w:rPr>
          <w:bCs/>
          <w:noProof/>
          <w:color w:val="000000"/>
          <w:sz w:val="20"/>
          <w:szCs w:val="20"/>
          <w:lang w:val="sr-Cyrl-RS"/>
        </w:rPr>
        <w:t xml:space="preserve">, </w:t>
      </w:r>
      <w:r w:rsidRPr="00B74B47">
        <w:rPr>
          <w:bCs/>
          <w:noProof/>
          <w:color w:val="000000"/>
          <w:sz w:val="20"/>
          <w:szCs w:val="20"/>
          <w:lang w:val="sr-Cyrl-RS"/>
        </w:rPr>
        <w:t>ESPE Winter School 2017</w:t>
      </w:r>
      <w:r>
        <w:rPr>
          <w:bCs/>
          <w:noProof/>
          <w:color w:val="000000"/>
          <w:sz w:val="20"/>
          <w:szCs w:val="20"/>
          <w:lang w:val="sr-Cyrl-RS"/>
        </w:rPr>
        <w:t xml:space="preserve"> и </w:t>
      </w:r>
      <w:r w:rsidRPr="00B74B47">
        <w:rPr>
          <w:bCs/>
          <w:noProof/>
          <w:color w:val="000000"/>
          <w:sz w:val="20"/>
          <w:szCs w:val="20"/>
          <w:lang w:val="sr-Cyrl-RS"/>
        </w:rPr>
        <w:t>ESE Postgraduate Course „GH and Growth Factors - Metabolic disorders”</w:t>
      </w:r>
      <w:r>
        <w:rPr>
          <w:bCs/>
          <w:noProof/>
          <w:color w:val="000000"/>
          <w:sz w:val="20"/>
          <w:szCs w:val="20"/>
          <w:lang w:val="sr-Cyrl-RS"/>
        </w:rPr>
        <w:t>.</w:t>
      </w:r>
    </w:p>
    <w:p w14:paraId="179AAB87" w14:textId="77777777" w:rsidR="00445DB1" w:rsidRPr="00093778" w:rsidRDefault="00445DB1" w:rsidP="00445DB1">
      <w:pPr>
        <w:tabs>
          <w:tab w:val="left" w:pos="0"/>
        </w:tabs>
        <w:jc w:val="both"/>
        <w:rPr>
          <w:bCs/>
          <w:noProof/>
          <w:color w:val="000000"/>
          <w:sz w:val="20"/>
          <w:szCs w:val="20"/>
        </w:rPr>
      </w:pPr>
      <w:r w:rsidRPr="0089793B">
        <w:rPr>
          <w:bCs/>
          <w:noProof/>
          <w:color w:val="000000"/>
          <w:sz w:val="20"/>
          <w:szCs w:val="20"/>
          <w:lang w:val="sr-Cyrl-CS"/>
        </w:rPr>
        <w:t>Такође је учествовао као предавач по позиву или модератор на више међународних конгреса и састанака из области педијатрије и ендокринологије. Добитник је стипендије Европског удружења педијатријских ендокринолога (ESPE Clinical Fellowship) за клиничко усавршавање из области педијатријске ендокринологије</w:t>
      </w:r>
      <w:r>
        <w:rPr>
          <w:bCs/>
          <w:noProof/>
          <w:color w:val="000000"/>
          <w:sz w:val="20"/>
          <w:szCs w:val="20"/>
        </w:rPr>
        <w:t xml:space="preserve">. </w:t>
      </w:r>
      <w:r w:rsidRPr="0089793B">
        <w:rPr>
          <w:bCs/>
          <w:noProof/>
          <w:color w:val="000000"/>
          <w:sz w:val="20"/>
          <w:szCs w:val="20"/>
          <w:lang w:val="sr-Cyrl-CS"/>
        </w:rPr>
        <w:t>Добитник је стипендије Међународног удружења педијатријских дијабетолога (ISPAD Allan Drash Clinical Fellowship) за клиничко усавршавање из области педијатријске дијабетологије.</w:t>
      </w:r>
    </w:p>
    <w:p w14:paraId="23B319A9" w14:textId="77777777" w:rsidR="00445DB1" w:rsidRDefault="00445DB1" w:rsidP="00445DB1">
      <w:pPr>
        <w:tabs>
          <w:tab w:val="left" w:pos="0"/>
        </w:tabs>
        <w:jc w:val="both"/>
        <w:rPr>
          <w:bCs/>
          <w:noProof/>
          <w:color w:val="000000"/>
          <w:sz w:val="20"/>
          <w:szCs w:val="20"/>
          <w:lang w:val="sr-Cyrl-CS"/>
        </w:rPr>
      </w:pPr>
    </w:p>
    <w:p w14:paraId="28EC240A" w14:textId="77777777" w:rsidR="00445DB1" w:rsidRPr="00E25120" w:rsidRDefault="00445DB1" w:rsidP="00445DB1">
      <w:pPr>
        <w:tabs>
          <w:tab w:val="left" w:pos="0"/>
        </w:tabs>
        <w:spacing w:before="60"/>
        <w:jc w:val="both"/>
        <w:rPr>
          <w:bCs/>
          <w:i/>
          <w:noProof/>
          <w:color w:val="000000"/>
          <w:sz w:val="20"/>
          <w:szCs w:val="20"/>
          <w:lang w:val="sr-Cyrl-CS"/>
        </w:rPr>
      </w:pPr>
      <w:r>
        <w:rPr>
          <w:bCs/>
          <w:i/>
          <w:noProof/>
          <w:color w:val="000000"/>
          <w:sz w:val="20"/>
          <w:szCs w:val="20"/>
          <w:lang w:val="sr-Cyrl-CS"/>
        </w:rPr>
        <w:t xml:space="preserve">3. </w:t>
      </w:r>
      <w:r w:rsidRPr="00093778">
        <w:rPr>
          <w:bCs/>
          <w:i/>
          <w:noProof/>
          <w:color w:val="000000"/>
          <w:sz w:val="20"/>
          <w:szCs w:val="20"/>
          <w:lang w:val="sr-Cyrl-CS"/>
        </w:rPr>
        <w:t>Студијски боравци у научноистраживачким институцијама у земљи или иностранству</w:t>
      </w:r>
      <w:r>
        <w:rPr>
          <w:bCs/>
          <w:i/>
          <w:noProof/>
          <w:color w:val="000000"/>
          <w:sz w:val="20"/>
          <w:szCs w:val="20"/>
          <w:lang w:val="sr-Cyrl-CS"/>
        </w:rPr>
        <w:t>:</w:t>
      </w:r>
      <w:r w:rsidRPr="00E25120">
        <w:rPr>
          <w:bCs/>
          <w:i/>
          <w:noProof/>
          <w:color w:val="000000"/>
          <w:sz w:val="20"/>
          <w:szCs w:val="20"/>
          <w:lang w:val="sr-Cyrl-CS"/>
        </w:rPr>
        <w:t xml:space="preserve"> </w:t>
      </w:r>
    </w:p>
    <w:p w14:paraId="062F5D97" w14:textId="77777777" w:rsidR="00445DB1" w:rsidRDefault="00445DB1" w:rsidP="00445DB1">
      <w:pPr>
        <w:tabs>
          <w:tab w:val="left" w:pos="0"/>
        </w:tabs>
        <w:jc w:val="both"/>
        <w:rPr>
          <w:noProof/>
          <w:color w:val="000000"/>
          <w:sz w:val="20"/>
          <w:szCs w:val="20"/>
          <w:shd w:val="clear" w:color="auto" w:fill="FFFFFF"/>
          <w:lang w:val="sr-Cyrl-CS"/>
        </w:rPr>
      </w:pPr>
      <w:r>
        <w:rPr>
          <w:noProof/>
          <w:color w:val="000000"/>
          <w:sz w:val="20"/>
          <w:szCs w:val="20"/>
          <w:shd w:val="clear" w:color="auto" w:fill="FFFFFF"/>
        </w:rPr>
        <w:t xml:space="preserve">- </w:t>
      </w:r>
      <w:r>
        <w:rPr>
          <w:noProof/>
          <w:color w:val="000000"/>
          <w:sz w:val="20"/>
          <w:szCs w:val="20"/>
          <w:shd w:val="clear" w:color="auto" w:fill="FFFFFF"/>
          <w:lang w:val="sr-Cyrl-CS"/>
        </w:rPr>
        <w:t>Усавршавање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ендокринологије</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DB32E1">
        <w:rPr>
          <w:noProof/>
          <w:color w:val="000000"/>
          <w:sz w:val="20"/>
          <w:szCs w:val="20"/>
          <w:shd w:val="clear" w:color="auto" w:fill="FFFFFF"/>
          <w:lang w:val="sr-Cyrl-CS"/>
        </w:rPr>
        <w:t xml:space="preserve"> </w:t>
      </w:r>
      <w:r>
        <w:rPr>
          <w:noProof/>
          <w:color w:val="000000"/>
          <w:sz w:val="20"/>
          <w:szCs w:val="20"/>
          <w:shd w:val="clear" w:color="auto" w:fill="FFFFFF"/>
          <w:lang w:val="sr-Cyrl-CS"/>
        </w:rPr>
        <w:t>оквиру</w:t>
      </w:r>
      <w:r w:rsidRPr="00DB32E1">
        <w:rPr>
          <w:color w:val="000000"/>
          <w:sz w:val="20"/>
          <w:szCs w:val="20"/>
          <w:shd w:val="clear" w:color="auto" w:fill="FFFFFF"/>
          <w:lang w:val="sr-Cyrl-CS"/>
        </w:rPr>
        <w:t xml:space="preserve"> </w:t>
      </w:r>
      <w:r w:rsidRPr="00FA55D5">
        <w:rPr>
          <w:color w:val="000000"/>
          <w:sz w:val="20"/>
          <w:szCs w:val="20"/>
          <w:shd w:val="clear" w:color="auto" w:fill="FFFFFF"/>
          <w:lang w:val="sr-Latn-RS"/>
        </w:rPr>
        <w:t xml:space="preserve">ESPE Clinical Fellowship </w:t>
      </w:r>
      <w:r>
        <w:rPr>
          <w:color w:val="000000"/>
          <w:sz w:val="20"/>
          <w:szCs w:val="20"/>
          <w:shd w:val="clear" w:color="auto" w:fill="FFFFFF"/>
          <w:lang w:val="sr-Cyrl-RS"/>
        </w:rPr>
        <w:t xml:space="preserve">програма у </w:t>
      </w:r>
      <w:r w:rsidRPr="00FA55D5">
        <w:rPr>
          <w:color w:val="000000"/>
          <w:sz w:val="20"/>
          <w:szCs w:val="20"/>
          <w:shd w:val="clear" w:color="auto" w:fill="FFFFFF"/>
          <w:lang w:val="sr-Latn-RS"/>
        </w:rPr>
        <w:t xml:space="preserve">Great Ormond Street Hospital for Children </w:t>
      </w:r>
      <w:r>
        <w:rPr>
          <w:color w:val="000000"/>
          <w:sz w:val="20"/>
          <w:szCs w:val="20"/>
          <w:shd w:val="clear" w:color="auto" w:fill="FFFFFF"/>
          <w:lang w:val="sr-Latn-RS"/>
        </w:rPr>
        <w:t>(</w:t>
      </w:r>
      <w:r>
        <w:rPr>
          <w:color w:val="000000"/>
          <w:sz w:val="20"/>
          <w:szCs w:val="20"/>
          <w:shd w:val="clear" w:color="auto" w:fill="FFFFFF"/>
          <w:lang w:val="sr-Cyrl-RS"/>
        </w:rPr>
        <w:t>Лондон</w:t>
      </w:r>
      <w:r w:rsidRPr="00FA55D5">
        <w:rPr>
          <w:color w:val="000000"/>
          <w:sz w:val="20"/>
          <w:szCs w:val="20"/>
          <w:shd w:val="clear" w:color="auto" w:fill="FFFFFF"/>
          <w:lang w:val="sr-Latn-RS"/>
        </w:rPr>
        <w:t xml:space="preserve">, </w:t>
      </w:r>
      <w:r>
        <w:rPr>
          <w:color w:val="000000"/>
          <w:sz w:val="20"/>
          <w:szCs w:val="20"/>
          <w:shd w:val="clear" w:color="auto" w:fill="FFFFFF"/>
          <w:lang w:val="sr-Cyrl-RS"/>
        </w:rPr>
        <w:t>УК</w:t>
      </w:r>
      <w:r w:rsidRPr="00FA55D5">
        <w:rPr>
          <w:color w:val="000000"/>
          <w:sz w:val="20"/>
          <w:szCs w:val="20"/>
          <w:shd w:val="clear" w:color="auto" w:fill="FFFFFF"/>
          <w:lang w:val="sr-Latn-RS"/>
        </w:rPr>
        <w:t>,</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март</w:t>
      </w:r>
      <w:r w:rsidRPr="00482644">
        <w:rPr>
          <w:noProof/>
          <w:color w:val="000000"/>
          <w:sz w:val="20"/>
          <w:szCs w:val="20"/>
          <w:shd w:val="clear" w:color="auto" w:fill="FFFFFF"/>
          <w:lang w:val="sr-Cyrl-CS"/>
        </w:rPr>
        <w:t>-</w:t>
      </w:r>
      <w:r>
        <w:rPr>
          <w:noProof/>
          <w:color w:val="000000"/>
          <w:sz w:val="20"/>
          <w:szCs w:val="20"/>
          <w:shd w:val="clear" w:color="auto" w:fill="FFFFFF"/>
          <w:lang w:val="sr-Cyrl-CS"/>
        </w:rPr>
        <w:t>јун</w:t>
      </w:r>
      <w:r w:rsidRPr="00482644">
        <w:rPr>
          <w:noProof/>
          <w:color w:val="000000"/>
          <w:sz w:val="20"/>
          <w:szCs w:val="20"/>
          <w:shd w:val="clear" w:color="auto" w:fill="FFFFFF"/>
          <w:lang w:val="sr-Cyrl-CS"/>
        </w:rPr>
        <w:t xml:space="preserve"> 2023)</w:t>
      </w:r>
      <w:r>
        <w:rPr>
          <w:noProof/>
          <w:color w:val="000000"/>
          <w:sz w:val="20"/>
          <w:szCs w:val="20"/>
          <w:shd w:val="clear" w:color="auto" w:fill="FFFFFF"/>
          <w:lang w:val="sr-Cyrl-CS"/>
        </w:rPr>
        <w:t>;</w:t>
      </w:r>
      <w:r w:rsidRPr="00482644">
        <w:rPr>
          <w:noProof/>
          <w:color w:val="000000"/>
          <w:sz w:val="20"/>
          <w:szCs w:val="20"/>
          <w:shd w:val="clear" w:color="auto" w:fill="FFFFFF"/>
          <w:lang w:val="sr-Cyrl-CS"/>
        </w:rPr>
        <w:t xml:space="preserve"> </w:t>
      </w:r>
    </w:p>
    <w:p w14:paraId="6226280B" w14:textId="77777777" w:rsidR="00445DB1" w:rsidRPr="0089793B" w:rsidRDefault="00445DB1" w:rsidP="00445DB1">
      <w:pPr>
        <w:tabs>
          <w:tab w:val="left" w:pos="0"/>
        </w:tabs>
        <w:jc w:val="both"/>
        <w:rPr>
          <w:bCs/>
          <w:color w:val="000000"/>
          <w:sz w:val="20"/>
          <w:szCs w:val="20"/>
          <w:lang w:val="sr-Cyrl-CS"/>
        </w:rPr>
      </w:pPr>
      <w:r>
        <w:rPr>
          <w:noProof/>
          <w:color w:val="000000"/>
          <w:sz w:val="20"/>
          <w:szCs w:val="20"/>
          <w:shd w:val="clear" w:color="auto" w:fill="FFFFFF"/>
          <w:lang w:val="sr-Cyrl-CS"/>
        </w:rPr>
        <w:t>- Усавршавање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из</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области</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педијатријске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дијабетологије</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у</w:t>
      </w:r>
      <w:r w:rsidRPr="00482644">
        <w:rPr>
          <w:noProof/>
          <w:color w:val="000000"/>
          <w:sz w:val="20"/>
          <w:szCs w:val="20"/>
          <w:shd w:val="clear" w:color="auto" w:fill="FFFFFF"/>
          <w:lang w:val="sr-Cyrl-CS"/>
        </w:rPr>
        <w:t xml:space="preserve"> </w:t>
      </w:r>
      <w:r>
        <w:rPr>
          <w:noProof/>
          <w:color w:val="000000"/>
          <w:sz w:val="20"/>
          <w:szCs w:val="20"/>
          <w:shd w:val="clear" w:color="auto" w:fill="FFFFFF"/>
          <w:lang w:val="sr-Cyrl-CS"/>
        </w:rPr>
        <w:t>оквиру</w:t>
      </w:r>
      <w:r w:rsidRPr="00482644">
        <w:rPr>
          <w:color w:val="000000"/>
          <w:sz w:val="20"/>
          <w:szCs w:val="20"/>
          <w:shd w:val="clear" w:color="auto" w:fill="FFFFFF"/>
          <w:lang w:val="sr-Cyrl-CS"/>
        </w:rPr>
        <w:t xml:space="preserve"> </w:t>
      </w:r>
      <w:r>
        <w:rPr>
          <w:color w:val="000000"/>
          <w:sz w:val="20"/>
          <w:szCs w:val="20"/>
          <w:shd w:val="clear" w:color="auto" w:fill="FFFFFF"/>
          <w:lang w:val="sr-Latn-RS"/>
        </w:rPr>
        <w:t xml:space="preserve">ISPAD Allan Drash </w:t>
      </w:r>
      <w:r w:rsidRPr="00FA55D5">
        <w:rPr>
          <w:color w:val="000000"/>
          <w:sz w:val="20"/>
          <w:szCs w:val="20"/>
          <w:shd w:val="clear" w:color="auto" w:fill="FFFFFF"/>
          <w:lang w:val="sr-Latn-RS"/>
        </w:rPr>
        <w:t xml:space="preserve">Clinical Fellowship </w:t>
      </w:r>
      <w:r>
        <w:rPr>
          <w:color w:val="000000"/>
          <w:sz w:val="20"/>
          <w:szCs w:val="20"/>
          <w:shd w:val="clear" w:color="auto" w:fill="FFFFFF"/>
          <w:lang w:val="sr-Cyrl-RS"/>
        </w:rPr>
        <w:t>програма у</w:t>
      </w:r>
      <w:r>
        <w:rPr>
          <w:color w:val="000000"/>
          <w:sz w:val="20"/>
          <w:szCs w:val="20"/>
          <w:shd w:val="clear" w:color="auto" w:fill="FFFFFF"/>
          <w:lang w:val="sr-Latn-RS"/>
        </w:rPr>
        <w:t xml:space="preserve"> </w:t>
      </w:r>
      <w:r w:rsidRPr="00FA55D5">
        <w:rPr>
          <w:color w:val="000000"/>
          <w:sz w:val="20"/>
          <w:szCs w:val="20"/>
          <w:shd w:val="clear" w:color="auto" w:fill="FFFFFF"/>
          <w:lang w:val="sr-Latn-RS"/>
        </w:rPr>
        <w:t xml:space="preserve">Hassenfeld Children's Hospital NYU Langone </w:t>
      </w:r>
      <w:r>
        <w:rPr>
          <w:color w:val="000000"/>
          <w:sz w:val="20"/>
          <w:szCs w:val="20"/>
          <w:shd w:val="clear" w:color="auto" w:fill="FFFFFF"/>
          <w:lang w:val="sr-Latn-RS"/>
        </w:rPr>
        <w:t>(</w:t>
      </w:r>
      <w:r>
        <w:rPr>
          <w:color w:val="000000"/>
          <w:sz w:val="20"/>
          <w:szCs w:val="20"/>
          <w:shd w:val="clear" w:color="auto" w:fill="FFFFFF"/>
          <w:lang w:val="sr-Cyrl-RS"/>
        </w:rPr>
        <w:t>Њујорк</w:t>
      </w:r>
      <w:r w:rsidRPr="00FA55D5">
        <w:rPr>
          <w:color w:val="000000"/>
          <w:sz w:val="20"/>
          <w:szCs w:val="20"/>
          <w:shd w:val="clear" w:color="auto" w:fill="FFFFFF"/>
          <w:lang w:val="sr-Latn-RS"/>
        </w:rPr>
        <w:t xml:space="preserve">, </w:t>
      </w:r>
      <w:r>
        <w:rPr>
          <w:color w:val="000000"/>
          <w:sz w:val="20"/>
          <w:szCs w:val="20"/>
          <w:shd w:val="clear" w:color="auto" w:fill="FFFFFF"/>
          <w:lang w:val="sr-Cyrl-RS"/>
        </w:rPr>
        <w:t>САД</w:t>
      </w:r>
      <w:r w:rsidRPr="00FA55D5">
        <w:rPr>
          <w:color w:val="000000"/>
          <w:sz w:val="20"/>
          <w:szCs w:val="20"/>
          <w:shd w:val="clear" w:color="auto" w:fill="FFFFFF"/>
          <w:lang w:val="sr-Latn-RS"/>
        </w:rPr>
        <w:t xml:space="preserve">, </w:t>
      </w:r>
      <w:r>
        <w:rPr>
          <w:noProof/>
          <w:color w:val="000000"/>
          <w:sz w:val="20"/>
          <w:szCs w:val="20"/>
          <w:shd w:val="clear" w:color="auto" w:fill="FFFFFF"/>
          <w:lang w:val="sr-Cyrl-CS"/>
        </w:rPr>
        <w:t>мај</w:t>
      </w:r>
      <w:r w:rsidRPr="00E159DD">
        <w:rPr>
          <w:noProof/>
          <w:color w:val="000000"/>
          <w:sz w:val="20"/>
          <w:szCs w:val="20"/>
          <w:shd w:val="clear" w:color="auto" w:fill="FFFFFF"/>
          <w:lang w:val="sr-Cyrl-CS"/>
        </w:rPr>
        <w:t>-</w:t>
      </w:r>
      <w:r>
        <w:rPr>
          <w:noProof/>
          <w:color w:val="000000"/>
          <w:sz w:val="20"/>
          <w:szCs w:val="20"/>
          <w:shd w:val="clear" w:color="auto" w:fill="FFFFFF"/>
          <w:lang w:val="sr-Cyrl-CS"/>
        </w:rPr>
        <w:t>јун</w:t>
      </w:r>
      <w:r w:rsidRPr="00E159DD">
        <w:rPr>
          <w:noProof/>
          <w:color w:val="000000"/>
          <w:sz w:val="20"/>
          <w:szCs w:val="20"/>
          <w:shd w:val="clear" w:color="auto" w:fill="FFFFFF"/>
          <w:lang w:val="sr-Cyrl-CS"/>
        </w:rPr>
        <w:t xml:space="preserve"> 2024)</w:t>
      </w:r>
      <w:r>
        <w:rPr>
          <w:noProof/>
          <w:color w:val="000000"/>
          <w:sz w:val="20"/>
          <w:szCs w:val="20"/>
          <w:shd w:val="clear" w:color="auto" w:fill="FFFFFF"/>
          <w:lang w:val="sr-Cyrl-CS"/>
        </w:rPr>
        <w:t>.</w:t>
      </w:r>
    </w:p>
    <w:p w14:paraId="6CDB250E" w14:textId="77777777" w:rsidR="00445DB1" w:rsidRPr="0089793B" w:rsidRDefault="00445DB1" w:rsidP="00445DB1">
      <w:pPr>
        <w:tabs>
          <w:tab w:val="left" w:pos="0"/>
        </w:tabs>
        <w:jc w:val="both"/>
        <w:rPr>
          <w:bCs/>
          <w:color w:val="000000"/>
          <w:sz w:val="20"/>
          <w:szCs w:val="20"/>
          <w:lang w:val="sr-Latn-RS"/>
        </w:rPr>
      </w:pPr>
    </w:p>
    <w:p w14:paraId="2E297BFA" w14:textId="77777777" w:rsidR="00445DB1" w:rsidRPr="00E25120" w:rsidRDefault="00445DB1" w:rsidP="00445DB1">
      <w:pPr>
        <w:tabs>
          <w:tab w:val="left" w:pos="0"/>
        </w:tabs>
        <w:jc w:val="both"/>
        <w:rPr>
          <w:bCs/>
          <w:i/>
          <w:noProof/>
          <w:color w:val="000000"/>
          <w:sz w:val="20"/>
          <w:szCs w:val="20"/>
          <w:lang w:val="sr-Cyrl-CS"/>
        </w:rPr>
      </w:pPr>
      <w:r>
        <w:rPr>
          <w:bCs/>
          <w:i/>
          <w:noProof/>
          <w:color w:val="000000"/>
          <w:sz w:val="20"/>
          <w:szCs w:val="20"/>
          <w:lang w:val="sr-Cyrl-CS"/>
        </w:rPr>
        <w:t xml:space="preserve">4. </w:t>
      </w:r>
      <w:r w:rsidRPr="00E25120">
        <w:rPr>
          <w:bCs/>
          <w:i/>
          <w:noProof/>
          <w:color w:val="000000"/>
          <w:sz w:val="20"/>
          <w:szCs w:val="20"/>
          <w:lang w:val="sr-Cyrl-CS"/>
        </w:rPr>
        <w:t>Предавања по позиву или пленарна предавања на акредитованим скуповима у земљи:</w:t>
      </w:r>
    </w:p>
    <w:p w14:paraId="1837C1DD" w14:textId="77777777" w:rsidR="00445DB1" w:rsidRPr="0089793B" w:rsidRDefault="00445DB1" w:rsidP="00445DB1">
      <w:pPr>
        <w:tabs>
          <w:tab w:val="left" w:pos="0"/>
        </w:tabs>
        <w:jc w:val="both"/>
        <w:rPr>
          <w:noProof/>
          <w:color w:val="000000"/>
          <w:sz w:val="20"/>
          <w:szCs w:val="20"/>
          <w:shd w:val="clear" w:color="auto" w:fill="FFFFFF"/>
          <w:lang w:val="sr-Cyrl-CS"/>
        </w:rPr>
      </w:pPr>
      <w:r w:rsidRPr="0089793B">
        <w:rPr>
          <w:noProof/>
          <w:color w:val="000000"/>
          <w:sz w:val="20"/>
          <w:szCs w:val="20"/>
          <w:shd w:val="clear" w:color="auto" w:fill="FFFFFF"/>
          <w:lang w:val="sr-Cyrl-CS"/>
        </w:rPr>
        <w:t xml:space="preserve">Више пута био је предавач по позиву на акредитованим скуповима у земљи, укључујући и Педијатријску школу коју организује Удружење педијатара Србије, Педијатријске дане у Нишу и „Фебруарски течај“ – Актуелности у педијатрији у организацији Института за здравствену заштиту мајке и детета Србије. </w:t>
      </w:r>
    </w:p>
    <w:p w14:paraId="2E14E852" w14:textId="77777777" w:rsidR="00445DB1" w:rsidRPr="0089793B" w:rsidRDefault="00445DB1" w:rsidP="00445DB1">
      <w:pPr>
        <w:tabs>
          <w:tab w:val="left" w:pos="0"/>
        </w:tabs>
        <w:jc w:val="both"/>
        <w:rPr>
          <w:noProof/>
          <w:color w:val="000000"/>
          <w:sz w:val="20"/>
          <w:szCs w:val="20"/>
          <w:shd w:val="clear" w:color="auto" w:fill="FFFFFF"/>
          <w:lang w:val="sr-Cyrl-CS"/>
        </w:rPr>
      </w:pPr>
    </w:p>
    <w:p w14:paraId="73214BA2" w14:textId="77777777" w:rsidR="00445DB1" w:rsidRPr="00E25120" w:rsidRDefault="00445DB1" w:rsidP="00445DB1">
      <w:pPr>
        <w:tabs>
          <w:tab w:val="left" w:pos="0"/>
        </w:tabs>
        <w:jc w:val="both"/>
        <w:rPr>
          <w:bCs/>
          <w:i/>
          <w:noProof/>
          <w:color w:val="000000"/>
          <w:sz w:val="20"/>
          <w:szCs w:val="20"/>
          <w:lang w:val="sr-Cyrl-CS"/>
        </w:rPr>
      </w:pPr>
      <w:r>
        <w:rPr>
          <w:bCs/>
          <w:i/>
          <w:noProof/>
          <w:color w:val="000000"/>
          <w:sz w:val="20"/>
          <w:szCs w:val="20"/>
          <w:lang w:val="sr-Cyrl-CS"/>
        </w:rPr>
        <w:t xml:space="preserve">5. </w:t>
      </w:r>
      <w:r w:rsidRPr="00E25120">
        <w:rPr>
          <w:bCs/>
          <w:i/>
          <w:noProof/>
          <w:color w:val="000000"/>
          <w:sz w:val="20"/>
          <w:szCs w:val="20"/>
          <w:lang w:val="sr-Cyrl-CS"/>
        </w:rPr>
        <w:t>Учешће у научноистраживачким или образовним међународним пројектима:</w:t>
      </w:r>
    </w:p>
    <w:p w14:paraId="5F5F6861" w14:textId="77777777" w:rsidR="00445DB1" w:rsidRPr="00D55667" w:rsidRDefault="00445DB1" w:rsidP="00445DB1">
      <w:pPr>
        <w:jc w:val="both"/>
        <w:rPr>
          <w:b/>
          <w:sz w:val="20"/>
          <w:szCs w:val="20"/>
          <w:lang w:val="sr-Cyrl-RS"/>
        </w:rPr>
      </w:pPr>
      <w:r w:rsidRPr="0089793B">
        <w:rPr>
          <w:noProof/>
          <w:color w:val="000000"/>
          <w:sz w:val="20"/>
          <w:szCs w:val="20"/>
          <w:shd w:val="clear" w:color="auto" w:fill="FFFFFF"/>
          <w:lang w:val="sr-Cyrl-CS"/>
        </w:rPr>
        <w:t>- Члан истраживечког тима у мултилатералном међународном пројекту European project: COST Action CA18139, 2020</w:t>
      </w:r>
      <w:r w:rsidRPr="00E75CD1">
        <w:rPr>
          <w:noProof/>
          <w:color w:val="000000"/>
          <w:sz w:val="20"/>
          <w:szCs w:val="20"/>
          <w:shd w:val="clear" w:color="auto" w:fill="FFFFFF"/>
          <w:lang w:val="sr-Cyrl-CS"/>
        </w:rPr>
        <w:t>, финансираног од стране Европске уније</w:t>
      </w:r>
      <w:r w:rsidRPr="0089793B">
        <w:rPr>
          <w:noProof/>
          <w:color w:val="000000"/>
          <w:sz w:val="20"/>
          <w:szCs w:val="20"/>
          <w:shd w:val="clear" w:color="auto" w:fill="FFFFFF"/>
          <w:lang w:val="sr-Cyrl-CS"/>
        </w:rPr>
        <w:t>.</w:t>
      </w:r>
    </w:p>
    <w:p w14:paraId="152E4742" w14:textId="77777777" w:rsidR="00361252" w:rsidRDefault="00361252" w:rsidP="00115638">
      <w:pPr>
        <w:rPr>
          <w:szCs w:val="20"/>
          <w:lang w:val="sr-Cyrl-RS"/>
        </w:rPr>
      </w:pPr>
    </w:p>
    <w:p w14:paraId="5DC9834E" w14:textId="4CE1B0FE" w:rsidR="00E5359F" w:rsidRDefault="00115638" w:rsidP="00115638">
      <w:pPr>
        <w:rPr>
          <w:b/>
          <w:szCs w:val="20"/>
          <w:lang w:val="sr-Cyrl-RS"/>
        </w:rPr>
      </w:pPr>
      <w:r w:rsidRPr="00694189">
        <w:rPr>
          <w:szCs w:val="20"/>
          <w:lang w:val="sr-Cyrl-RS"/>
        </w:rPr>
        <w:t>Кандидат под редним бројем 2:</w:t>
      </w:r>
      <w:r w:rsidRPr="00694189">
        <w:rPr>
          <w:b/>
          <w:szCs w:val="20"/>
          <w:lang w:val="sr-Cyrl-RS"/>
        </w:rPr>
        <w:t xml:space="preserve"> др Иван Миловановић</w:t>
      </w:r>
    </w:p>
    <w:p w14:paraId="735A13B5" w14:textId="77777777" w:rsidR="00694189" w:rsidRPr="00694189" w:rsidRDefault="00694189" w:rsidP="00115638">
      <w:pPr>
        <w:rPr>
          <w:b/>
          <w:szCs w:val="20"/>
          <w:lang w:val="sr-Cyrl-RS"/>
        </w:rPr>
      </w:pPr>
    </w:p>
    <w:p w14:paraId="39DEA731" w14:textId="77777777" w:rsidR="00FB5757" w:rsidRPr="00FC2539" w:rsidRDefault="00FB5757" w:rsidP="00FB5757">
      <w:pPr>
        <w:ind w:left="770" w:hanging="50"/>
        <w:rPr>
          <w:b/>
          <w:sz w:val="22"/>
          <w:szCs w:val="22"/>
        </w:rPr>
      </w:pPr>
      <w:r w:rsidRPr="00FC2539">
        <w:rPr>
          <w:b/>
        </w:rPr>
        <w:t>1) - Основни биографски подаци</w:t>
      </w:r>
    </w:p>
    <w:p w14:paraId="2DC0CD5B"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Име, средње име и презиме:</w:t>
      </w:r>
      <w:r>
        <w:rPr>
          <w:sz w:val="20"/>
          <w:szCs w:val="20"/>
          <w:lang w:val="sr-Cyrl-RS"/>
        </w:rPr>
        <w:t xml:space="preserve"> </w:t>
      </w:r>
      <w:r w:rsidRPr="004411FE">
        <w:rPr>
          <w:b/>
          <w:sz w:val="20"/>
          <w:szCs w:val="20"/>
          <w:lang w:val="sr-Cyrl-RS"/>
        </w:rPr>
        <w:t>Иван</w:t>
      </w:r>
      <w:r>
        <w:rPr>
          <w:b/>
          <w:sz w:val="20"/>
          <w:szCs w:val="20"/>
          <w:lang w:val="sr-Latn-RS"/>
        </w:rPr>
        <w:t>,</w:t>
      </w:r>
      <w:r w:rsidRPr="004411FE">
        <w:rPr>
          <w:b/>
          <w:sz w:val="20"/>
          <w:szCs w:val="20"/>
          <w:lang w:val="sr-Cyrl-RS"/>
        </w:rPr>
        <w:t xml:space="preserve"> Драгољуб</w:t>
      </w:r>
      <w:r>
        <w:rPr>
          <w:b/>
          <w:sz w:val="20"/>
          <w:szCs w:val="20"/>
          <w:lang w:val="sr-Latn-RS"/>
        </w:rPr>
        <w:t>,</w:t>
      </w:r>
      <w:r w:rsidRPr="004411FE">
        <w:rPr>
          <w:b/>
          <w:sz w:val="20"/>
          <w:szCs w:val="20"/>
          <w:lang w:val="sr-Cyrl-RS"/>
        </w:rPr>
        <w:t xml:space="preserve"> Миловановић</w:t>
      </w:r>
    </w:p>
    <w:p w14:paraId="5892EBA2"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Датум и место рођења:</w:t>
      </w:r>
      <w:r>
        <w:rPr>
          <w:sz w:val="20"/>
          <w:szCs w:val="20"/>
          <w:lang w:val="sr-Cyrl-RS"/>
        </w:rPr>
        <w:t xml:space="preserve"> 18.07. 1976.год. Крагујевац, Србија</w:t>
      </w:r>
    </w:p>
    <w:p w14:paraId="17667BF2"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Установа где је запослен:</w:t>
      </w:r>
      <w:r>
        <w:rPr>
          <w:sz w:val="20"/>
          <w:szCs w:val="20"/>
          <w:lang w:val="sr-Cyrl-RS"/>
        </w:rPr>
        <w:t xml:space="preserve"> Универзитетска дечија клиника у Београду</w:t>
      </w:r>
    </w:p>
    <w:p w14:paraId="51ADC170"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Звање/радно место:</w:t>
      </w:r>
      <w:r>
        <w:rPr>
          <w:sz w:val="20"/>
          <w:szCs w:val="20"/>
          <w:lang w:val="sr-Cyrl-RS"/>
        </w:rPr>
        <w:t xml:space="preserve"> Клинички асистент, специјалиста педијатарије, специјалиста уже специјализације гастроентерохепатологије, доктор медицинских наука, Шеф Дневне болнице гастроентерологије, Универзитетска дечија клиника у Београду</w:t>
      </w:r>
    </w:p>
    <w:p w14:paraId="11E2CD51"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Научна, односно уметничка област</w:t>
      </w:r>
      <w:r>
        <w:rPr>
          <w:sz w:val="20"/>
          <w:szCs w:val="20"/>
          <w:lang w:val="sr-Cyrl-RS"/>
        </w:rPr>
        <w:t>. Педијатрија</w:t>
      </w:r>
    </w:p>
    <w:p w14:paraId="44EB57EB" w14:textId="77777777" w:rsidR="00FB5757" w:rsidRDefault="00FB5757" w:rsidP="00FB5757">
      <w:pPr>
        <w:ind w:left="770" w:hanging="50"/>
        <w:rPr>
          <w:b/>
          <w:sz w:val="20"/>
          <w:szCs w:val="20"/>
        </w:rPr>
      </w:pPr>
    </w:p>
    <w:p w14:paraId="645B168B" w14:textId="77777777" w:rsidR="00FB5757" w:rsidRPr="00FC2539" w:rsidRDefault="00FB5757" w:rsidP="00FB5757">
      <w:pPr>
        <w:ind w:left="770" w:hanging="50"/>
        <w:rPr>
          <w:sz w:val="22"/>
          <w:szCs w:val="22"/>
        </w:rPr>
      </w:pPr>
      <w:r w:rsidRPr="00FC2539">
        <w:rPr>
          <w:b/>
        </w:rPr>
        <w:lastRenderedPageBreak/>
        <w:t>2) - Стручна биографија, дипломе и звања</w:t>
      </w:r>
    </w:p>
    <w:p w14:paraId="157CC8D0"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Основне студије:</w:t>
      </w:r>
    </w:p>
    <w:p w14:paraId="6F307FC5" w14:textId="77777777" w:rsidR="00FB5757" w:rsidRPr="005E0B93" w:rsidRDefault="00FB5757" w:rsidP="00FB575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Назив установе:</w:t>
      </w:r>
      <w:r>
        <w:rPr>
          <w:sz w:val="20"/>
          <w:szCs w:val="20"/>
          <w:lang w:val="sr-Cyrl-RS"/>
        </w:rPr>
        <w:t xml:space="preserve"> Медицински факултет, Универзитет у Београду</w:t>
      </w:r>
    </w:p>
    <w:p w14:paraId="32A288DA"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5E0B93">
        <w:rPr>
          <w:sz w:val="20"/>
          <w:szCs w:val="20"/>
          <w:lang w:val="sr-Cyrl-RS"/>
        </w:rPr>
        <w:t xml:space="preserve"> </w:t>
      </w:r>
      <w:r>
        <w:rPr>
          <w:sz w:val="20"/>
          <w:szCs w:val="20"/>
          <w:lang w:val="sr-Cyrl-RS"/>
        </w:rPr>
        <w:t>Београд, 2002. год., средња оцена</w:t>
      </w:r>
      <w:r>
        <w:rPr>
          <w:sz w:val="20"/>
          <w:szCs w:val="20"/>
          <w:lang w:val="sr-Latn-CS"/>
        </w:rPr>
        <w:t>: 9,56</w:t>
      </w:r>
    </w:p>
    <w:p w14:paraId="2068D669"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Мастер:  </w:t>
      </w:r>
    </w:p>
    <w:p w14:paraId="70F62AFF"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p>
    <w:p w14:paraId="2EDC62F6"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8C4FC3">
        <w:rPr>
          <w:sz w:val="20"/>
          <w:szCs w:val="20"/>
          <w:lang w:val="sr-Cyrl-RS"/>
        </w:rPr>
        <w:t xml:space="preserve"> </w:t>
      </w:r>
    </w:p>
    <w:p w14:paraId="57CD479D"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p>
    <w:p w14:paraId="7941407A"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Магистеријум:  </w:t>
      </w:r>
    </w:p>
    <w:p w14:paraId="57537E7B"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r>
        <w:rPr>
          <w:sz w:val="20"/>
          <w:szCs w:val="20"/>
          <w:lang w:val="sr-Cyrl-RS"/>
        </w:rPr>
        <w:t>Медицински факултет, Универзитет у Београду</w:t>
      </w:r>
    </w:p>
    <w:p w14:paraId="39281FC2"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8C4FC3">
        <w:rPr>
          <w:sz w:val="20"/>
          <w:szCs w:val="20"/>
          <w:lang w:val="sr-Cyrl-RS"/>
        </w:rPr>
        <w:t xml:space="preserve"> </w:t>
      </w:r>
      <w:r>
        <w:rPr>
          <w:sz w:val="20"/>
          <w:szCs w:val="20"/>
          <w:lang w:val="sr-Cyrl-RS"/>
        </w:rPr>
        <w:t>Београд, 2006.год.</w:t>
      </w:r>
    </w:p>
    <w:p w14:paraId="53571E9B"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r>
        <w:rPr>
          <w:sz w:val="20"/>
          <w:szCs w:val="20"/>
          <w:lang w:val="sr-Cyrl-RS"/>
        </w:rPr>
        <w:t>Патолошка физиологија</w:t>
      </w:r>
    </w:p>
    <w:p w14:paraId="503E04F0"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Докторат:</w:t>
      </w:r>
    </w:p>
    <w:p w14:paraId="765042DA"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r>
        <w:rPr>
          <w:sz w:val="20"/>
          <w:szCs w:val="20"/>
          <w:lang w:val="sr-Cyrl-RS"/>
        </w:rPr>
        <w:t>Медицински факултет, Универзитет у Београду</w:t>
      </w:r>
    </w:p>
    <w:p w14:paraId="002192F8"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одбране:</w:t>
      </w:r>
      <w:r w:rsidRPr="008C4FC3">
        <w:rPr>
          <w:sz w:val="20"/>
          <w:szCs w:val="20"/>
          <w:lang w:val="sr-Cyrl-RS"/>
        </w:rPr>
        <w:t xml:space="preserve"> </w:t>
      </w:r>
      <w:r>
        <w:rPr>
          <w:sz w:val="20"/>
          <w:szCs w:val="20"/>
          <w:lang w:val="sr-Cyrl-RS"/>
        </w:rPr>
        <w:t>Београд, 2012. год.</w:t>
      </w:r>
    </w:p>
    <w:p w14:paraId="230FEB9E"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Наслов дисертације:</w:t>
      </w:r>
      <w:r w:rsidRPr="008C4FC3">
        <w:rPr>
          <w:sz w:val="20"/>
          <w:szCs w:val="20"/>
          <w:lang w:val="sr-Cyrl-RS"/>
        </w:rPr>
        <w:t xml:space="preserve"> </w:t>
      </w:r>
      <w:r>
        <w:rPr>
          <w:sz w:val="20"/>
          <w:szCs w:val="20"/>
          <w:lang w:val="sr-Cyrl-RS"/>
        </w:rPr>
        <w:t>Липидни метаболизам домаћина у експерименталној токсоплазмози</w:t>
      </w:r>
    </w:p>
    <w:p w14:paraId="34CED6BB" w14:textId="77777777" w:rsidR="00FB5757" w:rsidRPr="00FC2539" w:rsidRDefault="00FB5757" w:rsidP="00FB575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r>
        <w:rPr>
          <w:sz w:val="20"/>
          <w:szCs w:val="20"/>
          <w:lang w:val="sr-Cyrl-RS"/>
        </w:rPr>
        <w:t>Поремећај метаболизма</w:t>
      </w:r>
    </w:p>
    <w:p w14:paraId="7E108CFC" w14:textId="77777777" w:rsidR="00FB5757" w:rsidRDefault="00FB5757" w:rsidP="00FB575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Досадашњи избори у наставна и научна звања:</w:t>
      </w:r>
    </w:p>
    <w:p w14:paraId="2C78F3FA"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CS"/>
        </w:rPr>
        <w:t>23.8.2004</w:t>
      </w:r>
      <w:r>
        <w:rPr>
          <w:sz w:val="20"/>
          <w:szCs w:val="20"/>
          <w:lang w:val="sr-Latn-RS"/>
        </w:rPr>
        <w:t xml:space="preserve">. </w:t>
      </w:r>
      <w:r>
        <w:rPr>
          <w:sz w:val="20"/>
          <w:szCs w:val="20"/>
          <w:lang w:val="sr-Cyrl-RS"/>
        </w:rPr>
        <w:t>год. избор у звање асистент</w:t>
      </w:r>
      <w:r>
        <w:rPr>
          <w:sz w:val="20"/>
          <w:szCs w:val="20"/>
          <w:lang w:val="nb-NO"/>
        </w:rPr>
        <w:t xml:space="preserve"> – </w:t>
      </w:r>
      <w:r>
        <w:rPr>
          <w:sz w:val="20"/>
          <w:szCs w:val="20"/>
          <w:lang w:val="sr-Cyrl-RS"/>
        </w:rPr>
        <w:t>приправник на предмету Патолошка физиологија, Институт за патолошку физиологију, Медицински факултет, Универзитет у Београду,</w:t>
      </w:r>
    </w:p>
    <w:p w14:paraId="373492CA"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Latn-CS"/>
        </w:rPr>
        <w:t>21.10.2007.год.</w:t>
      </w:r>
      <w:r>
        <w:rPr>
          <w:sz w:val="20"/>
          <w:szCs w:val="20"/>
          <w:lang w:val="sr-Cyrl-RS"/>
        </w:rPr>
        <w:t xml:space="preserve"> избор у звање асистент на предмету Патолошка физиологија, Институт за патолошку физиологију, Медицински факултет, Универзитет у Београду,</w:t>
      </w:r>
    </w:p>
    <w:p w14:paraId="76F02878"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Latn-RS"/>
        </w:rPr>
        <w:t xml:space="preserve">21.10.2010. год. </w:t>
      </w:r>
      <w:r>
        <w:rPr>
          <w:sz w:val="20"/>
          <w:szCs w:val="20"/>
          <w:lang w:val="sr-Cyrl-RS"/>
        </w:rPr>
        <w:t>поновни избор у звање асистент на предмету Патолошка физиологија, Институт за патолошку физиологију, Медицински факултет, Универзитет у Београду,</w:t>
      </w:r>
    </w:p>
    <w:p w14:paraId="169ADCB9"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24.4.2013.год.</w:t>
      </w:r>
      <w:r w:rsidRPr="008C4FC3">
        <w:rPr>
          <w:sz w:val="20"/>
          <w:szCs w:val="20"/>
          <w:lang w:val="sr-Latn-RS"/>
        </w:rPr>
        <w:t xml:space="preserve"> </w:t>
      </w:r>
      <w:r>
        <w:rPr>
          <w:sz w:val="20"/>
          <w:szCs w:val="20"/>
          <w:lang w:val="sr-Latn-RS"/>
        </w:rPr>
        <w:t>избор у звање доцент</w:t>
      </w:r>
      <w:r>
        <w:rPr>
          <w:sz w:val="20"/>
          <w:szCs w:val="20"/>
          <w:lang w:val="sr-Cyrl-RS"/>
        </w:rPr>
        <w:t>а предмету Патолошка физиологија, Институт за патолошку физиологију, Медицински факултет, Универзитет у Београду,</w:t>
      </w:r>
    </w:p>
    <w:p w14:paraId="4E126FC3"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nb-NO"/>
        </w:rPr>
        <w:t>17.10.2018.год. избор у звање клинич</w:t>
      </w:r>
      <w:r>
        <w:rPr>
          <w:sz w:val="20"/>
          <w:szCs w:val="20"/>
          <w:lang w:val="sr-Cyrl-RS"/>
        </w:rPr>
        <w:t xml:space="preserve">ки асистент на предмету Педијатрија, Медицински факултет, Универзитет у Београду, </w:t>
      </w:r>
    </w:p>
    <w:p w14:paraId="34565B6A"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15.12.02021.год</w:t>
      </w:r>
      <w:r>
        <w:rPr>
          <w:sz w:val="20"/>
          <w:szCs w:val="20"/>
          <w:lang w:val="nb-NO"/>
        </w:rPr>
        <w:t xml:space="preserve">. </w:t>
      </w:r>
      <w:r>
        <w:rPr>
          <w:sz w:val="20"/>
          <w:szCs w:val="20"/>
          <w:lang w:val="sr-Cyrl-RS"/>
        </w:rPr>
        <w:t xml:space="preserve">поновни избор у звање </w:t>
      </w:r>
      <w:r>
        <w:rPr>
          <w:sz w:val="20"/>
          <w:szCs w:val="20"/>
          <w:lang w:val="nb-NO"/>
        </w:rPr>
        <w:t>клинич</w:t>
      </w:r>
      <w:r>
        <w:rPr>
          <w:sz w:val="20"/>
          <w:szCs w:val="20"/>
          <w:lang w:val="sr-Cyrl-RS"/>
        </w:rPr>
        <w:t xml:space="preserve">ки асистент на предмету Педијатрија, Медицински факултет, Универзитет у Београду, </w:t>
      </w:r>
    </w:p>
    <w:p w14:paraId="6FFDC799" w14:textId="77777777" w:rsidR="00FB5757" w:rsidRDefault="00FB5757" w:rsidP="00FB575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 xml:space="preserve">15.12.2024.год. поновни избор у звање </w:t>
      </w:r>
      <w:r>
        <w:rPr>
          <w:sz w:val="20"/>
          <w:szCs w:val="20"/>
          <w:lang w:val="nb-NO"/>
        </w:rPr>
        <w:t>клинич</w:t>
      </w:r>
      <w:r>
        <w:rPr>
          <w:sz w:val="20"/>
          <w:szCs w:val="20"/>
          <w:lang w:val="sr-Cyrl-RS"/>
        </w:rPr>
        <w:t>ки асистент на предмету Педијатрија, Медицински факултет, Универзитет у Београду,</w:t>
      </w:r>
    </w:p>
    <w:p w14:paraId="0677C9C3" w14:textId="77777777" w:rsidR="006C0F04" w:rsidRDefault="006C0F04" w:rsidP="00FB5757">
      <w:pPr>
        <w:rPr>
          <w:b/>
          <w:snapToGrid w:val="0"/>
          <w:szCs w:val="20"/>
        </w:rPr>
      </w:pPr>
    </w:p>
    <w:p w14:paraId="7FEF15B5" w14:textId="3C83F417" w:rsidR="00FB5757" w:rsidRPr="00030535" w:rsidRDefault="00FB5757" w:rsidP="00FB5757">
      <w:pPr>
        <w:rPr>
          <w:b/>
          <w:snapToGrid w:val="0"/>
          <w:sz w:val="20"/>
          <w:szCs w:val="20"/>
          <w:lang w:val="sr-Cyrl-RS"/>
        </w:rPr>
      </w:pPr>
      <w:r w:rsidRPr="00FC2539">
        <w:rPr>
          <w:b/>
          <w:snapToGrid w:val="0"/>
          <w:szCs w:val="20"/>
        </w:rPr>
        <w:t>3) Испуњени услови за избор у звање</w:t>
      </w:r>
      <w:r>
        <w:rPr>
          <w:b/>
          <w:snapToGrid w:val="0"/>
          <w:szCs w:val="20"/>
          <w:lang w:val="sr-Cyrl-RS"/>
        </w:rPr>
        <w:t>: Доцент</w:t>
      </w:r>
    </w:p>
    <w:p w14:paraId="725299DA" w14:textId="77777777" w:rsidR="000C7980" w:rsidRDefault="000C7980" w:rsidP="00FB5757">
      <w:pPr>
        <w:jc w:val="both"/>
        <w:rPr>
          <w:b/>
          <w:sz w:val="20"/>
          <w:szCs w:val="20"/>
        </w:rPr>
      </w:pPr>
    </w:p>
    <w:p w14:paraId="05837A4E" w14:textId="1AC42881" w:rsidR="00FB5757" w:rsidRPr="00FC2539" w:rsidRDefault="00FB5757" w:rsidP="00FB5757">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FB5757" w:rsidRPr="00FC2539" w14:paraId="3826DF7D" w14:textId="77777777" w:rsidTr="003A4F87">
        <w:tc>
          <w:tcPr>
            <w:tcW w:w="416" w:type="dxa"/>
            <w:tcBorders>
              <w:top w:val="single" w:sz="4" w:space="0" w:color="auto"/>
              <w:left w:val="single" w:sz="4" w:space="0" w:color="auto"/>
              <w:bottom w:val="single" w:sz="4" w:space="0" w:color="auto"/>
              <w:right w:val="single" w:sz="4" w:space="0" w:color="auto"/>
            </w:tcBorders>
          </w:tcPr>
          <w:p w14:paraId="1FF7A82D" w14:textId="77777777" w:rsidR="00FB5757" w:rsidRPr="00FC2539" w:rsidRDefault="00FB5757" w:rsidP="003A4F87">
            <w:pPr>
              <w:rPr>
                <w:sz w:val="20"/>
                <w:szCs w:val="20"/>
              </w:rPr>
            </w:pPr>
          </w:p>
          <w:p w14:paraId="7AFB95C5" w14:textId="77777777" w:rsidR="00FB5757" w:rsidRPr="00FC2539" w:rsidRDefault="00FB5757" w:rsidP="003A4F87">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20AD9516" w14:textId="77777777" w:rsidR="00FB5757" w:rsidRPr="00FC2539" w:rsidRDefault="00FB5757" w:rsidP="003A4F87">
            <w:pPr>
              <w:jc w:val="both"/>
              <w:rPr>
                <w:i/>
                <w:sz w:val="20"/>
                <w:szCs w:val="20"/>
              </w:rPr>
            </w:pPr>
            <w:r w:rsidRPr="00FC2539">
              <w:rPr>
                <w:i/>
                <w:sz w:val="20"/>
                <w:szCs w:val="20"/>
              </w:rPr>
              <w:t xml:space="preserve"> </w:t>
            </w:r>
          </w:p>
          <w:p w14:paraId="3E3D43D6" w14:textId="77777777" w:rsidR="00FB5757" w:rsidRPr="00FC2539" w:rsidRDefault="00FB5757" w:rsidP="003A4F87">
            <w:pPr>
              <w:jc w:val="both"/>
              <w:rPr>
                <w:i/>
                <w:sz w:val="20"/>
                <w:szCs w:val="20"/>
              </w:rPr>
            </w:pPr>
            <w:r w:rsidRPr="00FC2539">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4F603039" w14:textId="77777777" w:rsidR="00FB5757" w:rsidRPr="00FC2539" w:rsidRDefault="00FB5757" w:rsidP="003A4F87">
            <w:pPr>
              <w:rPr>
                <w:b/>
                <w:sz w:val="20"/>
                <w:szCs w:val="20"/>
              </w:rPr>
            </w:pPr>
            <w:r w:rsidRPr="00FC2539">
              <w:rPr>
                <w:b/>
                <w:sz w:val="20"/>
                <w:szCs w:val="20"/>
              </w:rPr>
              <w:t xml:space="preserve">oценa / број година радног искуства </w:t>
            </w:r>
          </w:p>
        </w:tc>
      </w:tr>
      <w:tr w:rsidR="00FB5757" w:rsidRPr="00FC2539" w14:paraId="56C6FCD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6587DA6" w14:textId="77777777" w:rsidR="00FB5757" w:rsidRPr="00FC2539" w:rsidRDefault="00FB5757" w:rsidP="003A4F87">
            <w:pPr>
              <w:rPr>
                <w:sz w:val="20"/>
                <w:szCs w:val="20"/>
              </w:rPr>
            </w:pPr>
            <w:r>
              <w:rPr>
                <w:noProof/>
                <w:sz w:val="20"/>
                <w:szCs w:val="20"/>
                <w:lang w:val="sr-Latn-RS" w:eastAsia="sr-Latn-RS"/>
              </w:rPr>
              <mc:AlternateContent>
                <mc:Choice Requires="wps">
                  <w:drawing>
                    <wp:anchor distT="0" distB="0" distL="114300" distR="114300" simplePos="0" relativeHeight="251680768" behindDoc="0" locked="0" layoutInCell="1" allowOverlap="1" wp14:anchorId="54C94EFE" wp14:editId="49E83FF6">
                      <wp:simplePos x="0" y="0"/>
                      <wp:positionH relativeFrom="column">
                        <wp:posOffset>-147955</wp:posOffset>
                      </wp:positionH>
                      <wp:positionV relativeFrom="paragraph">
                        <wp:posOffset>-22225</wp:posOffset>
                      </wp:positionV>
                      <wp:extent cx="381000" cy="247650"/>
                      <wp:effectExtent l="0" t="0" r="19050" b="19050"/>
                      <wp:wrapNone/>
                      <wp:docPr id="1" name="Donut 1"/>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2540C"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1" o:spid="_x0000_s1026" type="#_x0000_t23" style="position:absolute;margin-left:-11.65pt;margin-top:-1.75pt;width:30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" adj="730" fillcolor="#5b9bd5 [3204]" strokecolor="black [3213]" strokeweight="1pt">
                      <v:stroke joinstyle="miter"/>
                    </v:shape>
                  </w:pict>
                </mc:Fallback>
              </mc:AlternateContent>
            </w: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4BD92ED5"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4AF3DB8A" w14:textId="77777777" w:rsidR="00736A75" w:rsidRPr="00736A75" w:rsidRDefault="00736A75" w:rsidP="00736A75">
            <w:pPr>
              <w:rPr>
                <w:sz w:val="20"/>
                <w:szCs w:val="20"/>
                <w:lang w:val="sr-Latn-RS"/>
              </w:rPr>
            </w:pPr>
            <w:r>
              <w:rPr>
                <w:sz w:val="20"/>
                <w:szCs w:val="20"/>
                <w:lang w:val="sr-Cyrl-RS"/>
              </w:rPr>
              <w:t>5 (пет)</w:t>
            </w:r>
            <w:r>
              <w:rPr>
                <w:sz w:val="20"/>
                <w:szCs w:val="20"/>
                <w:lang w:val="sr-Latn-RS"/>
              </w:rPr>
              <w:t>, 22.01.2026.</w:t>
            </w:r>
          </w:p>
          <w:p w14:paraId="65E67FF0" w14:textId="011CDA6B" w:rsidR="00FB5757" w:rsidRPr="00F217C5" w:rsidRDefault="00FB5757" w:rsidP="003A4F87">
            <w:pPr>
              <w:rPr>
                <w:sz w:val="20"/>
                <w:szCs w:val="20"/>
                <w:lang w:val="sr-Cyrl-RS"/>
              </w:rPr>
            </w:pPr>
          </w:p>
        </w:tc>
      </w:tr>
      <w:tr w:rsidR="00FB5757" w:rsidRPr="00FC2539" w14:paraId="3F739EF4"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ADFB2F5" w14:textId="77777777" w:rsidR="00FB5757" w:rsidRPr="00FC2539" w:rsidRDefault="00FB5757" w:rsidP="003A4F87">
            <w:pPr>
              <w:rPr>
                <w:sz w:val="20"/>
                <w:szCs w:val="20"/>
              </w:rPr>
            </w:pPr>
            <w:r>
              <w:rPr>
                <w:noProof/>
                <w:sz w:val="20"/>
                <w:szCs w:val="20"/>
                <w:lang w:val="sr-Latn-RS" w:eastAsia="sr-Latn-RS"/>
              </w:rPr>
              <mc:AlternateContent>
                <mc:Choice Requires="wps">
                  <w:drawing>
                    <wp:anchor distT="0" distB="0" distL="114300" distR="114300" simplePos="0" relativeHeight="251681792" behindDoc="0" locked="0" layoutInCell="1" allowOverlap="1" wp14:anchorId="6DEAAA77" wp14:editId="5E9A78DC">
                      <wp:simplePos x="0" y="0"/>
                      <wp:positionH relativeFrom="column">
                        <wp:posOffset>-149225</wp:posOffset>
                      </wp:positionH>
                      <wp:positionV relativeFrom="paragraph">
                        <wp:posOffset>-17780</wp:posOffset>
                      </wp:positionV>
                      <wp:extent cx="381000" cy="247650"/>
                      <wp:effectExtent l="0" t="0" r="19050" b="19050"/>
                      <wp:wrapNone/>
                      <wp:docPr id="2" name="Donut 2"/>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EE9CA" id="Donut 2" o:spid="_x0000_s1026" type="#_x0000_t23" style="position:absolute;margin-left:-11.75pt;margin-top:-1.4pt;width:30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" adj="730" fillcolor="#5b9bd5" strokecolor="windowText" strokeweight="1pt">
                      <v:stroke joinstyle="miter"/>
                    </v:shape>
                  </w:pict>
                </mc:Fallback>
              </mc:AlternateContent>
            </w:r>
            <w:r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62E12077"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71A76FA9" w14:textId="77777777" w:rsidR="00FB5757" w:rsidRPr="00925A30" w:rsidRDefault="00FB5757" w:rsidP="003A4F87">
            <w:pPr>
              <w:rPr>
                <w:sz w:val="20"/>
                <w:szCs w:val="20"/>
                <w:lang w:val="sr-Cyrl-RS"/>
              </w:rPr>
            </w:pPr>
            <w:r>
              <w:rPr>
                <w:sz w:val="20"/>
                <w:szCs w:val="20"/>
              </w:rPr>
              <w:t>4,94</w:t>
            </w:r>
            <w:r>
              <w:rPr>
                <w:sz w:val="20"/>
                <w:szCs w:val="20"/>
                <w:lang w:val="sr-Cyrl-RS"/>
              </w:rPr>
              <w:t xml:space="preserve"> (просечна оцена)</w:t>
            </w:r>
          </w:p>
        </w:tc>
      </w:tr>
      <w:tr w:rsidR="00FB5757" w:rsidRPr="00FC2539" w14:paraId="4CA5BB90"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1A5DA85" w14:textId="77777777" w:rsidR="00FB5757" w:rsidRPr="00FC2539" w:rsidRDefault="00FB5757" w:rsidP="003A4F87">
            <w:pPr>
              <w:rPr>
                <w:sz w:val="20"/>
                <w:szCs w:val="20"/>
              </w:rPr>
            </w:pPr>
            <w:r>
              <w:rPr>
                <w:noProof/>
                <w:sz w:val="20"/>
                <w:szCs w:val="20"/>
                <w:lang w:val="sr-Latn-RS" w:eastAsia="sr-Latn-RS"/>
              </w:rPr>
              <mc:AlternateContent>
                <mc:Choice Requires="wps">
                  <w:drawing>
                    <wp:anchor distT="0" distB="0" distL="114300" distR="114300" simplePos="0" relativeHeight="251682816" behindDoc="0" locked="0" layoutInCell="1" allowOverlap="1" wp14:anchorId="671B83D5" wp14:editId="259D8282">
                      <wp:simplePos x="0" y="0"/>
                      <wp:positionH relativeFrom="column">
                        <wp:posOffset>-149225</wp:posOffset>
                      </wp:positionH>
                      <wp:positionV relativeFrom="paragraph">
                        <wp:posOffset>-52705</wp:posOffset>
                      </wp:positionV>
                      <wp:extent cx="381000" cy="247650"/>
                      <wp:effectExtent l="0" t="0" r="19050" b="19050"/>
                      <wp:wrapNone/>
                      <wp:docPr id="3" name="Donut 3"/>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DEA57" id="Donut 3" o:spid="_x0000_s1026" type="#_x0000_t23" style="position:absolute;margin-left:-11.75pt;margin-top:-4.15pt;width:30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" adj="730" fillcolor="#5b9bd5" strokecolor="windowText" strokeweight="1pt">
                      <v:stroke joinstyle="miter"/>
                    </v:shape>
                  </w:pict>
                </mc:Fallback>
              </mc:AlternateContent>
            </w:r>
            <w:r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62BCFF06" w14:textId="77777777" w:rsidR="00FB5757"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Искуство у педагошком раду са студентима</w:t>
            </w:r>
          </w:p>
          <w:p w14:paraId="079079CD" w14:textId="77777777" w:rsidR="00FB5757" w:rsidRPr="00FC2539" w:rsidRDefault="00FB5757" w:rsidP="003A4F87">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3A8AE4C6" w14:textId="77777777" w:rsidR="00FB5757" w:rsidRDefault="00FB5757" w:rsidP="003A4F87">
            <w:pPr>
              <w:rPr>
                <w:sz w:val="20"/>
                <w:szCs w:val="20"/>
                <w:lang w:val="sr-Cyrl-RS"/>
              </w:rPr>
            </w:pPr>
            <w:r>
              <w:rPr>
                <w:sz w:val="20"/>
                <w:szCs w:val="20"/>
                <w:lang w:val="sr-Cyrl-RS"/>
              </w:rPr>
              <w:t>16</w:t>
            </w:r>
            <w:r w:rsidRPr="00C56AFE">
              <w:rPr>
                <w:sz w:val="20"/>
                <w:szCs w:val="20"/>
                <w:lang w:val="sr-Cyrl-RS"/>
              </w:rPr>
              <w:t xml:space="preserve"> год.</w:t>
            </w:r>
          </w:p>
          <w:p w14:paraId="4C9D612C" w14:textId="67B40A6B" w:rsidR="00736A75" w:rsidRPr="00C56AFE" w:rsidRDefault="00736A75" w:rsidP="003A4F87">
            <w:pPr>
              <w:rPr>
                <w:sz w:val="20"/>
                <w:szCs w:val="20"/>
                <w:lang w:val="sr-Cyrl-RS"/>
              </w:rPr>
            </w:pPr>
            <w:r>
              <w:rPr>
                <w:sz w:val="20"/>
                <w:szCs w:val="20"/>
                <w:lang w:val="sr-Cyrl-RS"/>
              </w:rPr>
              <w:t>9 година на предмету Патолошка физиологија и 7 година на предмету Педијатрија</w:t>
            </w:r>
          </w:p>
        </w:tc>
      </w:tr>
    </w:tbl>
    <w:p w14:paraId="0D195058" w14:textId="397F1148" w:rsidR="00FB5757" w:rsidRPr="00FC2539" w:rsidRDefault="00CC4B2B" w:rsidP="00FB5757">
      <w:pPr>
        <w:rPr>
          <w:sz w:val="20"/>
          <w:szCs w:val="20"/>
        </w:rPr>
      </w:pPr>
      <w:r>
        <w:rPr>
          <w:noProof/>
          <w:sz w:val="20"/>
          <w:szCs w:val="20"/>
          <w:lang w:val="sr-Latn-RS" w:eastAsia="sr-Latn-RS"/>
        </w:rPr>
        <mc:AlternateContent>
          <mc:Choice Requires="wps">
            <w:drawing>
              <wp:anchor distT="0" distB="0" distL="114300" distR="114300" simplePos="0" relativeHeight="251683840" behindDoc="0" locked="0" layoutInCell="1" allowOverlap="1" wp14:anchorId="26A47FEF" wp14:editId="5FE69FF4">
                <wp:simplePos x="0" y="0"/>
                <wp:positionH relativeFrom="column">
                  <wp:posOffset>-77470</wp:posOffset>
                </wp:positionH>
                <wp:positionV relativeFrom="paragraph">
                  <wp:posOffset>398145</wp:posOffset>
                </wp:positionV>
                <wp:extent cx="381000" cy="247650"/>
                <wp:effectExtent l="0" t="0" r="19050" b="19050"/>
                <wp:wrapNone/>
                <wp:docPr id="4" name="Donut 4"/>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2AF6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4" o:spid="_x0000_s1026" type="#_x0000_t23" style="position:absolute;margin-left:-6.1pt;margin-top:31.35pt;width:30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" adj="730" fillcolor="#5b9bd5" strokecolor="windowText" strokeweight="1pt">
                <v:stroke joinstyle="miter"/>
              </v:shape>
            </w:pict>
          </mc:Fallback>
        </mc:AlternateConten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FB5757" w:rsidRPr="00FC2539" w14:paraId="3FA9E088" w14:textId="77777777" w:rsidTr="003A4F87">
        <w:tc>
          <w:tcPr>
            <w:tcW w:w="416" w:type="dxa"/>
            <w:tcBorders>
              <w:top w:val="single" w:sz="4" w:space="0" w:color="auto"/>
              <w:left w:val="single" w:sz="4" w:space="0" w:color="auto"/>
              <w:bottom w:val="single" w:sz="4" w:space="0" w:color="auto"/>
              <w:right w:val="single" w:sz="4" w:space="0" w:color="auto"/>
            </w:tcBorders>
          </w:tcPr>
          <w:p w14:paraId="1F2BE8F5" w14:textId="77777777" w:rsidR="00FB5757" w:rsidRPr="00FC2539" w:rsidRDefault="00FB5757" w:rsidP="003A4F87">
            <w:pPr>
              <w:rPr>
                <w:sz w:val="20"/>
                <w:szCs w:val="20"/>
              </w:rPr>
            </w:pPr>
          </w:p>
          <w:p w14:paraId="7294C030" w14:textId="77777777" w:rsidR="00FB5757" w:rsidRPr="00FC2539" w:rsidRDefault="00FB5757" w:rsidP="003A4F87">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F9DF2B0" w14:textId="77777777" w:rsidR="00FB5757" w:rsidRPr="00FC2539" w:rsidRDefault="00FB5757" w:rsidP="003A4F87">
            <w:pPr>
              <w:jc w:val="both"/>
              <w:rPr>
                <w:i/>
                <w:sz w:val="20"/>
                <w:szCs w:val="20"/>
              </w:rPr>
            </w:pPr>
          </w:p>
          <w:p w14:paraId="79743083" w14:textId="77777777" w:rsidR="00FB5757" w:rsidRPr="00FC2539" w:rsidRDefault="00FB5757" w:rsidP="003A4F87">
            <w:pPr>
              <w:jc w:val="both"/>
              <w:rPr>
                <w:i/>
                <w:sz w:val="20"/>
                <w:szCs w:val="20"/>
              </w:rPr>
            </w:pPr>
            <w:r w:rsidRPr="00FC2539">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797604FA" w14:textId="77777777" w:rsidR="00FB5757" w:rsidRPr="00FC2539" w:rsidRDefault="00FB5757" w:rsidP="003A4F87">
            <w:pPr>
              <w:rPr>
                <w:b/>
                <w:sz w:val="20"/>
                <w:szCs w:val="20"/>
              </w:rPr>
            </w:pPr>
            <w:r w:rsidRPr="00FC2539">
              <w:rPr>
                <w:b/>
                <w:sz w:val="20"/>
                <w:szCs w:val="20"/>
              </w:rPr>
              <w:t>Број менторства / учешћа у комисији и др.</w:t>
            </w:r>
          </w:p>
        </w:tc>
      </w:tr>
      <w:tr w:rsidR="00FB5757" w:rsidRPr="00FC2539" w14:paraId="259AE5C1"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7317A907" w14:textId="54577061" w:rsidR="00FB5757" w:rsidRPr="00FC2539" w:rsidRDefault="00FB5757" w:rsidP="003A4F87">
            <w:pPr>
              <w:rPr>
                <w:sz w:val="20"/>
                <w:szCs w:val="20"/>
              </w:rPr>
            </w:pP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6DBC79C3" w14:textId="77777777" w:rsidR="00FB5757" w:rsidRDefault="00FB5757" w:rsidP="003A4F87">
            <w:pPr>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 најмање два завршна рада</w:t>
            </w:r>
          </w:p>
          <w:p w14:paraId="7298105E" w14:textId="77777777" w:rsidR="00FB5757" w:rsidRPr="00FC2539" w:rsidRDefault="00FB5757" w:rsidP="003A4F87">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EB8E0F5" w14:textId="3F0B143C" w:rsidR="00FB5757" w:rsidRPr="00736A75" w:rsidRDefault="00FB5757" w:rsidP="003A4F87">
            <w:pPr>
              <w:rPr>
                <w:lang w:val="sr-Cyrl-RS"/>
              </w:rPr>
            </w:pPr>
            <w:r w:rsidRPr="00736A75">
              <w:rPr>
                <w:sz w:val="20"/>
                <w:szCs w:val="20"/>
              </w:rPr>
              <w:t>2</w:t>
            </w:r>
            <w:r w:rsidR="00736A75" w:rsidRPr="00736A75">
              <w:rPr>
                <w:sz w:val="20"/>
                <w:szCs w:val="20"/>
                <w:lang w:val="sr-Cyrl-RS"/>
              </w:rPr>
              <w:t xml:space="preserve"> студент</w:t>
            </w:r>
            <w:r w:rsidR="00736A75">
              <w:rPr>
                <w:sz w:val="20"/>
                <w:szCs w:val="20"/>
                <w:lang w:val="sr-Cyrl-RS"/>
              </w:rPr>
              <w:t>ска</w:t>
            </w:r>
            <w:r w:rsidR="00736A75" w:rsidRPr="00736A75">
              <w:rPr>
                <w:sz w:val="20"/>
                <w:szCs w:val="20"/>
                <w:lang w:val="sr-Cyrl-RS"/>
              </w:rPr>
              <w:t xml:space="preserve"> дипломска рада</w:t>
            </w:r>
          </w:p>
        </w:tc>
      </w:tr>
      <w:tr w:rsidR="00FB5757" w:rsidRPr="00FC2539" w14:paraId="1CBD546F"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26CF348" w14:textId="77777777" w:rsidR="00FB5757" w:rsidRPr="00FC2539" w:rsidRDefault="00FB5757" w:rsidP="003A4F87">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68BDE6A6"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584651CF" w14:textId="77777777" w:rsidR="00FB5757" w:rsidRPr="00FC2539" w:rsidRDefault="00FB5757" w:rsidP="003A4F87">
            <w:pPr>
              <w:rPr>
                <w:sz w:val="20"/>
                <w:szCs w:val="20"/>
              </w:rPr>
            </w:pPr>
          </w:p>
        </w:tc>
      </w:tr>
      <w:tr w:rsidR="00FB5757" w:rsidRPr="00FC2539" w14:paraId="1D15A231"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65CDED2" w14:textId="77777777" w:rsidR="00FB5757" w:rsidRPr="00FC2539" w:rsidRDefault="00FB5757" w:rsidP="003A4F87">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3DCF67B" w14:textId="77777777" w:rsidR="00FB5757" w:rsidRPr="00FC2539" w:rsidRDefault="00FB5757" w:rsidP="003A4F87">
            <w:pPr>
              <w:tabs>
                <w:tab w:val="left" w:pos="-216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једног завршног рада.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5EE89E81" w14:textId="77777777" w:rsidR="00FB5757" w:rsidRPr="00FC2539" w:rsidRDefault="00FB5757" w:rsidP="003A4F87"/>
        </w:tc>
      </w:tr>
      <w:tr w:rsidR="00FB5757" w:rsidRPr="00FC2539" w14:paraId="075E901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1FBF7C8" w14:textId="77777777" w:rsidR="00FB5757" w:rsidRPr="00FC2539" w:rsidRDefault="00FB5757" w:rsidP="003A4F87">
            <w:pPr>
              <w:rPr>
                <w:sz w:val="20"/>
                <w:szCs w:val="20"/>
              </w:rPr>
            </w:pPr>
            <w:r w:rsidRPr="00FC2539">
              <w:rPr>
                <w:sz w:val="20"/>
                <w:szCs w:val="20"/>
              </w:rPr>
              <w:lastRenderedPageBreak/>
              <w:t>7</w:t>
            </w:r>
          </w:p>
        </w:tc>
        <w:tc>
          <w:tcPr>
            <w:tcW w:w="5632" w:type="dxa"/>
            <w:tcBorders>
              <w:top w:val="single" w:sz="4" w:space="0" w:color="auto"/>
              <w:left w:val="single" w:sz="4" w:space="0" w:color="auto"/>
              <w:bottom w:val="single" w:sz="4" w:space="0" w:color="auto"/>
              <w:right w:val="single" w:sz="4" w:space="0" w:color="auto"/>
            </w:tcBorders>
          </w:tcPr>
          <w:p w14:paraId="1A5DA686" w14:textId="77777777" w:rsidR="00FB5757" w:rsidRPr="00FC2539" w:rsidRDefault="00FB575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једној комисији за </w:t>
            </w:r>
            <w:r>
              <w:rPr>
                <w:rStyle w:val="Bodytext22"/>
                <w:rFonts w:ascii="Times New Roman" w:hAnsi="Times New Roman" w:cs="Times New Roman"/>
                <w:sz w:val="20"/>
                <w:szCs w:val="20"/>
              </w:rPr>
              <w:t>одбрану рада на последипломским</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 xml:space="preserve">студијама или у комисији за одбрану докторске дисертације.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15CA279E" w14:textId="77777777" w:rsidR="00FB5757" w:rsidRPr="00FC2539" w:rsidRDefault="00FB5757" w:rsidP="003A4F87"/>
        </w:tc>
      </w:tr>
      <w:tr w:rsidR="00FB5757" w:rsidRPr="00FC2539" w14:paraId="673A962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1C9DACE" w14:textId="77777777" w:rsidR="00FB5757" w:rsidRPr="00FC2539" w:rsidRDefault="00FB5757" w:rsidP="003A4F87">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47DBE9A0" w14:textId="77777777" w:rsidR="00FB5757" w:rsidRPr="00FC2539" w:rsidRDefault="00FB575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три завршна рада. </w:t>
            </w:r>
          </w:p>
          <w:p w14:paraId="5A9E8254" w14:textId="77777777" w:rsidR="00FB5757" w:rsidRPr="00FC2539" w:rsidRDefault="00FB5757" w:rsidP="003A4F87">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DFABD3D" w14:textId="77777777" w:rsidR="00FB5757" w:rsidRPr="00FC2539" w:rsidRDefault="00FB5757" w:rsidP="003A4F87"/>
        </w:tc>
      </w:tr>
      <w:tr w:rsidR="00FB5757" w:rsidRPr="00FC2539" w14:paraId="0D0A5BAD"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D9EB9C5" w14:textId="77777777" w:rsidR="00FB5757" w:rsidRPr="00FC2539" w:rsidRDefault="00FB5757" w:rsidP="003A4F87">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5D499A79" w14:textId="77777777" w:rsidR="00FB5757" w:rsidRPr="00FC2539" w:rsidRDefault="00FB575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6BB800FA" w14:textId="77777777" w:rsidR="00FB5757" w:rsidRPr="00FC2539" w:rsidRDefault="00FB5757" w:rsidP="003A4F87"/>
        </w:tc>
      </w:tr>
      <w:tr w:rsidR="00FB5757" w:rsidRPr="00FC2539" w14:paraId="5EFFB751"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16BC234" w14:textId="77777777" w:rsidR="00FB5757" w:rsidRPr="00FC2539" w:rsidRDefault="00FB5757" w:rsidP="003A4F87">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7E06343B" w14:textId="77777777" w:rsidR="00FB5757" w:rsidRPr="00FC2539" w:rsidRDefault="00FB575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Менторство у изради најмање једне докторске дисертације</w:t>
            </w:r>
          </w:p>
          <w:p w14:paraId="4F0EB87D" w14:textId="77777777" w:rsidR="00FB5757" w:rsidRPr="00FC2539" w:rsidRDefault="00FB5757" w:rsidP="003A4F87">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2C87366" w14:textId="77777777" w:rsidR="00FB5757" w:rsidRPr="00FC2539" w:rsidRDefault="00FB5757" w:rsidP="003A4F87"/>
        </w:tc>
      </w:tr>
    </w:tbl>
    <w:p w14:paraId="13287F2A" w14:textId="77777777" w:rsidR="00FB5757" w:rsidRPr="00FC2539" w:rsidRDefault="00FB5757" w:rsidP="00FB5757">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52"/>
        <w:gridCol w:w="1300"/>
        <w:gridCol w:w="3467"/>
      </w:tblGrid>
      <w:tr w:rsidR="00FB5757" w:rsidRPr="00FC2539" w14:paraId="0635AB47" w14:textId="77777777" w:rsidTr="003A4F87">
        <w:tc>
          <w:tcPr>
            <w:tcW w:w="416" w:type="dxa"/>
            <w:tcBorders>
              <w:top w:val="single" w:sz="4" w:space="0" w:color="auto"/>
              <w:left w:val="single" w:sz="4" w:space="0" w:color="auto"/>
              <w:bottom w:val="single" w:sz="4" w:space="0" w:color="auto"/>
              <w:right w:val="single" w:sz="4" w:space="0" w:color="auto"/>
            </w:tcBorders>
          </w:tcPr>
          <w:p w14:paraId="13A3257C" w14:textId="77777777" w:rsidR="00FB5757" w:rsidRPr="00FC2539" w:rsidRDefault="00FB5757" w:rsidP="003A4F87">
            <w:pPr>
              <w:rPr>
                <w:sz w:val="20"/>
                <w:szCs w:val="20"/>
              </w:rPr>
            </w:pPr>
          </w:p>
          <w:p w14:paraId="74E1B480" w14:textId="77777777" w:rsidR="00FB5757" w:rsidRPr="00FC2539" w:rsidRDefault="00FB5757" w:rsidP="003A4F87">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11D68405" w14:textId="77777777" w:rsidR="00FB5757" w:rsidRPr="00FC2539" w:rsidRDefault="00FB5757" w:rsidP="003A4F87">
            <w:pPr>
              <w:jc w:val="both"/>
              <w:rPr>
                <w:i/>
                <w:sz w:val="20"/>
                <w:szCs w:val="20"/>
              </w:rPr>
            </w:pPr>
            <w:r w:rsidRPr="00FC2539">
              <w:rPr>
                <w:i/>
                <w:sz w:val="20"/>
                <w:szCs w:val="20"/>
              </w:rPr>
              <w:t xml:space="preserve"> </w:t>
            </w:r>
          </w:p>
          <w:p w14:paraId="6D936E7C" w14:textId="77777777" w:rsidR="00FB5757" w:rsidRPr="00FC2539" w:rsidRDefault="00FB5757" w:rsidP="003A4F87">
            <w:pPr>
              <w:jc w:val="both"/>
              <w:rPr>
                <w:i/>
                <w:sz w:val="20"/>
                <w:szCs w:val="20"/>
              </w:rPr>
            </w:pPr>
            <w:r w:rsidRPr="00FC2539">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4C026D81" w14:textId="77777777" w:rsidR="00FB5757" w:rsidRPr="00FC2539" w:rsidRDefault="00FB5757" w:rsidP="003A4F87">
            <w:pPr>
              <w:rPr>
                <w:b/>
                <w:sz w:val="20"/>
                <w:szCs w:val="20"/>
              </w:rPr>
            </w:pPr>
            <w:r w:rsidRPr="00FC2539">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142FBB6B" w14:textId="77777777" w:rsidR="00FB5757" w:rsidRPr="00FC2539" w:rsidRDefault="00FB5757" w:rsidP="003A4F87">
            <w:pPr>
              <w:rPr>
                <w:b/>
                <w:sz w:val="20"/>
                <w:szCs w:val="20"/>
              </w:rPr>
            </w:pPr>
            <w:r w:rsidRPr="00FC2539">
              <w:rPr>
                <w:b/>
                <w:sz w:val="20"/>
                <w:szCs w:val="20"/>
              </w:rPr>
              <w:t>Навести часописе, скупове, књиге и друго</w:t>
            </w:r>
          </w:p>
        </w:tc>
      </w:tr>
      <w:tr w:rsidR="00FB5757" w:rsidRPr="00FC2539" w14:paraId="46B7BDAC"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3F86722" w14:textId="204150BF" w:rsidR="00FB5757" w:rsidRPr="00FC2539" w:rsidRDefault="00736A75" w:rsidP="003A4F87">
            <w:pPr>
              <w:rPr>
                <w:sz w:val="20"/>
                <w:szCs w:val="20"/>
              </w:rPr>
            </w:pPr>
            <w:r>
              <w:rPr>
                <w:noProof/>
                <w:sz w:val="20"/>
                <w:szCs w:val="20"/>
                <w:lang w:val="sr-Latn-RS" w:eastAsia="sr-Latn-RS"/>
              </w:rPr>
              <mc:AlternateContent>
                <mc:Choice Requires="wps">
                  <w:drawing>
                    <wp:anchor distT="0" distB="0" distL="114300" distR="114300" simplePos="0" relativeHeight="251693056" behindDoc="0" locked="0" layoutInCell="1" allowOverlap="1" wp14:anchorId="39C7E04F" wp14:editId="19A4A399">
                      <wp:simplePos x="0" y="0"/>
                      <wp:positionH relativeFrom="column">
                        <wp:posOffset>-130175</wp:posOffset>
                      </wp:positionH>
                      <wp:positionV relativeFrom="paragraph">
                        <wp:posOffset>-30480</wp:posOffset>
                      </wp:positionV>
                      <wp:extent cx="381000" cy="247650"/>
                      <wp:effectExtent l="0" t="0" r="19050" b="19050"/>
                      <wp:wrapNone/>
                      <wp:docPr id="15"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EF676" id="Donut 15" o:spid="_x0000_s1026" type="#_x0000_t23" style="position:absolute;margin-left:-10.25pt;margin-top:-2.4pt;width:30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" adj="730" fillcolor="#5b9bd5" strokecolor="windowText" strokeweight="1pt">
                      <v:stroke joinstyle="miter"/>
                    </v:shape>
                  </w:pict>
                </mc:Fallback>
              </mc:AlternateContent>
            </w:r>
            <w:r w:rsidR="00FB5757"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7B9960DC" w14:textId="3843E8A8" w:rsidR="00FB5757" w:rsidRPr="00FC2539"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4625CC23" w14:textId="4BDBDA6E" w:rsidR="00FB5757" w:rsidRPr="00FC2539" w:rsidRDefault="00FB5757" w:rsidP="003A4F87">
            <w:pPr>
              <w:jc w:val="both"/>
            </w:pPr>
          </w:p>
        </w:tc>
        <w:tc>
          <w:tcPr>
            <w:tcW w:w="1300" w:type="dxa"/>
            <w:tcBorders>
              <w:top w:val="single" w:sz="4" w:space="0" w:color="auto"/>
              <w:left w:val="single" w:sz="4" w:space="0" w:color="auto"/>
              <w:bottom w:val="single" w:sz="4" w:space="0" w:color="auto"/>
              <w:right w:val="single" w:sz="4" w:space="0" w:color="auto"/>
            </w:tcBorders>
          </w:tcPr>
          <w:p w14:paraId="33152A11" w14:textId="0EC0AB06" w:rsidR="00FB5757" w:rsidRPr="00FC2539" w:rsidRDefault="00736A75" w:rsidP="003A4F87">
            <w:pPr>
              <w:rPr>
                <w:sz w:val="20"/>
                <w:szCs w:val="20"/>
              </w:rPr>
            </w:pPr>
            <w:r>
              <w:rPr>
                <w:sz w:val="20"/>
                <w:szCs w:val="20"/>
              </w:rPr>
              <w:t xml:space="preserve">28 </w:t>
            </w:r>
            <w:r>
              <w:rPr>
                <w:sz w:val="20"/>
                <w:szCs w:val="20"/>
                <w:lang w:val="sr-Cyrl-RS"/>
              </w:rPr>
              <w:t>радова</w:t>
            </w:r>
          </w:p>
        </w:tc>
        <w:tc>
          <w:tcPr>
            <w:tcW w:w="3467" w:type="dxa"/>
            <w:tcBorders>
              <w:top w:val="single" w:sz="4" w:space="0" w:color="auto"/>
              <w:left w:val="single" w:sz="4" w:space="0" w:color="auto"/>
              <w:bottom w:val="single" w:sz="4" w:space="0" w:color="auto"/>
              <w:right w:val="single" w:sz="4" w:space="0" w:color="auto"/>
            </w:tcBorders>
          </w:tcPr>
          <w:p w14:paraId="4DFB8F5D" w14:textId="614F841E" w:rsidR="00FB5757" w:rsidRPr="00FC2539" w:rsidRDefault="00736A75" w:rsidP="003A4F87">
            <w:pPr>
              <w:rPr>
                <w:sz w:val="20"/>
                <w:szCs w:val="20"/>
              </w:rPr>
            </w:pPr>
            <w:r w:rsidRPr="004411FE">
              <w:rPr>
                <w:rFonts w:cs="Calibri"/>
                <w:sz w:val="20"/>
                <w:szCs w:val="20"/>
                <w:lang w:val="sr-Latn-CS"/>
              </w:rPr>
              <w:t>Srp Arh Celok Lek</w:t>
            </w:r>
            <w:r w:rsidRPr="004411FE">
              <w:rPr>
                <w:rFonts w:cs="Calibri"/>
                <w:sz w:val="20"/>
                <w:szCs w:val="20"/>
                <w:lang w:val="sr-Cyrl-RS"/>
              </w:rPr>
              <w:t xml:space="preserve">, </w:t>
            </w:r>
            <w:r w:rsidRPr="004411FE">
              <w:rPr>
                <w:sz w:val="20"/>
                <w:szCs w:val="20"/>
              </w:rPr>
              <w:t>Children (Basel)</w:t>
            </w:r>
            <w:r w:rsidRPr="004411FE">
              <w:rPr>
                <w:sz w:val="20"/>
                <w:szCs w:val="20"/>
                <w:lang w:val="sr-Cyrl-RS"/>
              </w:rPr>
              <w:t xml:space="preserve">, </w:t>
            </w:r>
            <w:r w:rsidRPr="004411FE">
              <w:rPr>
                <w:sz w:val="20"/>
                <w:szCs w:val="20"/>
              </w:rPr>
              <w:t>Diagnostics</w:t>
            </w:r>
            <w:r w:rsidRPr="004411FE">
              <w:rPr>
                <w:sz w:val="20"/>
                <w:szCs w:val="20"/>
                <w:lang w:val="sr-Cyrl-RS"/>
              </w:rPr>
              <w:t xml:space="preserve">, </w:t>
            </w:r>
            <w:r w:rsidRPr="004411FE">
              <w:rPr>
                <w:rFonts w:eastAsia="Calibri"/>
                <w:sz w:val="20"/>
                <w:szCs w:val="20"/>
              </w:rPr>
              <w:t>Fractal Fract</w:t>
            </w:r>
            <w:r w:rsidRPr="004411FE">
              <w:rPr>
                <w:rFonts w:eastAsia="Calibri"/>
                <w:sz w:val="20"/>
                <w:szCs w:val="20"/>
                <w:lang w:val="sr-Latn-RS"/>
              </w:rPr>
              <w:t xml:space="preserve">ionl, </w:t>
            </w:r>
            <w:r w:rsidRPr="004411FE">
              <w:rPr>
                <w:sz w:val="20"/>
                <w:szCs w:val="20"/>
              </w:rPr>
              <w:t xml:space="preserve">J Trace Elem Med Biol, </w:t>
            </w:r>
            <w:r w:rsidRPr="004411FE">
              <w:rPr>
                <w:rFonts w:eastAsia="Calibri"/>
                <w:color w:val="000000"/>
                <w:sz w:val="20"/>
                <w:szCs w:val="20"/>
              </w:rPr>
              <w:t xml:space="preserve">Ecotox Environ Safe, Vojnosanit Pregl, </w:t>
            </w:r>
            <w:r w:rsidRPr="004411FE">
              <w:rPr>
                <w:rFonts w:eastAsia="Calibri"/>
                <w:color w:val="131413"/>
                <w:sz w:val="20"/>
                <w:szCs w:val="20"/>
              </w:rPr>
              <w:t xml:space="preserve">Exp Gerontology, </w:t>
            </w:r>
            <w:r w:rsidRPr="004411FE">
              <w:rPr>
                <w:rFonts w:eastAsia="Calibri"/>
                <w:color w:val="333333"/>
                <w:sz w:val="20"/>
                <w:szCs w:val="20"/>
                <w:shd w:val="clear" w:color="auto" w:fill="FFFFFF"/>
              </w:rPr>
              <w:t xml:space="preserve">PLoS ONE, </w:t>
            </w:r>
            <w:r w:rsidRPr="004411FE">
              <w:rPr>
                <w:rFonts w:eastAsia="Calibri"/>
                <w:color w:val="131413"/>
                <w:sz w:val="20"/>
                <w:szCs w:val="20"/>
              </w:rPr>
              <w:t xml:space="preserve">Environ Sci Pollut Res, </w:t>
            </w:r>
            <w:r w:rsidRPr="004411FE">
              <w:rPr>
                <w:rFonts w:eastAsia="Calibri"/>
                <w:sz w:val="20"/>
                <w:szCs w:val="20"/>
              </w:rPr>
              <w:t xml:space="preserve">Int J Radiat Oncol, </w:t>
            </w:r>
            <w:r w:rsidRPr="004411FE">
              <w:rPr>
                <w:rFonts w:eastAsia="Calibri"/>
                <w:sz w:val="20"/>
                <w:szCs w:val="20"/>
                <w:shd w:val="clear" w:color="auto" w:fill="FFFFFF"/>
              </w:rPr>
              <w:t xml:space="preserve">IEEE Transactions on Magnetics, </w:t>
            </w:r>
            <w:r w:rsidRPr="004411FE">
              <w:rPr>
                <w:rFonts w:eastAsia="Calibri"/>
                <w:sz w:val="20"/>
                <w:szCs w:val="20"/>
              </w:rPr>
              <w:t xml:space="preserve">Hippokratia, </w:t>
            </w:r>
            <w:r w:rsidRPr="004411FE">
              <w:rPr>
                <w:rFonts w:eastAsia="Calibri"/>
                <w:iCs/>
                <w:sz w:val="20"/>
                <w:szCs w:val="20"/>
              </w:rPr>
              <w:t xml:space="preserve">Croat Chem Acta, </w:t>
            </w:r>
            <w:r w:rsidRPr="004411FE">
              <w:rPr>
                <w:rFonts w:eastAsia="Calibri"/>
                <w:sz w:val="20"/>
                <w:szCs w:val="20"/>
                <w:lang w:val="sr-Latn-CS"/>
              </w:rPr>
              <w:t xml:space="preserve">Acta veterinaria, Journal of BUON, Mem I Oswaldo Cruz, </w:t>
            </w:r>
            <w:r w:rsidRPr="004411FE">
              <w:rPr>
                <w:rFonts w:eastAsia="Calibri"/>
                <w:sz w:val="20"/>
                <w:szCs w:val="20"/>
              </w:rPr>
              <w:t xml:space="preserve">Med Oncol, </w:t>
            </w:r>
            <w:r w:rsidRPr="004411FE">
              <w:rPr>
                <w:rFonts w:eastAsia="Calibri"/>
                <w:sz w:val="20"/>
                <w:szCs w:val="20"/>
                <w:lang w:val="sr-Latn-CS"/>
              </w:rPr>
              <w:t>Periodicum biologorum</w:t>
            </w:r>
            <w:r>
              <w:rPr>
                <w:rFonts w:eastAsia="Calibri"/>
                <w:sz w:val="20"/>
                <w:szCs w:val="20"/>
                <w:lang w:val="sr-Latn-CS"/>
              </w:rPr>
              <w:t xml:space="preserve">, </w:t>
            </w:r>
            <w:r w:rsidRPr="00DF2FFF">
              <w:rPr>
                <w:rStyle w:val="Emphasis"/>
                <w:i w:val="0"/>
                <w:sz w:val="20"/>
                <w:szCs w:val="20"/>
                <w:bdr w:val="none" w:sz="0" w:space="0" w:color="auto" w:frame="1"/>
                <w:shd w:val="clear" w:color="auto" w:fill="FFFFFF"/>
              </w:rPr>
              <w:t>J Crohns Colitis</w:t>
            </w:r>
          </w:p>
        </w:tc>
      </w:tr>
      <w:tr w:rsidR="00FB5757" w:rsidRPr="00FC2539" w14:paraId="0E52BDD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11F455FD" w14:textId="77777777" w:rsidR="00FB5757" w:rsidRPr="00FC2539" w:rsidRDefault="00FB5757" w:rsidP="003A4F87">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659390F7"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692D4D90" w14:textId="24954D3C" w:rsidR="00FB5757" w:rsidRPr="00E76D04" w:rsidRDefault="00FB5757" w:rsidP="003A4F87">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0A05747E" w14:textId="7D87E455" w:rsidR="00FB5757" w:rsidRPr="004411FE" w:rsidRDefault="00FB5757" w:rsidP="003A4F87">
            <w:pPr>
              <w:rPr>
                <w:sz w:val="20"/>
                <w:szCs w:val="20"/>
                <w:lang w:val="sr-Latn-RS"/>
              </w:rPr>
            </w:pPr>
          </w:p>
        </w:tc>
      </w:tr>
      <w:tr w:rsidR="00FB5757" w:rsidRPr="00FC2539" w14:paraId="49DA668C"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1748F609" w14:textId="77777777" w:rsidR="00FB5757" w:rsidRPr="00FC2539" w:rsidRDefault="00FB5757" w:rsidP="003A4F87">
            <w:pPr>
              <w:rPr>
                <w:sz w:val="20"/>
                <w:szCs w:val="20"/>
              </w:rPr>
            </w:pPr>
            <w:r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65137B74" w14:textId="77777777" w:rsidR="00FB5757" w:rsidRPr="00FC2539" w:rsidRDefault="00FB5757" w:rsidP="003A4F87">
            <w:pPr>
              <w:jc w:val="both"/>
            </w:pPr>
            <w:r>
              <w:rPr>
                <w:noProof/>
                <w:sz w:val="20"/>
                <w:szCs w:val="20"/>
                <w:lang w:val="sr-Latn-RS" w:eastAsia="sr-Latn-RS"/>
              </w:rPr>
              <mc:AlternateContent>
                <mc:Choice Requires="wps">
                  <w:drawing>
                    <wp:anchor distT="0" distB="0" distL="114300" distR="114300" simplePos="0" relativeHeight="251694080" behindDoc="0" locked="0" layoutInCell="1" allowOverlap="1" wp14:anchorId="29F3020B" wp14:editId="6AA218A4">
                      <wp:simplePos x="0" y="0"/>
                      <wp:positionH relativeFrom="column">
                        <wp:posOffset>-375285</wp:posOffset>
                      </wp:positionH>
                      <wp:positionV relativeFrom="paragraph">
                        <wp:posOffset>-27940</wp:posOffset>
                      </wp:positionV>
                      <wp:extent cx="381000" cy="247650"/>
                      <wp:effectExtent l="0" t="0" r="19050" b="19050"/>
                      <wp:wrapNone/>
                      <wp:docPr id="16" name="Donut 16"/>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28265" id="Donut 16" o:spid="_x0000_s1026" type="#_x0000_t23" style="position:absolute;margin-left:-29.55pt;margin-top:-2.2pt;width:30pt;height:1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" adj="730" fillcolor="#5b9bd5" strokecolor="windowText" strokeweight="1pt">
                      <v:stroke joinstyle="miter"/>
                    </v:shape>
                  </w:pict>
                </mc:Fallback>
              </mc:AlternateContent>
            </w: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3773F638" w14:textId="77777777" w:rsidR="00FB5757" w:rsidRPr="00E76D04" w:rsidRDefault="00FB5757" w:rsidP="003A4F87">
            <w:pPr>
              <w:rPr>
                <w:sz w:val="20"/>
                <w:szCs w:val="20"/>
                <w:lang w:val="sr-Cyrl-RS"/>
              </w:rPr>
            </w:pPr>
            <w:r>
              <w:rPr>
                <w:sz w:val="20"/>
                <w:szCs w:val="20"/>
                <w:lang w:val="sr-Cyrl-RS"/>
              </w:rPr>
              <w:t>50 радова</w:t>
            </w:r>
          </w:p>
        </w:tc>
        <w:tc>
          <w:tcPr>
            <w:tcW w:w="3467" w:type="dxa"/>
            <w:tcBorders>
              <w:top w:val="single" w:sz="4" w:space="0" w:color="auto"/>
              <w:left w:val="single" w:sz="4" w:space="0" w:color="auto"/>
              <w:bottom w:val="single" w:sz="4" w:space="0" w:color="auto"/>
              <w:right w:val="single" w:sz="4" w:space="0" w:color="auto"/>
            </w:tcBorders>
          </w:tcPr>
          <w:p w14:paraId="76B99D74" w14:textId="13209062" w:rsidR="00FB5757" w:rsidRPr="00736A75" w:rsidRDefault="00FB5757" w:rsidP="003A4F87">
            <w:pPr>
              <w:rPr>
                <w:sz w:val="20"/>
                <w:szCs w:val="20"/>
                <w:lang w:val="sr-Cyrl-RS"/>
              </w:rPr>
            </w:pPr>
            <w:r w:rsidRPr="009C678A">
              <w:rPr>
                <w:rFonts w:eastAsia="Calibri"/>
                <w:sz w:val="20"/>
                <w:szCs w:val="20"/>
              </w:rPr>
              <w:t>Annual Meeting of the Eurpean Society for Paediatric Gastroenterology, Hepatology and Nutrition (ESPGHAN)</w:t>
            </w:r>
            <w:r>
              <w:rPr>
                <w:rFonts w:eastAsia="Calibri"/>
                <w:sz w:val="20"/>
                <w:szCs w:val="20"/>
              </w:rPr>
              <w:t>, 6</w:t>
            </w:r>
            <w:r w:rsidRPr="004411FE">
              <w:rPr>
                <w:rFonts w:eastAsia="Calibri"/>
                <w:sz w:val="20"/>
                <w:szCs w:val="20"/>
                <w:vertAlign w:val="superscript"/>
              </w:rPr>
              <w:t>th</w:t>
            </w:r>
            <w:r>
              <w:rPr>
                <w:rFonts w:eastAsia="Calibri"/>
                <w:sz w:val="20"/>
                <w:szCs w:val="20"/>
              </w:rPr>
              <w:t xml:space="preserve"> </w:t>
            </w:r>
            <w:r w:rsidRPr="009C678A">
              <w:rPr>
                <w:rFonts w:eastAsia="Calibri"/>
                <w:sz w:val="20"/>
                <w:szCs w:val="20"/>
              </w:rPr>
              <w:t>International Symposium on Pediatric Inflammatory Bowel Disease</w:t>
            </w:r>
            <w:r>
              <w:rPr>
                <w:rFonts w:eastAsia="Calibri"/>
                <w:sz w:val="20"/>
                <w:szCs w:val="20"/>
              </w:rPr>
              <w:t xml:space="preserve">, </w:t>
            </w:r>
            <w:r w:rsidRPr="009C678A">
              <w:rPr>
                <w:rFonts w:eastAsia="Calibri"/>
                <w:sz w:val="20"/>
                <w:szCs w:val="20"/>
              </w:rPr>
              <w:t>28</w:t>
            </w:r>
            <w:r w:rsidRPr="009C678A">
              <w:rPr>
                <w:rFonts w:eastAsia="Calibri"/>
                <w:sz w:val="20"/>
                <w:szCs w:val="20"/>
                <w:vertAlign w:val="superscript"/>
              </w:rPr>
              <w:t>th</w:t>
            </w:r>
            <w:r w:rsidRPr="009C678A">
              <w:rPr>
                <w:rFonts w:eastAsia="Calibri"/>
                <w:sz w:val="20"/>
                <w:szCs w:val="20"/>
              </w:rPr>
              <w:t xml:space="preserve"> International Meeting of the Pediatric Colorectal club</w:t>
            </w:r>
          </w:p>
        </w:tc>
      </w:tr>
      <w:tr w:rsidR="00FB5757" w:rsidRPr="00FC2539" w14:paraId="414D3CF0"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A9CE8FE" w14:textId="77777777" w:rsidR="00FB5757" w:rsidRPr="00FC2539" w:rsidRDefault="00FB5757" w:rsidP="003A4F87">
            <w:pPr>
              <w:rPr>
                <w:sz w:val="20"/>
                <w:szCs w:val="20"/>
              </w:rPr>
            </w:pPr>
            <w:r>
              <w:rPr>
                <w:noProof/>
                <w:sz w:val="20"/>
                <w:szCs w:val="20"/>
                <w:lang w:val="sr-Latn-RS" w:eastAsia="sr-Latn-RS"/>
              </w:rPr>
              <mc:AlternateContent>
                <mc:Choice Requires="wps">
                  <w:drawing>
                    <wp:anchor distT="0" distB="0" distL="114300" distR="114300" simplePos="0" relativeHeight="251695104" behindDoc="0" locked="0" layoutInCell="1" allowOverlap="1" wp14:anchorId="679831B4" wp14:editId="54B7B655">
                      <wp:simplePos x="0" y="0"/>
                      <wp:positionH relativeFrom="column">
                        <wp:posOffset>-130175</wp:posOffset>
                      </wp:positionH>
                      <wp:positionV relativeFrom="paragraph">
                        <wp:posOffset>-40005</wp:posOffset>
                      </wp:positionV>
                      <wp:extent cx="381000" cy="247650"/>
                      <wp:effectExtent l="0" t="0" r="19050" b="19050"/>
                      <wp:wrapNone/>
                      <wp:docPr id="17" name="Donut 17"/>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D8841" id="Donut 17" o:spid="_x0000_s1026" type="#_x0000_t23" style="position:absolute;margin-left:-10.25pt;margin-top:-3.15pt;width:30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" adj="730" fillcolor="#5b9bd5" strokecolor="windowText" strokeweight="1pt">
                      <v:stroke joinstyle="miter"/>
                    </v:shape>
                  </w:pict>
                </mc:Fallback>
              </mc:AlternateContent>
            </w:r>
            <w:r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50A333D6" w14:textId="77777777" w:rsidR="00FB5757" w:rsidRPr="00FC2539" w:rsidRDefault="00FB5757" w:rsidP="003A4F87">
            <w:pPr>
              <w:tabs>
                <w:tab w:val="left" w:pos="-2160"/>
              </w:tabs>
              <w:jc w:val="both"/>
              <w:rPr>
                <w:sz w:val="20"/>
                <w:szCs w:val="20"/>
              </w:rPr>
            </w:pPr>
            <w:r w:rsidRPr="00FC2539">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2008713C" w14:textId="77777777" w:rsidR="00FB5757" w:rsidRPr="00FC2539" w:rsidRDefault="00FB5757" w:rsidP="003A4F87">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EECD220" w14:textId="1D83080A" w:rsidR="00FB5757" w:rsidRPr="00925A30" w:rsidRDefault="00736A75" w:rsidP="003A4F87">
            <w:pPr>
              <w:rPr>
                <w:sz w:val="20"/>
                <w:szCs w:val="20"/>
                <w:lang w:val="sr-Cyrl-RS"/>
              </w:rPr>
            </w:pPr>
            <w:r>
              <w:rPr>
                <w:sz w:val="20"/>
                <w:szCs w:val="20"/>
                <w:lang w:val="sr-Cyrl-RS"/>
              </w:rPr>
              <w:t>3</w:t>
            </w:r>
            <w:r w:rsidR="00FB5757">
              <w:rPr>
                <w:sz w:val="20"/>
                <w:szCs w:val="20"/>
                <w:lang w:val="sr-Cyrl-RS"/>
              </w:rPr>
              <w:t xml:space="preserve"> пројекта</w:t>
            </w:r>
          </w:p>
        </w:tc>
        <w:tc>
          <w:tcPr>
            <w:tcW w:w="3467" w:type="dxa"/>
            <w:tcBorders>
              <w:top w:val="single" w:sz="4" w:space="0" w:color="auto"/>
              <w:left w:val="single" w:sz="4" w:space="0" w:color="auto"/>
              <w:bottom w:val="single" w:sz="4" w:space="0" w:color="auto"/>
              <w:right w:val="single" w:sz="4" w:space="0" w:color="auto"/>
            </w:tcBorders>
          </w:tcPr>
          <w:p w14:paraId="6DA80C6D" w14:textId="77777777" w:rsidR="00FB5757" w:rsidRDefault="00736A75" w:rsidP="003A4F87">
            <w:pPr>
              <w:rPr>
                <w:sz w:val="20"/>
                <w:szCs w:val="20"/>
                <w:lang w:val="sr-Cyrl-RS"/>
              </w:rPr>
            </w:pPr>
            <w:r>
              <w:rPr>
                <w:sz w:val="20"/>
                <w:szCs w:val="20"/>
                <w:lang w:val="sr-Cyrl-RS"/>
              </w:rPr>
              <w:t xml:space="preserve">Учесник на пројекту </w:t>
            </w:r>
            <w:r w:rsidR="00397153" w:rsidRPr="00397153">
              <w:rPr>
                <w:sz w:val="20"/>
                <w:szCs w:val="20"/>
                <w:lang w:val="sr-Cyrl-RS"/>
              </w:rPr>
              <w:t>Цитохемијско и морфолошко испитивање патолошке динамике артеријских лезија</w:t>
            </w:r>
          </w:p>
          <w:p w14:paraId="62BF645F" w14:textId="77777777" w:rsidR="00397153" w:rsidRDefault="00397153" w:rsidP="003A4F87">
            <w:pPr>
              <w:rPr>
                <w:sz w:val="20"/>
                <w:szCs w:val="20"/>
                <w:lang w:val="sr-Cyrl-RS"/>
              </w:rPr>
            </w:pPr>
            <w:r>
              <w:rPr>
                <w:sz w:val="20"/>
                <w:szCs w:val="20"/>
                <w:lang w:val="sr-Cyrl-RS"/>
              </w:rPr>
              <w:t>Учесник на пројекту Инфекције интрацелуларним микроорганизмима растућег значаја: трансмисија, однос патоген/домаћин, молекиуларна епидемиологија и клинички значај</w:t>
            </w:r>
          </w:p>
          <w:p w14:paraId="12E13DFA" w14:textId="77777777" w:rsidR="00397153" w:rsidRDefault="00397153" w:rsidP="003A4F87">
            <w:pPr>
              <w:rPr>
                <w:sz w:val="20"/>
                <w:szCs w:val="20"/>
                <w:lang w:val="sr-Cyrl-RS"/>
              </w:rPr>
            </w:pPr>
            <w:r>
              <w:rPr>
                <w:sz w:val="20"/>
                <w:szCs w:val="20"/>
                <w:lang w:val="sr-Cyrl-RS"/>
              </w:rPr>
              <w:t>Сарадник на пројекту Контрола инфекција апикомплексним патогенима: од нових места деловања лека до предикције</w:t>
            </w:r>
          </w:p>
          <w:p w14:paraId="5E4612D4" w14:textId="769993FD" w:rsidR="00397153" w:rsidRPr="00DF2FFF" w:rsidRDefault="00397153" w:rsidP="003A4F87">
            <w:pPr>
              <w:rPr>
                <w:sz w:val="20"/>
                <w:szCs w:val="20"/>
                <w:lang w:val="sr-Cyrl-RS"/>
              </w:rPr>
            </w:pPr>
            <w:r>
              <w:rPr>
                <w:sz w:val="20"/>
                <w:szCs w:val="20"/>
                <w:lang w:val="sr-Cyrl-RS"/>
              </w:rPr>
              <w:t xml:space="preserve">Пројекти Министарства за науку и Министарства за просвету </w:t>
            </w:r>
          </w:p>
        </w:tc>
      </w:tr>
      <w:tr w:rsidR="00FB5757" w:rsidRPr="00FC2539" w14:paraId="26B3A6A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B278892" w14:textId="77777777" w:rsidR="00FB5757" w:rsidRPr="00FC2539" w:rsidRDefault="00FB5757" w:rsidP="003A4F87">
            <w:pPr>
              <w:rPr>
                <w:sz w:val="20"/>
                <w:szCs w:val="20"/>
              </w:rPr>
            </w:pPr>
            <w:r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46AF2A85"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FC2539">
              <w:rPr>
                <w:sz w:val="20"/>
                <w:szCs w:val="20"/>
              </w:rPr>
              <w:t xml:space="preserve"> </w:t>
            </w:r>
            <w:r w:rsidRPr="00FC2539">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48FF1638" w14:textId="77777777" w:rsidR="00FB5757" w:rsidRPr="00FC2539" w:rsidRDefault="00FB5757" w:rsidP="003A4F87">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7D043D61" w14:textId="77777777" w:rsidR="00FB5757" w:rsidRPr="00FC2539" w:rsidRDefault="00FB5757" w:rsidP="003A4F87">
            <w:pPr>
              <w:rPr>
                <w:sz w:val="20"/>
                <w:szCs w:val="20"/>
              </w:rPr>
            </w:pPr>
          </w:p>
        </w:tc>
      </w:tr>
      <w:tr w:rsidR="00FB5757" w:rsidRPr="00FC2539" w14:paraId="4A22F2D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50E1F2D" w14:textId="77777777" w:rsidR="00FB5757" w:rsidRPr="00FC2539" w:rsidRDefault="00FB5757" w:rsidP="003A4F87">
            <w:pPr>
              <w:rPr>
                <w:sz w:val="20"/>
                <w:szCs w:val="20"/>
              </w:rPr>
            </w:pPr>
            <w:r w:rsidRPr="00FC2539">
              <w:rPr>
                <w:sz w:val="20"/>
                <w:szCs w:val="20"/>
              </w:rPr>
              <w:lastRenderedPageBreak/>
              <w:t>16</w:t>
            </w:r>
          </w:p>
        </w:tc>
        <w:tc>
          <w:tcPr>
            <w:tcW w:w="4352" w:type="dxa"/>
            <w:tcBorders>
              <w:top w:val="single" w:sz="4" w:space="0" w:color="auto"/>
              <w:left w:val="single" w:sz="4" w:space="0" w:color="auto"/>
              <w:bottom w:val="single" w:sz="4" w:space="0" w:color="auto"/>
              <w:right w:val="single" w:sz="4" w:space="0" w:color="auto"/>
            </w:tcBorders>
          </w:tcPr>
          <w:p w14:paraId="19CEE382" w14:textId="77777777" w:rsidR="00FB5757" w:rsidRPr="00FC2539" w:rsidRDefault="00FB5757" w:rsidP="003A4F87">
            <w:pPr>
              <w:tabs>
                <w:tab w:val="left" w:pos="-72"/>
              </w:tabs>
              <w:jc w:val="both"/>
              <w:rPr>
                <w:rStyle w:val="Bodytext2Exact5"/>
                <w:rFonts w:ascii="Times New Roman" w:eastAsia="Calibri" w:hAnsi="Times New Roman" w:cs="Times New Roman"/>
                <w:i/>
                <w:sz w:val="20"/>
                <w:szCs w:val="20"/>
              </w:rPr>
            </w:pPr>
            <w:r w:rsidRPr="00FC2539">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FC2539">
              <w:rPr>
                <w:rStyle w:val="Bodytext2Exact5"/>
                <w:rFonts w:ascii="Times New Roman" w:eastAsia="Calibri" w:hAnsi="Times New Roman" w:cs="Times New Roman"/>
                <w:i/>
                <w:sz w:val="20"/>
                <w:szCs w:val="20"/>
              </w:rPr>
              <w:t xml:space="preserve">   (за поновни избор ванр. проф)</w:t>
            </w:r>
          </w:p>
          <w:p w14:paraId="30FAA3C1" w14:textId="77777777" w:rsidR="00FB5757" w:rsidRPr="00FC2539" w:rsidRDefault="00FB5757" w:rsidP="003A4F87">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1A68FF6D" w14:textId="77777777" w:rsidR="00FB5757" w:rsidRPr="00FC2539" w:rsidRDefault="00FB5757" w:rsidP="003A4F87">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91BCA0B" w14:textId="3A73572C" w:rsidR="00FB5757" w:rsidRPr="00FC2539" w:rsidRDefault="00FB5757" w:rsidP="003A4F87">
            <w:pPr>
              <w:rPr>
                <w:sz w:val="20"/>
                <w:szCs w:val="20"/>
              </w:rPr>
            </w:pPr>
          </w:p>
        </w:tc>
      </w:tr>
      <w:tr w:rsidR="00FB5757" w:rsidRPr="00FC2539" w14:paraId="25A183E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9CB230F" w14:textId="77777777" w:rsidR="00FB5757" w:rsidRPr="00FC2539" w:rsidRDefault="00FB5757" w:rsidP="003A4F87">
            <w:pPr>
              <w:rPr>
                <w:sz w:val="20"/>
                <w:szCs w:val="20"/>
              </w:rPr>
            </w:pPr>
            <w:r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410CC114" w14:textId="77777777" w:rsidR="00FB5757" w:rsidRPr="00FC2539" w:rsidRDefault="00FB5757" w:rsidP="003A4F87">
            <w:pPr>
              <w:jc w:val="both"/>
              <w:rPr>
                <w:sz w:val="20"/>
                <w:szCs w:val="20"/>
              </w:rPr>
            </w:pPr>
            <w:r w:rsidRPr="00FC2539">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FC2539">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2157F2CF" w14:textId="77777777" w:rsidR="00FB5757" w:rsidRPr="00FC2539" w:rsidRDefault="00FB5757" w:rsidP="003A4F87">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60AC12C" w14:textId="424AB5B0" w:rsidR="00FB5757" w:rsidRPr="00FC2539" w:rsidRDefault="00FB5757" w:rsidP="003A4F87">
            <w:pPr>
              <w:rPr>
                <w:sz w:val="20"/>
                <w:szCs w:val="20"/>
              </w:rPr>
            </w:pPr>
          </w:p>
        </w:tc>
      </w:tr>
      <w:tr w:rsidR="00FB5757" w:rsidRPr="00FC2539" w14:paraId="1EFBA81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04D5935" w14:textId="77777777" w:rsidR="00FB5757" w:rsidRPr="00FC2539" w:rsidRDefault="00FB5757" w:rsidP="003A4F87">
            <w:pPr>
              <w:rPr>
                <w:sz w:val="20"/>
                <w:szCs w:val="20"/>
              </w:rPr>
            </w:pPr>
            <w:r>
              <w:rPr>
                <w:noProof/>
                <w:sz w:val="20"/>
                <w:szCs w:val="20"/>
                <w:lang w:val="sr-Latn-RS" w:eastAsia="sr-Latn-RS"/>
              </w:rPr>
              <mc:AlternateContent>
                <mc:Choice Requires="wps">
                  <w:drawing>
                    <wp:anchor distT="0" distB="0" distL="114300" distR="114300" simplePos="0" relativeHeight="251696128" behindDoc="0" locked="0" layoutInCell="1" allowOverlap="1" wp14:anchorId="26DAC2F5" wp14:editId="3175EFF2">
                      <wp:simplePos x="0" y="0"/>
                      <wp:positionH relativeFrom="column">
                        <wp:posOffset>-130175</wp:posOffset>
                      </wp:positionH>
                      <wp:positionV relativeFrom="paragraph">
                        <wp:posOffset>994410</wp:posOffset>
                      </wp:positionV>
                      <wp:extent cx="381000" cy="247650"/>
                      <wp:effectExtent l="0" t="0" r="19050" b="19050"/>
                      <wp:wrapNone/>
                      <wp:docPr id="18" name="Donut 18"/>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EE5E2" id="Donut 18" o:spid="_x0000_s1026" type="#_x0000_t23" style="position:absolute;margin-left:-10.25pt;margin-top:78.3pt;width:30pt;height: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" adj="730" fillcolor="#5b9bd5" strokecolor="windowText" strokeweight="1pt">
                      <v:stroke joinstyle="miter"/>
                    </v:shape>
                  </w:pict>
                </mc:Fallback>
              </mc:AlternateContent>
            </w: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72641381" w14:textId="6F757292" w:rsidR="00FB5757" w:rsidRPr="00FC2539" w:rsidRDefault="00FB575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044D201F" w14:textId="77777777" w:rsidR="00FB5757" w:rsidRPr="00FC2539" w:rsidRDefault="00FB5757" w:rsidP="003A4F87">
            <w:pPr>
              <w:jc w:val="both"/>
            </w:pPr>
          </w:p>
        </w:tc>
        <w:tc>
          <w:tcPr>
            <w:tcW w:w="1300" w:type="dxa"/>
            <w:tcBorders>
              <w:top w:val="single" w:sz="4" w:space="0" w:color="auto"/>
              <w:left w:val="single" w:sz="4" w:space="0" w:color="auto"/>
              <w:bottom w:val="single" w:sz="4" w:space="0" w:color="auto"/>
              <w:right w:val="single" w:sz="4" w:space="0" w:color="auto"/>
            </w:tcBorders>
          </w:tcPr>
          <w:p w14:paraId="1DD5FA3D" w14:textId="6FC6D473" w:rsidR="00FB5757" w:rsidRPr="00FC2539" w:rsidRDefault="00FB5757" w:rsidP="003A4F87">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4EDB9BF" w14:textId="6DC94DE7" w:rsidR="00FB5757" w:rsidRPr="00FC2539" w:rsidRDefault="00FB5757" w:rsidP="003A4F87">
            <w:pPr>
              <w:rPr>
                <w:sz w:val="20"/>
                <w:szCs w:val="20"/>
              </w:rPr>
            </w:pPr>
          </w:p>
        </w:tc>
      </w:tr>
      <w:tr w:rsidR="00FB5757" w:rsidRPr="00FC2539" w14:paraId="6B53FA7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76C0359" w14:textId="77777777" w:rsidR="00FB5757" w:rsidRPr="00FC2539" w:rsidRDefault="00FB5757" w:rsidP="003A4F87">
            <w:pPr>
              <w:rPr>
                <w:sz w:val="20"/>
                <w:szCs w:val="20"/>
              </w:rPr>
            </w:pPr>
            <w:r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63A1E5CA" w14:textId="5E4EE0A2" w:rsidR="00FB5757" w:rsidRPr="00FC2539" w:rsidRDefault="00FB5757" w:rsidP="00402204">
            <w:pPr>
              <w:tabs>
                <w:tab w:val="left" w:pos="-2340"/>
              </w:tabs>
            </w:pPr>
            <w:r w:rsidRPr="00FC2539">
              <w:rPr>
                <w:rStyle w:val="Bodytext22"/>
                <w:rFonts w:ascii="Times New Roman" w:hAnsi="Times New Roman" w:cs="Times New Roman"/>
                <w:sz w:val="20"/>
                <w:szCs w:val="20"/>
              </w:rPr>
              <w:t>Цитираност од 10 хетеро цитата.</w:t>
            </w:r>
          </w:p>
        </w:tc>
        <w:tc>
          <w:tcPr>
            <w:tcW w:w="1300" w:type="dxa"/>
            <w:tcBorders>
              <w:top w:val="single" w:sz="4" w:space="0" w:color="auto"/>
              <w:left w:val="single" w:sz="4" w:space="0" w:color="auto"/>
              <w:bottom w:val="single" w:sz="4" w:space="0" w:color="auto"/>
              <w:right w:val="single" w:sz="4" w:space="0" w:color="auto"/>
            </w:tcBorders>
          </w:tcPr>
          <w:p w14:paraId="633300E7" w14:textId="77777777" w:rsidR="00397153" w:rsidRDefault="00FB5757" w:rsidP="003A4F87">
            <w:pPr>
              <w:rPr>
                <w:sz w:val="20"/>
                <w:szCs w:val="20"/>
                <w:lang w:val="sr-Latn-RS"/>
              </w:rPr>
            </w:pPr>
            <w:r>
              <w:rPr>
                <w:sz w:val="20"/>
                <w:szCs w:val="20"/>
              </w:rPr>
              <w:t>278</w:t>
            </w:r>
            <w:r>
              <w:rPr>
                <w:sz w:val="20"/>
                <w:szCs w:val="20"/>
                <w:lang w:val="sr-Cyrl-RS"/>
              </w:rPr>
              <w:t xml:space="preserve"> цитата</w:t>
            </w:r>
          </w:p>
          <w:p w14:paraId="54F96A5F" w14:textId="36B68D7D" w:rsidR="00FB5757" w:rsidRPr="00925A30" w:rsidRDefault="00397153" w:rsidP="003A4F87">
            <w:pPr>
              <w:rPr>
                <w:sz w:val="20"/>
                <w:szCs w:val="20"/>
                <w:lang w:val="sr-Cyrl-RS"/>
              </w:rPr>
            </w:pPr>
            <w:r w:rsidRPr="00397153">
              <w:rPr>
                <w:i/>
                <w:iCs/>
                <w:sz w:val="20"/>
                <w:szCs w:val="20"/>
                <w:lang w:val="sr-Latn-RS"/>
              </w:rPr>
              <w:t>h</w:t>
            </w:r>
            <w:r>
              <w:rPr>
                <w:sz w:val="20"/>
                <w:szCs w:val="20"/>
                <w:lang w:val="sr-Latn-RS"/>
              </w:rPr>
              <w:t xml:space="preserve"> index 13</w:t>
            </w:r>
          </w:p>
        </w:tc>
        <w:tc>
          <w:tcPr>
            <w:tcW w:w="3467" w:type="dxa"/>
            <w:tcBorders>
              <w:top w:val="single" w:sz="4" w:space="0" w:color="auto"/>
              <w:left w:val="single" w:sz="4" w:space="0" w:color="auto"/>
              <w:bottom w:val="single" w:sz="4" w:space="0" w:color="auto"/>
              <w:right w:val="single" w:sz="4" w:space="0" w:color="auto"/>
            </w:tcBorders>
          </w:tcPr>
          <w:p w14:paraId="7F729F3E" w14:textId="0AE84AE6" w:rsidR="00FB5757" w:rsidRPr="00397153" w:rsidRDefault="00397153" w:rsidP="003A4F87">
            <w:pPr>
              <w:rPr>
                <w:sz w:val="20"/>
                <w:szCs w:val="20"/>
                <w:lang w:val="sr-Latn-RS"/>
              </w:rPr>
            </w:pPr>
            <w:r>
              <w:rPr>
                <w:sz w:val="20"/>
                <w:szCs w:val="20"/>
                <w:lang w:val="sr-Latn-RS"/>
              </w:rPr>
              <w:t>Scopus 20.12.2025</w:t>
            </w:r>
          </w:p>
        </w:tc>
      </w:tr>
      <w:tr w:rsidR="00FB5757" w:rsidRPr="00FC2539" w14:paraId="6492162F"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FBCABA2" w14:textId="77777777" w:rsidR="00FB5757" w:rsidRPr="00FC2539" w:rsidRDefault="00FB5757" w:rsidP="003A4F87">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541117D4" w14:textId="36B8B3FF" w:rsidR="00FB5757" w:rsidRPr="00FC2539" w:rsidRDefault="00FB5757" w:rsidP="003A4F87">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2ECBFFC6" w14:textId="77777777" w:rsidR="00FB5757" w:rsidRPr="00FC2539" w:rsidRDefault="00FB5757" w:rsidP="003A4F87">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63202E03" w14:textId="77777777" w:rsidR="00FB5757" w:rsidRPr="00FC2539" w:rsidRDefault="00FB5757" w:rsidP="003A4F87">
            <w:pPr>
              <w:rPr>
                <w:sz w:val="20"/>
                <w:szCs w:val="20"/>
              </w:rPr>
            </w:pPr>
          </w:p>
        </w:tc>
      </w:tr>
      <w:tr w:rsidR="00FB5757" w:rsidRPr="00FC2539" w14:paraId="4D1C9E4C"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369F4E5" w14:textId="77777777" w:rsidR="00FB5757" w:rsidRPr="00FC2539" w:rsidRDefault="00FB5757" w:rsidP="003A4F87">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22E4DDA5" w14:textId="65C0F587" w:rsidR="00FB5757" w:rsidRPr="00FC2539" w:rsidRDefault="00FB5757" w:rsidP="003A4F87">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FC2539">
              <w:rPr>
                <w:sz w:val="20"/>
                <w:szCs w:val="20"/>
              </w:rPr>
              <w:t xml:space="preserve"> </w:t>
            </w:r>
            <w:r w:rsidRPr="00FC2539">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FC2539">
              <w:rPr>
                <w:sz w:val="20"/>
                <w:szCs w:val="20"/>
              </w:rPr>
              <w:t xml:space="preserve"> </w:t>
            </w:r>
            <w:r w:rsidRPr="00FC2539">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FC2539">
              <w:rPr>
                <w:sz w:val="20"/>
                <w:szCs w:val="20"/>
              </w:rPr>
              <w:t xml:space="preserve"> </w:t>
            </w:r>
            <w:r w:rsidRPr="00FC2539">
              <w:rPr>
                <w:rStyle w:val="Bodytext22"/>
                <w:rFonts w:ascii="Times New Roman" w:hAnsi="Times New Roman" w:cs="Times New Roman"/>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4117BE5C" w14:textId="77777777" w:rsidR="00FB5757" w:rsidRPr="00FC2539" w:rsidRDefault="00FB5757" w:rsidP="003A4F87">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46EEAAD6" w14:textId="77777777" w:rsidR="00FB5757" w:rsidRPr="00FC2539" w:rsidRDefault="00FB5757" w:rsidP="003A4F87">
            <w:pPr>
              <w:rPr>
                <w:sz w:val="20"/>
                <w:szCs w:val="20"/>
              </w:rPr>
            </w:pPr>
          </w:p>
        </w:tc>
      </w:tr>
      <w:tr w:rsidR="00FB5757" w:rsidRPr="00FC2539" w14:paraId="6F2AC30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DF1992F" w14:textId="77777777" w:rsidR="00FB5757" w:rsidRPr="00FC2539" w:rsidRDefault="00FB5757" w:rsidP="003A4F87">
            <w:pPr>
              <w:rPr>
                <w:sz w:val="20"/>
                <w:szCs w:val="20"/>
              </w:rPr>
            </w:pPr>
            <w:r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188E762B" w14:textId="2ED87135" w:rsidR="00FB5757" w:rsidRPr="00FC2539" w:rsidRDefault="00FB5757" w:rsidP="003A4F87">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2C581E26" w14:textId="77777777" w:rsidR="00FB5757" w:rsidRPr="00FC2539" w:rsidRDefault="00FB5757" w:rsidP="003A4F87">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4B895911" w14:textId="77777777" w:rsidR="00FB5757" w:rsidRPr="00FC2539" w:rsidRDefault="00FB5757" w:rsidP="003A4F87">
            <w:pPr>
              <w:rPr>
                <w:sz w:val="20"/>
                <w:szCs w:val="20"/>
              </w:rPr>
            </w:pPr>
          </w:p>
        </w:tc>
      </w:tr>
    </w:tbl>
    <w:p w14:paraId="5DDD9964" w14:textId="7C610402" w:rsidR="00FB5757" w:rsidRDefault="00FB5757" w:rsidP="00FB5757">
      <w:pPr>
        <w:tabs>
          <w:tab w:val="left" w:pos="720"/>
        </w:tabs>
        <w:autoSpaceDE w:val="0"/>
        <w:autoSpaceDN w:val="0"/>
        <w:adjustRightInd w:val="0"/>
        <w:jc w:val="both"/>
        <w:rPr>
          <w:b/>
          <w:bCs/>
          <w:sz w:val="20"/>
          <w:szCs w:val="20"/>
        </w:rPr>
      </w:pPr>
    </w:p>
    <w:p w14:paraId="1952683F" w14:textId="7F8EA81C" w:rsidR="00FB5757" w:rsidRPr="00FC2539" w:rsidRDefault="00361252" w:rsidP="00FB5757">
      <w:pPr>
        <w:tabs>
          <w:tab w:val="left" w:pos="720"/>
        </w:tabs>
        <w:autoSpaceDE w:val="0"/>
        <w:autoSpaceDN w:val="0"/>
        <w:adjustRightInd w:val="0"/>
        <w:jc w:val="both"/>
        <w:rPr>
          <w:b/>
          <w:bCs/>
          <w:sz w:val="20"/>
          <w:szCs w:val="20"/>
        </w:rPr>
      </w:pPr>
      <w:r>
        <w:rPr>
          <w:noProof/>
          <w:sz w:val="20"/>
          <w:szCs w:val="20"/>
          <w:lang w:val="sr-Latn-RS" w:eastAsia="sr-Latn-RS"/>
        </w:rPr>
        <mc:AlternateContent>
          <mc:Choice Requires="wps">
            <w:drawing>
              <wp:anchor distT="0" distB="0" distL="114300" distR="114300" simplePos="0" relativeHeight="251767808" behindDoc="0" locked="0" layoutInCell="1" allowOverlap="1" wp14:anchorId="2AE66D83" wp14:editId="33DDDDCA">
                <wp:simplePos x="0" y="0"/>
                <wp:positionH relativeFrom="column">
                  <wp:posOffset>-85725</wp:posOffset>
                </wp:positionH>
                <wp:positionV relativeFrom="paragraph">
                  <wp:posOffset>1508760</wp:posOffset>
                </wp:positionV>
                <wp:extent cx="381000" cy="200025"/>
                <wp:effectExtent l="0" t="0" r="19050" b="28575"/>
                <wp:wrapNone/>
                <wp:docPr id="277342474" name="Donut 8"/>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0D0DF" id="Donut 8" o:spid="_x0000_s1026" type="#_x0000_t23" style="position:absolute;margin-left:-6.75pt;margin-top:118.8pt;width:30pt;height:15.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" adj="589" fillcolor="#5b9bd5" strokecolor="windowText" strokeweight="1pt">
                <v:stroke joinstyle="miter"/>
              </v:shape>
            </w:pict>
          </mc:Fallback>
        </mc:AlternateContent>
      </w:r>
      <w:r w:rsidR="00FB5757"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FB5757" w:rsidRPr="00FC2539" w14:paraId="761B4A69"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09760757" w14:textId="77777777" w:rsidR="00FB5757" w:rsidRPr="00FC2539" w:rsidRDefault="00FB5757" w:rsidP="003A4F87">
            <w:pPr>
              <w:tabs>
                <w:tab w:val="left" w:pos="720"/>
              </w:tabs>
              <w:autoSpaceDE w:val="0"/>
              <w:autoSpaceDN w:val="0"/>
              <w:adjustRightInd w:val="0"/>
              <w:jc w:val="center"/>
              <w:rPr>
                <w:bCs/>
                <w:i/>
                <w:sz w:val="20"/>
                <w:szCs w:val="20"/>
              </w:rPr>
            </w:pPr>
            <w:r w:rsidRPr="00FC2539">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10044EE7" w14:textId="77777777" w:rsidR="00FB5757" w:rsidRPr="00FC2539" w:rsidRDefault="00FB5757" w:rsidP="003A4F87">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1053B389" w14:textId="77777777" w:rsidR="00FB5757" w:rsidRPr="00FC2539" w:rsidRDefault="00FB5757" w:rsidP="003A4F87">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FB5757" w:rsidRPr="00FC2539" w14:paraId="6781589A"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10028E77" w14:textId="6D27C939" w:rsidR="00FB5757" w:rsidRPr="00FC2539" w:rsidRDefault="00402204" w:rsidP="003A4F87">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684864" behindDoc="0" locked="0" layoutInCell="1" allowOverlap="1" wp14:anchorId="1482E092" wp14:editId="57DB5E0D">
                      <wp:simplePos x="0" y="0"/>
                      <wp:positionH relativeFrom="column">
                        <wp:posOffset>1660525</wp:posOffset>
                      </wp:positionH>
                      <wp:positionV relativeFrom="paragraph">
                        <wp:posOffset>95885</wp:posOffset>
                      </wp:positionV>
                      <wp:extent cx="381000" cy="247650"/>
                      <wp:effectExtent l="0" t="0" r="19050" b="19050"/>
                      <wp:wrapNone/>
                      <wp:docPr id="5" name="Donut 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E7B89" id="Donut 5" o:spid="_x0000_s1026" type="#_x0000_t23" style="position:absolute;margin-left:130.75pt;margin-top:7.55pt;width:30pt;height: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" adj="730" fillcolor="#5b9bd5" strokecolor="windowText" strokeweight="1pt">
                      <v:stroke joinstyle="miter"/>
                    </v:shape>
                  </w:pict>
                </mc:Fallback>
              </mc:AlternateContent>
            </w:r>
            <w:r w:rsidR="00397153">
              <w:rPr>
                <w:noProof/>
                <w:sz w:val="20"/>
                <w:lang w:val="sr-Latn-RS" w:eastAsia="sr-Latn-RS"/>
              </w:rPr>
              <mc:AlternateContent>
                <mc:Choice Requires="wps">
                  <w:drawing>
                    <wp:anchor distT="0" distB="0" distL="114300" distR="114300" simplePos="0" relativeHeight="251765760" behindDoc="0" locked="0" layoutInCell="1" allowOverlap="1" wp14:anchorId="7EF69F96" wp14:editId="599CA800">
                      <wp:simplePos x="0" y="0"/>
                      <wp:positionH relativeFrom="column">
                        <wp:posOffset>-187325</wp:posOffset>
                      </wp:positionH>
                      <wp:positionV relativeFrom="paragraph">
                        <wp:posOffset>-85090</wp:posOffset>
                      </wp:positionV>
                      <wp:extent cx="381000" cy="247650"/>
                      <wp:effectExtent l="0" t="0" r="19050" b="19050"/>
                      <wp:wrapNone/>
                      <wp:docPr id="2034594269" name="Donut 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6C5E1" id="Donut 5" o:spid="_x0000_s1026" type="#_x0000_t23" style="position:absolute;margin-left:-14.75pt;margin-top:-6.7pt;width:30pt;height:19.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" adj="730" fillcolor="#5b9bd5" strokecolor="windowText" strokeweight="1pt">
                      <v:stroke joinstyle="miter"/>
                    </v:shape>
                  </w:pict>
                </mc:Fallback>
              </mc:AlternateContent>
            </w:r>
            <w:r w:rsidR="00FB5757" w:rsidRPr="00FC2539">
              <w:rPr>
                <w:rFonts w:ascii="Times New Roman" w:hAnsi="Times New Roman"/>
                <w:sz w:val="20"/>
              </w:rPr>
              <w:t xml:space="preserve">1. </w:t>
            </w:r>
            <w:r w:rsidR="00FB5757" w:rsidRPr="00FC2539">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4D20297F" w14:textId="6442AE5B" w:rsidR="00FB5757" w:rsidRPr="00FC2539" w:rsidRDefault="00FB5757" w:rsidP="003A4F87">
            <w:pPr>
              <w:spacing w:line="276" w:lineRule="auto"/>
              <w:ind w:left="195"/>
              <w:jc w:val="both"/>
              <w:rPr>
                <w:i/>
                <w:sz w:val="20"/>
                <w:szCs w:val="20"/>
              </w:rPr>
            </w:pPr>
            <w:r w:rsidRPr="00FC2539">
              <w:rPr>
                <w:i/>
                <w:sz w:val="20"/>
                <w:szCs w:val="20"/>
              </w:rPr>
              <w:t xml:space="preserve">Дефинише сваки факултет у оквиру групације </w:t>
            </w:r>
          </w:p>
          <w:p w14:paraId="65E4C4CD" w14:textId="77777777" w:rsidR="00FB5757" w:rsidRPr="00FC2539" w:rsidRDefault="00FB5757" w:rsidP="003A4F87">
            <w:pPr>
              <w:jc w:val="both"/>
              <w:rPr>
                <w:sz w:val="20"/>
                <w:szCs w:val="20"/>
                <w:lang w:val="sr-Cyrl-CS"/>
              </w:rPr>
            </w:pPr>
            <w:r>
              <w:rPr>
                <w:noProof/>
                <w:sz w:val="20"/>
                <w:szCs w:val="20"/>
                <w:lang w:val="sr-Latn-RS" w:eastAsia="sr-Latn-RS"/>
              </w:rPr>
              <mc:AlternateContent>
                <mc:Choice Requires="wps">
                  <w:drawing>
                    <wp:anchor distT="0" distB="0" distL="114300" distR="114300" simplePos="0" relativeHeight="251685888" behindDoc="0" locked="0" layoutInCell="1" allowOverlap="1" wp14:anchorId="75F7B906" wp14:editId="3B820BA6">
                      <wp:simplePos x="0" y="0"/>
                      <wp:positionH relativeFrom="column">
                        <wp:posOffset>-122555</wp:posOffset>
                      </wp:positionH>
                      <wp:positionV relativeFrom="paragraph">
                        <wp:posOffset>258445</wp:posOffset>
                      </wp:positionV>
                      <wp:extent cx="381000" cy="247650"/>
                      <wp:effectExtent l="0" t="0" r="19050" b="19050"/>
                      <wp:wrapNone/>
                      <wp:docPr id="6" name="Donut 6"/>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70E8C" id="Donut 6" o:spid="_x0000_s1026" type="#_x0000_t23" style="position:absolute;margin-left:-9.65pt;margin-top:20.35pt;width:30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" adj="730" fillcolor="#5b9bd5" strokecolor="windowText" strokeweight="1pt">
                      <v:stroke joinstyle="miter"/>
                    </v:shape>
                  </w:pict>
                </mc:Fallback>
              </mc:AlternateContent>
            </w:r>
            <w:r w:rsidRPr="00FC2539">
              <w:rPr>
                <w:sz w:val="20"/>
                <w:szCs w:val="20"/>
                <w:lang w:val="sr-Cyrl-CS"/>
              </w:rPr>
              <w:t xml:space="preserve"> 1.</w:t>
            </w:r>
            <w:r>
              <w:rPr>
                <w:noProof/>
                <w:sz w:val="20"/>
                <w:szCs w:val="20"/>
              </w:rPr>
              <w:t xml:space="preserve"> </w:t>
            </w:r>
            <w:r w:rsidRPr="00FC2539">
              <w:rPr>
                <w:sz w:val="20"/>
                <w:szCs w:val="20"/>
                <w:lang w:val="sr-Cyrl-CS"/>
              </w:rPr>
              <w:t xml:space="preserve"> Ангажованост у спровођењу сложених дијагностичких, терапијских и    превентивних процедура.</w:t>
            </w:r>
          </w:p>
          <w:p w14:paraId="145EDA3F" w14:textId="77777777" w:rsidR="00FB5757" w:rsidRPr="00FC2539" w:rsidRDefault="00FB5757" w:rsidP="003A4F87">
            <w:pPr>
              <w:spacing w:line="276" w:lineRule="auto"/>
              <w:jc w:val="both"/>
              <w:rPr>
                <w:sz w:val="20"/>
                <w:szCs w:val="20"/>
              </w:rPr>
            </w:pPr>
            <w:r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FC2539">
              <w:rPr>
                <w:sz w:val="20"/>
                <w:szCs w:val="20"/>
              </w:rPr>
              <w:t>.</w:t>
            </w:r>
          </w:p>
          <w:p w14:paraId="15E75A56" w14:textId="77777777" w:rsidR="00FB5757" w:rsidRPr="00FC2539" w:rsidRDefault="00FB5757" w:rsidP="003A4F87">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FB5757" w:rsidRPr="00FC2539" w14:paraId="4F596B4E"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6830F119" w14:textId="0EFE0B84" w:rsidR="00FB5757" w:rsidRPr="00FC2539" w:rsidRDefault="00FB5757" w:rsidP="003A4F87">
            <w:pPr>
              <w:pStyle w:val="Header"/>
              <w:tabs>
                <w:tab w:val="left" w:pos="0"/>
              </w:tabs>
              <w:jc w:val="left"/>
              <w:rPr>
                <w:rFonts w:ascii="Times New Roman" w:hAnsi="Times New Roman"/>
                <w:snapToGrid w:val="0"/>
                <w:sz w:val="20"/>
              </w:rPr>
            </w:pPr>
            <w:r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389E2E2A" w14:textId="349DEB39" w:rsidR="00FB5757" w:rsidRPr="00FC2539" w:rsidRDefault="00FB5757" w:rsidP="003A4F87">
            <w:pPr>
              <w:spacing w:line="276" w:lineRule="auto"/>
              <w:jc w:val="both"/>
              <w:rPr>
                <w:sz w:val="20"/>
                <w:szCs w:val="20"/>
                <w:lang w:eastAsia="sr-Latn-CS"/>
              </w:rPr>
            </w:pPr>
            <w:r w:rsidRPr="00FC2539">
              <w:rPr>
                <w:sz w:val="20"/>
                <w:szCs w:val="20"/>
                <w:lang w:eastAsia="sr-Latn-CS"/>
              </w:rPr>
              <w:t>1. З</w:t>
            </w:r>
            <w:r w:rsidRPr="00FC2539">
              <w:rPr>
                <w:sz w:val="20"/>
                <w:szCs w:val="20"/>
                <w:lang w:val="sr-Latn-CS" w:eastAsia="sr-Latn-CS"/>
              </w:rPr>
              <w:t xml:space="preserve">начајно струковно, национално или међународно признање за научну </w:t>
            </w:r>
            <w:r w:rsidRPr="00FC2539">
              <w:rPr>
                <w:sz w:val="20"/>
                <w:szCs w:val="20"/>
                <w:lang w:eastAsia="sr-Latn-CS"/>
              </w:rPr>
              <w:t xml:space="preserve">или стручну </w:t>
            </w:r>
            <w:r w:rsidRPr="00FC2539">
              <w:rPr>
                <w:sz w:val="20"/>
                <w:szCs w:val="20"/>
                <w:lang w:val="sr-Latn-CS" w:eastAsia="sr-Latn-CS"/>
              </w:rPr>
              <w:t>делатност</w:t>
            </w:r>
            <w:r w:rsidRPr="00FC2539">
              <w:rPr>
                <w:sz w:val="20"/>
                <w:szCs w:val="20"/>
                <w:lang w:eastAsia="sr-Latn-CS"/>
              </w:rPr>
              <w:t>.</w:t>
            </w:r>
            <w:r w:rsidRPr="00FC2539">
              <w:rPr>
                <w:sz w:val="20"/>
                <w:szCs w:val="20"/>
                <w:lang w:val="sr-Latn-CS" w:eastAsia="sr-Latn-CS"/>
              </w:rPr>
              <w:t xml:space="preserve"> </w:t>
            </w:r>
          </w:p>
          <w:p w14:paraId="275DD22F" w14:textId="77777777" w:rsidR="00FB5757" w:rsidRPr="00FC2539" w:rsidRDefault="00FB5757" w:rsidP="003A4F87">
            <w:pPr>
              <w:spacing w:line="276" w:lineRule="auto"/>
              <w:jc w:val="both"/>
              <w:rPr>
                <w:sz w:val="20"/>
                <w:szCs w:val="20"/>
                <w:lang w:eastAsia="sr-Latn-CS"/>
              </w:rPr>
            </w:pPr>
            <w:r w:rsidRPr="00FC2539">
              <w:rPr>
                <w:sz w:val="20"/>
                <w:szCs w:val="20"/>
                <w:lang w:eastAsia="sr-Latn-CS"/>
              </w:rPr>
              <w:t>2.</w:t>
            </w:r>
            <w:r>
              <w:rPr>
                <w:noProof/>
                <w:sz w:val="20"/>
                <w:szCs w:val="20"/>
              </w:rPr>
              <w:t xml:space="preserve"> </w:t>
            </w:r>
            <w:r w:rsidRPr="00FC2539">
              <w:rPr>
                <w:sz w:val="20"/>
                <w:szCs w:val="20"/>
                <w:lang w:eastAsia="sr-Latn-CS"/>
              </w:rPr>
              <w:t xml:space="preserve"> Чланство у стручним </w:t>
            </w:r>
            <w:r w:rsidRPr="00FC2539">
              <w:rPr>
                <w:sz w:val="20"/>
                <w:szCs w:val="20"/>
              </w:rPr>
              <w:t>или</w:t>
            </w:r>
            <w:r w:rsidRPr="00FC2539">
              <w:rPr>
                <w:sz w:val="20"/>
                <w:szCs w:val="20"/>
                <w:lang w:eastAsia="sr-Latn-CS"/>
              </w:rPr>
              <w:t xml:space="preserve"> научним асоцијацијама у које се члан бира или које имају ограничен број чланова.</w:t>
            </w:r>
          </w:p>
          <w:p w14:paraId="55550F25" w14:textId="77777777" w:rsidR="00FB5757" w:rsidRPr="00FC2539" w:rsidRDefault="00FB5757" w:rsidP="003A4F87">
            <w:pPr>
              <w:spacing w:line="276" w:lineRule="auto"/>
              <w:jc w:val="both"/>
              <w:rPr>
                <w:sz w:val="20"/>
                <w:szCs w:val="20"/>
                <w:lang w:eastAsia="sr-Latn-CS"/>
              </w:rPr>
            </w:pPr>
            <w:r w:rsidRPr="00FC2539">
              <w:rPr>
                <w:sz w:val="20"/>
                <w:szCs w:val="20"/>
                <w:lang w:eastAsia="sr-Latn-CS"/>
              </w:rPr>
              <w:t xml:space="preserve">3. Чланство у страним </w:t>
            </w:r>
            <w:r w:rsidRPr="00FC2539">
              <w:rPr>
                <w:sz w:val="20"/>
                <w:szCs w:val="20"/>
              </w:rPr>
              <w:t>или</w:t>
            </w:r>
            <w:r w:rsidRPr="00FC2539">
              <w:rPr>
                <w:sz w:val="20"/>
                <w:szCs w:val="20"/>
                <w:lang w:eastAsia="sr-Latn-CS"/>
              </w:rPr>
              <w:t xml:space="preserve"> домаћим академијама наука.</w:t>
            </w:r>
          </w:p>
          <w:p w14:paraId="3B32CF84" w14:textId="77777777" w:rsidR="00FB5757" w:rsidRPr="00FC2539" w:rsidRDefault="00FB5757" w:rsidP="003A4F87">
            <w:pPr>
              <w:spacing w:line="276" w:lineRule="auto"/>
              <w:jc w:val="both"/>
              <w:rPr>
                <w:sz w:val="20"/>
                <w:szCs w:val="20"/>
                <w:lang w:eastAsia="sr-Latn-CS"/>
              </w:rPr>
            </w:pPr>
            <w:r w:rsidRPr="00FC2539">
              <w:rPr>
                <w:sz w:val="20"/>
                <w:szCs w:val="20"/>
                <w:lang w:eastAsia="sr-Latn-CS"/>
              </w:rPr>
              <w:t xml:space="preserve">4. Уређивање часописа </w:t>
            </w:r>
            <w:r w:rsidRPr="00FC2539">
              <w:rPr>
                <w:sz w:val="20"/>
                <w:szCs w:val="20"/>
              </w:rPr>
              <w:t>или</w:t>
            </w:r>
            <w:r w:rsidRPr="00FC2539">
              <w:rPr>
                <w:sz w:val="20"/>
                <w:szCs w:val="20"/>
                <w:lang w:eastAsia="sr-Latn-CS"/>
              </w:rPr>
              <w:t xml:space="preserve"> монографија признатих од стране ресорног министарства за науку.</w:t>
            </w:r>
          </w:p>
          <w:p w14:paraId="274FC2F6" w14:textId="11E749C2" w:rsidR="00FB5757" w:rsidRPr="00FC2539" w:rsidRDefault="00FB5757" w:rsidP="003A4F87">
            <w:pPr>
              <w:spacing w:line="276" w:lineRule="auto"/>
              <w:jc w:val="both"/>
              <w:rPr>
                <w:sz w:val="20"/>
                <w:szCs w:val="20"/>
                <w:lang w:eastAsia="sr-Latn-CS"/>
              </w:rPr>
            </w:pPr>
            <w:r>
              <w:rPr>
                <w:noProof/>
                <w:sz w:val="20"/>
                <w:szCs w:val="20"/>
                <w:lang w:val="sr-Latn-RS" w:eastAsia="sr-Latn-RS"/>
              </w:rPr>
              <mc:AlternateContent>
                <mc:Choice Requires="wps">
                  <w:drawing>
                    <wp:anchor distT="0" distB="0" distL="114300" distR="114300" simplePos="0" relativeHeight="251687936" behindDoc="0" locked="0" layoutInCell="1" allowOverlap="1" wp14:anchorId="088EF3D4" wp14:editId="6F2CBC7E">
                      <wp:simplePos x="0" y="0"/>
                      <wp:positionH relativeFrom="column">
                        <wp:posOffset>-121285</wp:posOffset>
                      </wp:positionH>
                      <wp:positionV relativeFrom="paragraph">
                        <wp:posOffset>330835</wp:posOffset>
                      </wp:positionV>
                      <wp:extent cx="381000" cy="200025"/>
                      <wp:effectExtent l="0" t="0" r="19050" b="28575"/>
                      <wp:wrapNone/>
                      <wp:docPr id="8" name="Donut 8"/>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8C2D0" id="Donut 8" o:spid="_x0000_s1026" type="#_x0000_t23" style="position:absolute;margin-left:-9.55pt;margin-top:26.05pt;width:30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" adj="589" fillcolor="#5b9bd5" strokecolor="windowText" strokeweight="1pt">
                      <v:stroke joinstyle="miter"/>
                    </v:shape>
                  </w:pict>
                </mc:Fallback>
              </mc:AlternateContent>
            </w:r>
            <w:r w:rsidRPr="00FC2539">
              <w:rPr>
                <w:sz w:val="20"/>
                <w:szCs w:val="20"/>
                <w:lang w:eastAsia="sr-Latn-CS"/>
              </w:rPr>
              <w:t xml:space="preserve">5. Председавање националним </w:t>
            </w:r>
            <w:r w:rsidRPr="00FC2539">
              <w:rPr>
                <w:sz w:val="20"/>
                <w:szCs w:val="20"/>
              </w:rPr>
              <w:t>или</w:t>
            </w:r>
            <w:r w:rsidRPr="00FC2539">
              <w:rPr>
                <w:sz w:val="20"/>
                <w:szCs w:val="20"/>
                <w:lang w:eastAsia="sr-Latn-CS"/>
              </w:rPr>
              <w:t xml:space="preserve"> међународним струковним или научним асоцијацијама.</w:t>
            </w:r>
          </w:p>
          <w:p w14:paraId="39F72033" w14:textId="77777777" w:rsidR="00FB5757" w:rsidRPr="00FC2539" w:rsidRDefault="00FB5757" w:rsidP="003A4F87">
            <w:pPr>
              <w:spacing w:line="276" w:lineRule="auto"/>
              <w:jc w:val="both"/>
              <w:rPr>
                <w:sz w:val="20"/>
                <w:szCs w:val="20"/>
                <w:lang w:eastAsia="sr-Latn-CS"/>
              </w:rPr>
            </w:pPr>
            <w:r w:rsidRPr="00FC2539">
              <w:rPr>
                <w:sz w:val="20"/>
                <w:szCs w:val="20"/>
                <w:lang w:eastAsia="sr-Latn-CS"/>
              </w:rPr>
              <w:t xml:space="preserve">6.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 научним</w:t>
            </w:r>
            <w:r w:rsidRPr="00FC2539">
              <w:rPr>
                <w:sz w:val="20"/>
                <w:szCs w:val="20"/>
                <w:lang w:val="sr-Latn-RS" w:eastAsia="sr-Latn-CS"/>
              </w:rPr>
              <w:t xml:space="preserve"> </w:t>
            </w:r>
            <w:r w:rsidRPr="00FC2539">
              <w:rPr>
                <w:sz w:val="20"/>
                <w:szCs w:val="20"/>
              </w:rPr>
              <w:t>или</w:t>
            </w:r>
            <w:r w:rsidRPr="00FC2539">
              <w:rPr>
                <w:sz w:val="20"/>
                <w:szCs w:val="20"/>
                <w:lang w:val="sr-Latn-CS" w:eastAsia="sr-Latn-CS"/>
              </w:rPr>
              <w:t xml:space="preserve"> стручним организацијама</w:t>
            </w:r>
            <w:r w:rsidRPr="00FC2539">
              <w:rPr>
                <w:sz w:val="20"/>
                <w:szCs w:val="20"/>
                <w:lang w:eastAsia="sr-Latn-CS"/>
              </w:rPr>
              <w:t>.</w:t>
            </w:r>
          </w:p>
          <w:p w14:paraId="589B0D48" w14:textId="77777777" w:rsidR="00FB5757" w:rsidRPr="00FC2539" w:rsidRDefault="00FB5757" w:rsidP="003A4F87">
            <w:pPr>
              <w:tabs>
                <w:tab w:val="left" w:pos="720"/>
              </w:tabs>
              <w:autoSpaceDE w:val="0"/>
              <w:autoSpaceDN w:val="0"/>
              <w:adjustRightInd w:val="0"/>
              <w:jc w:val="both"/>
              <w:rPr>
                <w:sz w:val="20"/>
                <w:szCs w:val="20"/>
              </w:rPr>
            </w:pPr>
            <w:r w:rsidRPr="00FC2539">
              <w:rPr>
                <w:sz w:val="20"/>
                <w:szCs w:val="20"/>
                <w:lang w:eastAsia="sr-Latn-CS"/>
              </w:rPr>
              <w:lastRenderedPageBreak/>
              <w:t xml:space="preserve">7.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FB5757" w:rsidRPr="00FC2539" w14:paraId="2EEB5C89"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34767B9C" w14:textId="7AD80425" w:rsidR="00FB5757" w:rsidRPr="00FC2539" w:rsidRDefault="00397153" w:rsidP="003A4F87">
            <w:pPr>
              <w:tabs>
                <w:tab w:val="left" w:pos="720"/>
              </w:tabs>
              <w:autoSpaceDE w:val="0"/>
              <w:autoSpaceDN w:val="0"/>
              <w:adjustRightInd w:val="0"/>
              <w:rPr>
                <w:sz w:val="20"/>
                <w:szCs w:val="20"/>
              </w:rPr>
            </w:pPr>
            <w:r>
              <w:rPr>
                <w:noProof/>
                <w:sz w:val="20"/>
                <w:szCs w:val="20"/>
                <w:lang w:val="sr-Latn-RS" w:eastAsia="sr-Latn-RS"/>
              </w:rPr>
              <w:lastRenderedPageBreak/>
              <mc:AlternateContent>
                <mc:Choice Requires="wps">
                  <w:drawing>
                    <wp:anchor distT="0" distB="0" distL="114300" distR="114300" simplePos="0" relativeHeight="251769856" behindDoc="0" locked="0" layoutInCell="1" allowOverlap="1" wp14:anchorId="07ADBE0C" wp14:editId="6467423E">
                      <wp:simplePos x="0" y="0"/>
                      <wp:positionH relativeFrom="column">
                        <wp:posOffset>-205105</wp:posOffset>
                      </wp:positionH>
                      <wp:positionV relativeFrom="paragraph">
                        <wp:posOffset>-10795</wp:posOffset>
                      </wp:positionV>
                      <wp:extent cx="381000" cy="200025"/>
                      <wp:effectExtent l="0" t="0" r="19050" b="28575"/>
                      <wp:wrapNone/>
                      <wp:docPr id="850613595" name="Donut 8"/>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A0419" id="Donut 8" o:spid="_x0000_s1026" type="#_x0000_t23" style="position:absolute;margin-left:-16.15pt;margin-top:-.85pt;width:30pt;height:15.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" adj="589" fillcolor="#5b9bd5" strokecolor="windowText" strokeweight="1pt">
                      <v:stroke joinstyle="miter"/>
                    </v:shape>
                  </w:pict>
                </mc:Fallback>
              </mc:AlternateContent>
            </w:r>
            <w:r w:rsidR="00FB5757" w:rsidRPr="00FC2539">
              <w:rPr>
                <w:sz w:val="20"/>
                <w:szCs w:val="20"/>
              </w:rPr>
              <w:t>3. Сарадња са другим високошколским, научноистраживачким установама, односно установама културе или уметности у земљи и</w:t>
            </w:r>
          </w:p>
          <w:p w14:paraId="4070D535" w14:textId="77777777" w:rsidR="00FB5757" w:rsidRPr="00FC2539" w:rsidRDefault="00FB5757" w:rsidP="003A4F87">
            <w:pPr>
              <w:pStyle w:val="Header"/>
              <w:tabs>
                <w:tab w:val="left" w:pos="0"/>
              </w:tabs>
              <w:jc w:val="left"/>
              <w:rPr>
                <w:rFonts w:ascii="Times New Roman" w:hAnsi="Times New Roman"/>
                <w:snapToGrid w:val="0"/>
                <w:sz w:val="20"/>
              </w:rPr>
            </w:pP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43B01B4F" w14:textId="77777777" w:rsidR="00FB5757" w:rsidRPr="00FC2539" w:rsidRDefault="00FB5757" w:rsidP="003A4F87">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14:paraId="5614835C" w14:textId="77777777" w:rsidR="00FB5757" w:rsidRPr="00FC2539" w:rsidRDefault="00FB5757" w:rsidP="003A4F87">
            <w:pPr>
              <w:ind w:left="195"/>
              <w:jc w:val="both"/>
              <w:rPr>
                <w:sz w:val="20"/>
                <w:szCs w:val="20"/>
                <w:lang w:eastAsia="sr-Latn-CS"/>
              </w:rPr>
            </w:pPr>
            <w:r w:rsidRPr="00FC2539">
              <w:rPr>
                <w:b/>
                <w:sz w:val="20"/>
                <w:szCs w:val="20"/>
                <w:lang w:eastAsia="sr-Latn-CS"/>
              </w:rPr>
              <w:t>- за избор у звање доцента</w:t>
            </w:r>
            <w:r w:rsidRPr="00FC2539">
              <w:rPr>
                <w:sz w:val="20"/>
                <w:szCs w:val="20"/>
                <w:lang w:eastAsia="sr-Latn-CS"/>
              </w:rPr>
              <w:t xml:space="preserve">: </w:t>
            </w:r>
          </w:p>
          <w:p w14:paraId="6C003C35" w14:textId="77777777" w:rsidR="00FB5757" w:rsidRPr="00FC2539" w:rsidRDefault="00FB5757" w:rsidP="003A4F87">
            <w:pPr>
              <w:jc w:val="both"/>
              <w:rPr>
                <w:sz w:val="20"/>
                <w:szCs w:val="20"/>
                <w:lang w:eastAsia="sr-Latn-CS"/>
              </w:rPr>
            </w:pPr>
            <w:r>
              <w:rPr>
                <w:noProof/>
                <w:sz w:val="20"/>
                <w:szCs w:val="20"/>
                <w:lang w:val="sr-Latn-RS" w:eastAsia="sr-Latn-RS"/>
              </w:rPr>
              <mc:AlternateContent>
                <mc:Choice Requires="wps">
                  <w:drawing>
                    <wp:anchor distT="0" distB="0" distL="114300" distR="114300" simplePos="0" relativeHeight="251688960" behindDoc="0" locked="0" layoutInCell="1" allowOverlap="1" wp14:anchorId="22481B9F" wp14:editId="43586154">
                      <wp:simplePos x="0" y="0"/>
                      <wp:positionH relativeFrom="column">
                        <wp:posOffset>-170180</wp:posOffset>
                      </wp:positionH>
                      <wp:positionV relativeFrom="paragraph">
                        <wp:posOffset>9525</wp:posOffset>
                      </wp:positionV>
                      <wp:extent cx="381000" cy="200025"/>
                      <wp:effectExtent l="0" t="0" r="19050" b="28575"/>
                      <wp:wrapNone/>
                      <wp:docPr id="10" name="Donut 10"/>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3584A" id="Donut 10" o:spid="_x0000_s1026" type="#_x0000_t23" style="position:absolute;margin-left:-13.4pt;margin-top:.75pt;width:30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" adj="589" fillcolor="#5b9bd5" strokecolor="windowText" strokeweight="1pt">
                      <v:stroke joinstyle="miter"/>
                    </v:shape>
                  </w:pict>
                </mc:Fallback>
              </mc:AlternateContent>
            </w:r>
            <w:r w:rsidRPr="00FC2539">
              <w:rPr>
                <w:sz w:val="20"/>
                <w:szCs w:val="20"/>
                <w:lang w:eastAsia="sr-Latn-CS"/>
              </w:rPr>
              <w:t>1.</w:t>
            </w:r>
            <w:r>
              <w:rPr>
                <w:noProof/>
                <w:sz w:val="20"/>
                <w:szCs w:val="20"/>
              </w:rPr>
              <w:t xml:space="preserve"> </w:t>
            </w:r>
            <w:r w:rsidRPr="00FC2539">
              <w:rPr>
                <w:sz w:val="20"/>
                <w:szCs w:val="20"/>
                <w:lang w:eastAsia="sr-Latn-CS"/>
              </w:rPr>
              <w:t xml:space="preserve"> Учествовање на међународним курсевима или школама за ужу научну област за коју се бира. </w:t>
            </w:r>
          </w:p>
          <w:p w14:paraId="6012AAA6" w14:textId="77777777" w:rsidR="00FB5757" w:rsidRPr="00FC2539" w:rsidRDefault="00FB5757" w:rsidP="003A4F87">
            <w:pPr>
              <w:jc w:val="both"/>
              <w:rPr>
                <w:sz w:val="20"/>
                <w:szCs w:val="20"/>
                <w:lang w:eastAsia="sr-Latn-CS"/>
              </w:rPr>
            </w:pPr>
            <w:r w:rsidRPr="00FC2539">
              <w:rPr>
                <w:sz w:val="20"/>
                <w:szCs w:val="20"/>
                <w:lang w:eastAsia="sr-Latn-CS"/>
              </w:rPr>
              <w:t xml:space="preserve">2. Постдокторско усавршавање у иностранству. </w:t>
            </w:r>
          </w:p>
          <w:p w14:paraId="472983A3" w14:textId="77777777" w:rsidR="00FB5757" w:rsidRPr="00FC2539" w:rsidRDefault="00FB5757" w:rsidP="003A4F87">
            <w:pPr>
              <w:jc w:val="both"/>
              <w:rPr>
                <w:rStyle w:val="Bodytext22"/>
                <w:rFonts w:ascii="Times New Roman" w:hAnsi="Times New Roman" w:cs="Times New Roman"/>
                <w:sz w:val="20"/>
                <w:szCs w:val="20"/>
              </w:rPr>
            </w:pPr>
            <w:r>
              <w:rPr>
                <w:noProof/>
                <w:sz w:val="20"/>
                <w:szCs w:val="20"/>
                <w:lang w:val="sr-Latn-RS" w:eastAsia="sr-Latn-RS"/>
              </w:rPr>
              <mc:AlternateContent>
                <mc:Choice Requires="wps">
                  <w:drawing>
                    <wp:anchor distT="0" distB="0" distL="114300" distR="114300" simplePos="0" relativeHeight="251689984" behindDoc="0" locked="0" layoutInCell="1" allowOverlap="1" wp14:anchorId="309AA0B1" wp14:editId="37138396">
                      <wp:simplePos x="0" y="0"/>
                      <wp:positionH relativeFrom="column">
                        <wp:posOffset>-122555</wp:posOffset>
                      </wp:positionH>
                      <wp:positionV relativeFrom="paragraph">
                        <wp:posOffset>-6985</wp:posOffset>
                      </wp:positionV>
                      <wp:extent cx="381000" cy="200025"/>
                      <wp:effectExtent l="0" t="0" r="19050" b="28575"/>
                      <wp:wrapNone/>
                      <wp:docPr id="12" name="Donut 12"/>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E61EF" id="Donut 12" o:spid="_x0000_s1026" type="#_x0000_t23" style="position:absolute;margin-left:-9.65pt;margin-top:-.55pt;width:30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" adj="589" fillcolor="#5b9bd5" strokecolor="windowText" strokeweight="1pt">
                      <v:stroke joinstyle="miter"/>
                    </v:shape>
                  </w:pict>
                </mc:Fallback>
              </mc:AlternateContent>
            </w:r>
            <w:r>
              <w:rPr>
                <w:noProof/>
                <w:sz w:val="20"/>
                <w:szCs w:val="20"/>
                <w:lang w:val="sr-Latn-RS" w:eastAsia="sr-Latn-RS"/>
              </w:rPr>
              <mc:AlternateContent>
                <mc:Choice Requires="wps">
                  <w:drawing>
                    <wp:anchor distT="0" distB="0" distL="114300" distR="114300" simplePos="0" relativeHeight="251691008" behindDoc="0" locked="0" layoutInCell="1" allowOverlap="1" wp14:anchorId="02ABF0CE" wp14:editId="1941C41D">
                      <wp:simplePos x="0" y="0"/>
                      <wp:positionH relativeFrom="column">
                        <wp:posOffset>-122555</wp:posOffset>
                      </wp:positionH>
                      <wp:positionV relativeFrom="paragraph">
                        <wp:posOffset>266700</wp:posOffset>
                      </wp:positionV>
                      <wp:extent cx="381000" cy="200025"/>
                      <wp:effectExtent l="0" t="0" r="19050" b="28575"/>
                      <wp:wrapNone/>
                      <wp:docPr id="13" name="Donut 13"/>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AA27A" id="Donut 13" o:spid="_x0000_s1026" type="#_x0000_t23" style="position:absolute;margin-left:-9.65pt;margin-top:21pt;width:30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" adj="589" fillcolor="#5b9bd5" strokecolor="windowText" strokeweight="1pt">
                      <v:stroke joinstyle="miter"/>
                    </v:shape>
                  </w:pict>
                </mc:Fallback>
              </mc:AlternateContent>
            </w:r>
            <w:r w:rsidRPr="00FC2539">
              <w:rPr>
                <w:sz w:val="20"/>
                <w:szCs w:val="20"/>
                <w:lang w:eastAsia="sr-Latn-CS"/>
              </w:rPr>
              <w:t xml:space="preserve">3. Студијски боравци у </w:t>
            </w:r>
            <w:r w:rsidRPr="00FC2539">
              <w:rPr>
                <w:rStyle w:val="Bodytext22"/>
                <w:rFonts w:ascii="Times New Roman" w:hAnsi="Times New Roman" w:cs="Times New Roman"/>
                <w:sz w:val="20"/>
                <w:szCs w:val="20"/>
              </w:rPr>
              <w:t xml:space="preserve">научноистраживачким институцијама у земљи или иностранству. </w:t>
            </w:r>
          </w:p>
          <w:p w14:paraId="1EABDC2F" w14:textId="77777777" w:rsidR="00FB5757" w:rsidRPr="00FC2539"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r w:rsidRPr="00FC2539">
              <w:rPr>
                <w:sz w:val="20"/>
                <w:szCs w:val="20"/>
                <w:lang w:eastAsia="sr-Latn-CS"/>
              </w:rPr>
              <w:t xml:space="preserve">Предавања по позиву или пленарна предавања на акредитованим скуповима у </w:t>
            </w:r>
            <w:r w:rsidRPr="00FC2539">
              <w:rPr>
                <w:rStyle w:val="Bodytext22"/>
                <w:rFonts w:ascii="Times New Roman" w:hAnsi="Times New Roman" w:cs="Times New Roman"/>
                <w:sz w:val="20"/>
                <w:szCs w:val="20"/>
              </w:rPr>
              <w:t xml:space="preserve">земљи. </w:t>
            </w:r>
          </w:p>
          <w:p w14:paraId="422AB3FE" w14:textId="77777777" w:rsidR="00FB5757" w:rsidRPr="00FC2539" w:rsidRDefault="00FB5757" w:rsidP="003A4F87">
            <w:pPr>
              <w:jc w:val="both"/>
              <w:rPr>
                <w:lang w:eastAsia="sr-Latn-CS"/>
              </w:rPr>
            </w:pPr>
            <w:r>
              <w:rPr>
                <w:noProof/>
                <w:sz w:val="20"/>
                <w:szCs w:val="20"/>
                <w:lang w:val="sr-Latn-RS" w:eastAsia="sr-Latn-RS"/>
              </w:rPr>
              <mc:AlternateContent>
                <mc:Choice Requires="wps">
                  <w:drawing>
                    <wp:anchor distT="0" distB="0" distL="114300" distR="114300" simplePos="0" relativeHeight="251692032" behindDoc="0" locked="0" layoutInCell="1" allowOverlap="1" wp14:anchorId="0B0D45A3" wp14:editId="17353211">
                      <wp:simplePos x="0" y="0"/>
                      <wp:positionH relativeFrom="column">
                        <wp:posOffset>-122555</wp:posOffset>
                      </wp:positionH>
                      <wp:positionV relativeFrom="paragraph">
                        <wp:posOffset>3175</wp:posOffset>
                      </wp:positionV>
                      <wp:extent cx="381000" cy="200025"/>
                      <wp:effectExtent l="0" t="0" r="19050" b="28575"/>
                      <wp:wrapNone/>
                      <wp:docPr id="14" name="Donut 14"/>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9C270" id="Donut 14" o:spid="_x0000_s1026" type="#_x0000_t23" style="position:absolute;margin-left:-9.65pt;margin-top:.25pt;width:30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" adj="589" fillcolor="#5b9bd5" strokecolor="windowText" strokeweight="1pt">
                      <v:stroke joinstyle="miter"/>
                    </v:shape>
                  </w:pict>
                </mc:Fallback>
              </mc:AlternateContent>
            </w:r>
            <w:r w:rsidRPr="00FC2539">
              <w:rPr>
                <w:rStyle w:val="Bodytext22"/>
                <w:rFonts w:ascii="Times New Roman" w:hAnsi="Times New Roman" w:cs="Times New Roman"/>
                <w:sz w:val="20"/>
                <w:szCs w:val="20"/>
              </w:rPr>
              <w:t>5.</w:t>
            </w:r>
            <w:r>
              <w:rPr>
                <w:noProof/>
                <w:sz w:val="20"/>
                <w:szCs w:val="20"/>
              </w:rPr>
              <w:t xml:space="preserve"> </w:t>
            </w:r>
            <w:r w:rsidRPr="00FC2539">
              <w:rPr>
                <w:rStyle w:val="Bodytext22"/>
                <w:rFonts w:ascii="Times New Roman" w:hAnsi="Times New Roman" w:cs="Times New Roman"/>
                <w:sz w:val="20"/>
                <w:szCs w:val="20"/>
              </w:rPr>
              <w:t xml:space="preserve"> Учешће у међународним пројектима.</w:t>
            </w:r>
            <w:r w:rsidRPr="00FC2539">
              <w:rPr>
                <w:sz w:val="20"/>
                <w:szCs w:val="20"/>
                <w:lang w:eastAsia="sr-Latn-CS"/>
              </w:rPr>
              <w:t xml:space="preserve"> </w:t>
            </w:r>
          </w:p>
          <w:p w14:paraId="7B47E499" w14:textId="77777777" w:rsidR="00FB5757" w:rsidRPr="00FC2539" w:rsidRDefault="00FB5757" w:rsidP="003A4F87">
            <w:pPr>
              <w:ind w:left="195"/>
              <w:jc w:val="both"/>
              <w:rPr>
                <w:sz w:val="20"/>
                <w:szCs w:val="20"/>
                <w:lang w:eastAsia="sr-Latn-CS"/>
              </w:rPr>
            </w:pPr>
            <w:r w:rsidRPr="00FC2539">
              <w:rPr>
                <w:b/>
                <w:sz w:val="20"/>
                <w:szCs w:val="20"/>
                <w:lang w:eastAsia="sr-Latn-CS"/>
              </w:rPr>
              <w:t>- за избор у звање ванредног и редовног професора</w:t>
            </w:r>
            <w:r w:rsidRPr="00FC2539">
              <w:rPr>
                <w:sz w:val="20"/>
                <w:szCs w:val="20"/>
                <w:lang w:eastAsia="sr-Latn-CS"/>
              </w:rPr>
              <w:t xml:space="preserve">: </w:t>
            </w:r>
          </w:p>
          <w:p w14:paraId="1019ACCF" w14:textId="77777777" w:rsidR="00FB5757" w:rsidRPr="00FC2539" w:rsidRDefault="00FB5757" w:rsidP="003A4F87">
            <w:pPr>
              <w:jc w:val="both"/>
              <w:rPr>
                <w:rStyle w:val="Bodytext22"/>
                <w:rFonts w:ascii="Times New Roman" w:hAnsi="Times New Roman" w:cs="Times New Roman"/>
                <w:sz w:val="20"/>
                <w:szCs w:val="20"/>
              </w:rPr>
            </w:pPr>
            <w:r w:rsidRPr="00FC2539">
              <w:rPr>
                <w:sz w:val="20"/>
                <w:szCs w:val="20"/>
                <w:lang w:eastAsia="sr-Latn-CS"/>
              </w:rPr>
              <w:t xml:space="preserve">1. Предавања по позиву или пленарна предавања на међународним акредитованим скуповима у </w:t>
            </w:r>
            <w:r w:rsidRPr="00FC2539">
              <w:rPr>
                <w:rStyle w:val="Bodytext22"/>
                <w:rFonts w:ascii="Times New Roman" w:hAnsi="Times New Roman" w:cs="Times New Roman"/>
                <w:sz w:val="20"/>
                <w:szCs w:val="20"/>
              </w:rPr>
              <w:t xml:space="preserve">земљи и иностранству. </w:t>
            </w:r>
          </w:p>
          <w:p w14:paraId="440731FA" w14:textId="77777777" w:rsidR="00FB5757" w:rsidRPr="00FC2539"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6315272C" w14:textId="77777777" w:rsidR="00FB5757" w:rsidRPr="00FC2539"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3. Предавање по позиву.</w:t>
            </w:r>
          </w:p>
          <w:p w14:paraId="3D8CBDA4" w14:textId="77777777" w:rsidR="00FB5757" w:rsidRPr="00FC2539" w:rsidRDefault="00FB575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4. Учешће или руковођење међународним пројектима.</w:t>
            </w:r>
          </w:p>
          <w:p w14:paraId="5B5423AE" w14:textId="77777777" w:rsidR="00FB5757" w:rsidRPr="00FC2539" w:rsidRDefault="00FB5757" w:rsidP="003A4F87">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постојећих студијских програма у оквиру високошколске установе. </w:t>
            </w:r>
          </w:p>
          <w:p w14:paraId="45E9A1A7" w14:textId="77777777" w:rsidR="00FB5757" w:rsidRPr="00FC2539" w:rsidRDefault="00FB5757" w:rsidP="003A4F87">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1649B795" w14:textId="148D25E8" w:rsidR="00FB5757" w:rsidRPr="00FC2539" w:rsidRDefault="00FB5757" w:rsidP="00FB5757">
      <w:pPr>
        <w:rPr>
          <w:b/>
          <w:sz w:val="20"/>
          <w:szCs w:val="20"/>
        </w:rPr>
      </w:pPr>
    </w:p>
    <w:p w14:paraId="6C300408" w14:textId="77777777" w:rsidR="00FB5757" w:rsidRDefault="00FB5757" w:rsidP="00FB5757">
      <w:pPr>
        <w:rPr>
          <w:sz w:val="20"/>
          <w:szCs w:val="20"/>
          <w:lang w:val="sr-Cyrl-RS"/>
        </w:rPr>
      </w:pPr>
      <w:r w:rsidRPr="00475CDF">
        <w:rPr>
          <w:b/>
          <w:sz w:val="20"/>
          <w:szCs w:val="20"/>
          <w:lang w:val="sr-Cyrl-RS"/>
        </w:rPr>
        <w:t xml:space="preserve">1. Стручно професионални допринос </w:t>
      </w:r>
    </w:p>
    <w:p w14:paraId="09179893" w14:textId="77777777" w:rsidR="00FB5757" w:rsidRDefault="00FB5757" w:rsidP="00FB5757">
      <w:pPr>
        <w:contextualSpacing/>
        <w:rPr>
          <w:sz w:val="20"/>
          <w:szCs w:val="20"/>
          <w:lang w:val="sr-Cyrl-RS"/>
        </w:rPr>
      </w:pPr>
      <w:r w:rsidRPr="00475CDF">
        <w:rPr>
          <w:bCs/>
          <w:i/>
          <w:sz w:val="20"/>
          <w:szCs w:val="20"/>
          <w:lang w:val="sr-Cyrl-RS"/>
        </w:rPr>
        <w:t xml:space="preserve">1. </w:t>
      </w:r>
      <w:r w:rsidRPr="00475CDF">
        <w:rPr>
          <w:bCs/>
          <w:i/>
          <w:sz w:val="20"/>
          <w:szCs w:val="20"/>
        </w:rPr>
        <w:t>Ангажованост у спровођењу сложених дијагностичких, терапијских и превентивних процедура</w:t>
      </w:r>
    </w:p>
    <w:p w14:paraId="69450801" w14:textId="77777777" w:rsidR="00FB5757" w:rsidRDefault="00FB5757" w:rsidP="00CC4B2B">
      <w:pPr>
        <w:contextualSpacing/>
        <w:mirrorIndents/>
        <w:jc w:val="both"/>
        <w:rPr>
          <w:sz w:val="20"/>
          <w:szCs w:val="20"/>
          <w:lang w:val="sr-Cyrl-RS"/>
        </w:rPr>
      </w:pPr>
      <w:r>
        <w:rPr>
          <w:sz w:val="20"/>
          <w:szCs w:val="20"/>
        </w:rPr>
        <w:t>Др</w:t>
      </w:r>
      <w:r>
        <w:rPr>
          <w:sz w:val="20"/>
          <w:szCs w:val="20"/>
          <w:lang w:val="sr-Cyrl-RS"/>
        </w:rPr>
        <w:t xml:space="preserve"> </w:t>
      </w:r>
      <w:r w:rsidRPr="00475CDF">
        <w:rPr>
          <w:sz w:val="20"/>
          <w:szCs w:val="20"/>
        </w:rPr>
        <w:t>Иван Миловановић, као специјалиста педијатрије и специјалиста уже специјализације гастроентерохепатологије</w:t>
      </w:r>
      <w:r>
        <w:rPr>
          <w:sz w:val="20"/>
          <w:szCs w:val="20"/>
        </w:rPr>
        <w:t xml:space="preserve">, је </w:t>
      </w:r>
      <w:r w:rsidRPr="00475CDF">
        <w:rPr>
          <w:sz w:val="20"/>
          <w:szCs w:val="20"/>
        </w:rPr>
        <w:t xml:space="preserve">обучен је за најсложеније гастроинтестиналне ендоскопске процедуре у дијагностичке и </w:t>
      </w:r>
      <w:r>
        <w:rPr>
          <w:sz w:val="20"/>
          <w:szCs w:val="20"/>
        </w:rPr>
        <w:t xml:space="preserve">терапеутске сврхе. </w:t>
      </w:r>
      <w:r>
        <w:rPr>
          <w:sz w:val="20"/>
          <w:szCs w:val="20"/>
          <w:lang w:val="sr-Cyrl-RS"/>
        </w:rPr>
        <w:t>О</w:t>
      </w:r>
      <w:r w:rsidRPr="00475CDF">
        <w:rPr>
          <w:sz w:val="20"/>
          <w:szCs w:val="20"/>
        </w:rPr>
        <w:t>бучен је и за ургентне дијагностичке и терапеутске ен</w:t>
      </w:r>
      <w:r>
        <w:rPr>
          <w:sz w:val="20"/>
          <w:szCs w:val="20"/>
        </w:rPr>
        <w:t xml:space="preserve">доскопске процедуре </w:t>
      </w:r>
      <w:r>
        <w:rPr>
          <w:sz w:val="20"/>
          <w:szCs w:val="20"/>
          <w:lang w:val="sr-Cyrl-RS"/>
        </w:rPr>
        <w:t>(</w:t>
      </w:r>
      <w:r>
        <w:rPr>
          <w:sz w:val="20"/>
          <w:szCs w:val="20"/>
        </w:rPr>
        <w:t xml:space="preserve">заустављање вариксног крварења, уклањање полипа </w:t>
      </w:r>
      <w:r w:rsidRPr="00475CDF">
        <w:rPr>
          <w:sz w:val="20"/>
          <w:szCs w:val="20"/>
        </w:rPr>
        <w:t>и екстракција страних тела из дигестивног тракта</w:t>
      </w:r>
      <w:r w:rsidRPr="00475CDF">
        <w:rPr>
          <w:sz w:val="20"/>
          <w:szCs w:val="20"/>
          <w:lang w:val="sr-Cyrl-RS"/>
        </w:rPr>
        <w:t xml:space="preserve"> код деце</w:t>
      </w:r>
      <w:r>
        <w:rPr>
          <w:sz w:val="20"/>
          <w:szCs w:val="20"/>
          <w:lang w:val="sr-Cyrl-RS"/>
        </w:rPr>
        <w:t>).</w:t>
      </w:r>
      <w:r>
        <w:rPr>
          <w:sz w:val="20"/>
          <w:szCs w:val="20"/>
        </w:rPr>
        <w:t xml:space="preserve"> </w:t>
      </w:r>
      <w:r>
        <w:rPr>
          <w:sz w:val="20"/>
          <w:szCs w:val="20"/>
          <w:lang w:val="sr-Cyrl-RS"/>
        </w:rPr>
        <w:t>И</w:t>
      </w:r>
      <w:r w:rsidRPr="00475CDF">
        <w:rPr>
          <w:sz w:val="20"/>
          <w:szCs w:val="20"/>
        </w:rPr>
        <w:t>зводи ендоскопске дилатације стеноза јед</w:t>
      </w:r>
      <w:r>
        <w:rPr>
          <w:sz w:val="20"/>
          <w:szCs w:val="20"/>
        </w:rPr>
        <w:t>њака код деце  и езофагелану и аналну манометрију</w:t>
      </w:r>
      <w:r w:rsidRPr="00475CDF">
        <w:rPr>
          <w:sz w:val="20"/>
          <w:szCs w:val="20"/>
        </w:rPr>
        <w:t>.</w:t>
      </w:r>
      <w:r>
        <w:rPr>
          <w:sz w:val="20"/>
          <w:szCs w:val="20"/>
          <w:lang w:val="sr-Cyrl-RS"/>
        </w:rPr>
        <w:t xml:space="preserve"> </w:t>
      </w:r>
    </w:p>
    <w:p w14:paraId="18510EF1" w14:textId="77777777" w:rsidR="00FB5757" w:rsidRPr="004A6412" w:rsidRDefault="00FB5757" w:rsidP="00CC4B2B">
      <w:pPr>
        <w:pStyle w:val="ListParagraph"/>
        <w:widowControl w:val="0"/>
        <w:suppressLineNumbers/>
        <w:spacing w:after="0" w:line="240" w:lineRule="auto"/>
        <w:ind w:left="0" w:firstLine="0"/>
        <w:mirrorIndents/>
        <w:rPr>
          <w:i/>
          <w:sz w:val="20"/>
          <w:szCs w:val="20"/>
          <w:lang w:val="sr-Cyrl-RS"/>
        </w:rPr>
      </w:pPr>
      <w:r w:rsidRPr="004A6412">
        <w:rPr>
          <w:i/>
          <w:sz w:val="20"/>
          <w:szCs w:val="20"/>
          <w:lang w:val="sr-Cyrl-RS"/>
        </w:rPr>
        <w:t xml:space="preserve">2. Број и сложеност сложених, дијагностичких, терапијских и превентивних процедура које је кандидат увео,  или је учествовао и њиховом увођењу </w:t>
      </w:r>
    </w:p>
    <w:p w14:paraId="78B701B3" w14:textId="77777777" w:rsidR="00FB5757" w:rsidRPr="004A6412" w:rsidRDefault="00FB5757" w:rsidP="00CC4B2B">
      <w:pPr>
        <w:pStyle w:val="ListParagraph"/>
        <w:widowControl w:val="0"/>
        <w:suppressLineNumbers/>
        <w:spacing w:after="0" w:line="240" w:lineRule="auto"/>
        <w:ind w:left="0" w:firstLine="0"/>
        <w:mirrorIndents/>
        <w:rPr>
          <w:sz w:val="20"/>
          <w:szCs w:val="20"/>
          <w:lang w:val="sr-Cyrl-RS"/>
        </w:rPr>
      </w:pPr>
      <w:r>
        <w:rPr>
          <w:sz w:val="20"/>
          <w:szCs w:val="20"/>
          <w:lang w:val="sr-Cyrl-RS"/>
        </w:rPr>
        <w:t>Учествовао је у увођењу</w:t>
      </w:r>
      <w:r w:rsidRPr="00475CDF">
        <w:rPr>
          <w:sz w:val="20"/>
          <w:szCs w:val="20"/>
          <w:lang w:val="sr-Cyrl-RS"/>
        </w:rPr>
        <w:t xml:space="preserve"> аналне манометрије за дијагнозу поремећаја мотилитета црева код деце у Служби за гастроентерологију, хепатологију и ендоскопију, Универзитетске дечије клинике у Београду.</w:t>
      </w:r>
    </w:p>
    <w:p w14:paraId="1FC91B2D" w14:textId="77777777" w:rsidR="00FB5757" w:rsidRDefault="00FB5757" w:rsidP="00CC4B2B">
      <w:pPr>
        <w:jc w:val="both"/>
        <w:rPr>
          <w:sz w:val="20"/>
          <w:szCs w:val="20"/>
        </w:rPr>
      </w:pPr>
    </w:p>
    <w:p w14:paraId="01245D9A" w14:textId="77777777" w:rsidR="00FB5757" w:rsidRPr="00475CDF" w:rsidRDefault="00FB5757" w:rsidP="00CC4B2B">
      <w:pPr>
        <w:jc w:val="both"/>
        <w:rPr>
          <w:sz w:val="20"/>
          <w:szCs w:val="20"/>
          <w:lang w:val="sr-Cyrl-RS"/>
        </w:rPr>
      </w:pPr>
      <w:r w:rsidRPr="00475CDF">
        <w:rPr>
          <w:b/>
          <w:color w:val="000000"/>
          <w:sz w:val="20"/>
          <w:szCs w:val="20"/>
          <w:lang w:val="sr-Cyrl-CS"/>
        </w:rPr>
        <w:t xml:space="preserve">2. За доприност академској и широј заједници </w:t>
      </w:r>
    </w:p>
    <w:p w14:paraId="72E8B132" w14:textId="77777777" w:rsidR="00FB5757" w:rsidRPr="00475CDF" w:rsidRDefault="00FB5757" w:rsidP="00CC4B2B">
      <w:pPr>
        <w:jc w:val="both"/>
        <w:rPr>
          <w:rFonts w:cs="Calibri"/>
          <w:i/>
          <w:sz w:val="20"/>
          <w:szCs w:val="20"/>
          <w:lang w:val="sr-Cyrl-RS" w:eastAsia="ja-JP"/>
        </w:rPr>
      </w:pPr>
      <w:r w:rsidRPr="00475CDF">
        <w:rPr>
          <w:rFonts w:eastAsia="MS Gothic" w:cs="Calibri"/>
          <w:i/>
          <w:sz w:val="20"/>
          <w:szCs w:val="20"/>
          <w:lang w:val="sr-Cyrl-RS" w:eastAsia="ja-JP"/>
        </w:rPr>
        <w:t>6.</w:t>
      </w:r>
      <w:r w:rsidRPr="00475CDF">
        <w:rPr>
          <w:rFonts w:cs="Calibri"/>
          <w:i/>
          <w:sz w:val="20"/>
          <w:szCs w:val="20"/>
          <w:lang w:val="sr-Cyrl-RS" w:eastAsia="ja-JP"/>
        </w:rPr>
        <w:t>Руковођење или ангажовање у националним или међународним научним или стручним организацијама.</w:t>
      </w:r>
    </w:p>
    <w:p w14:paraId="63E2B99B" w14:textId="77777777" w:rsidR="00FB5757" w:rsidRPr="000C5A50" w:rsidRDefault="00FB5757" w:rsidP="00CC4B2B">
      <w:pPr>
        <w:jc w:val="both"/>
        <w:rPr>
          <w:rFonts w:cs="Calibri"/>
          <w:sz w:val="20"/>
          <w:szCs w:val="20"/>
          <w:lang w:val="sr-Cyrl-RS" w:eastAsia="ja-JP"/>
        </w:rPr>
      </w:pPr>
      <w:r>
        <w:rPr>
          <w:rFonts w:cs="Calibri"/>
          <w:sz w:val="20"/>
          <w:szCs w:val="20"/>
          <w:lang w:val="sr-Cyrl-RS" w:eastAsia="ja-JP"/>
        </w:rPr>
        <w:t>Да Иван Миловановић је н</w:t>
      </w:r>
      <w:r w:rsidRPr="00475CDF">
        <w:rPr>
          <w:rFonts w:cs="Calibri"/>
          <w:sz w:val="20"/>
          <w:szCs w:val="20"/>
          <w:lang w:val="sr-Cyrl-RS" w:eastAsia="ja-JP"/>
        </w:rPr>
        <w:t>ационани представник у Европском удружењу за дечију гастроентеролгију, хепатологију и нутрицију</w:t>
      </w:r>
      <w:r w:rsidRPr="00475CDF">
        <w:rPr>
          <w:rFonts w:eastAsia="MS Gothic" w:cs="Calibri"/>
          <w:sz w:val="20"/>
          <w:szCs w:val="20"/>
          <w:lang w:val="sr-Cyrl-RS" w:eastAsia="ja-JP"/>
        </w:rPr>
        <w:t xml:space="preserve"> </w:t>
      </w:r>
      <w:r w:rsidRPr="00475CDF">
        <w:rPr>
          <w:sz w:val="20"/>
          <w:szCs w:val="20"/>
        </w:rPr>
        <w:t>(ESPGHAN)</w:t>
      </w:r>
      <w:r w:rsidRPr="00475CDF">
        <w:rPr>
          <w:rFonts w:cs="Calibri"/>
          <w:sz w:val="20"/>
          <w:szCs w:val="20"/>
          <w:lang w:val="sr-Cyrl-RS" w:eastAsia="ja-JP"/>
        </w:rPr>
        <w:t>.</w:t>
      </w:r>
      <w:r>
        <w:rPr>
          <w:rFonts w:cs="Calibri"/>
          <w:sz w:val="20"/>
          <w:szCs w:val="20"/>
          <w:lang w:val="sr-Cyrl-RS" w:eastAsia="ja-JP"/>
        </w:rPr>
        <w:t xml:space="preserve"> Поред тога он и </w:t>
      </w:r>
      <w:r>
        <w:rPr>
          <w:sz w:val="20"/>
          <w:szCs w:val="20"/>
          <w:lang w:val="sr-Cyrl-RS"/>
        </w:rPr>
        <w:t>к</w:t>
      </w:r>
      <w:r w:rsidRPr="00475CDF">
        <w:rPr>
          <w:sz w:val="20"/>
          <w:szCs w:val="20"/>
        </w:rPr>
        <w:t xml:space="preserve">омодератор </w:t>
      </w:r>
      <w:r>
        <w:rPr>
          <w:sz w:val="20"/>
          <w:szCs w:val="20"/>
          <w:lang w:val="sr-Cyrl-RS"/>
        </w:rPr>
        <w:t xml:space="preserve">гастроентерологије </w:t>
      </w:r>
      <w:r w:rsidRPr="00475CDF">
        <w:rPr>
          <w:sz w:val="20"/>
          <w:szCs w:val="20"/>
        </w:rPr>
        <w:t xml:space="preserve">на Педијатријској школи 2023., 2024. </w:t>
      </w:r>
      <w:r w:rsidRPr="00475CDF">
        <w:rPr>
          <w:sz w:val="20"/>
          <w:szCs w:val="20"/>
          <w:lang w:val="sr-Cyrl-RS"/>
        </w:rPr>
        <w:t>И 2025.</w:t>
      </w:r>
      <w:r w:rsidRPr="00475CDF">
        <w:rPr>
          <w:sz w:val="20"/>
          <w:szCs w:val="20"/>
        </w:rPr>
        <w:t>године, у организацији Удружења педијатара Србије</w:t>
      </w:r>
      <w:r w:rsidRPr="00475CDF">
        <w:rPr>
          <w:sz w:val="20"/>
          <w:szCs w:val="20"/>
          <w:lang w:val="sr-Cyrl-RS"/>
        </w:rPr>
        <w:t>.</w:t>
      </w:r>
    </w:p>
    <w:p w14:paraId="0BF765A0" w14:textId="77777777" w:rsidR="00FB5757" w:rsidRDefault="00FB5757" w:rsidP="00CC4B2B">
      <w:pPr>
        <w:jc w:val="both"/>
        <w:rPr>
          <w:sz w:val="20"/>
          <w:szCs w:val="20"/>
        </w:rPr>
      </w:pPr>
    </w:p>
    <w:p w14:paraId="2D025756" w14:textId="77777777" w:rsidR="00FB5757" w:rsidRDefault="00FB5757" w:rsidP="00CC4B2B">
      <w:pPr>
        <w:jc w:val="both"/>
        <w:rPr>
          <w:b/>
          <w:bCs/>
          <w:sz w:val="20"/>
          <w:szCs w:val="20"/>
          <w:lang w:val="sr-Cyrl-RS"/>
        </w:rPr>
      </w:pPr>
      <w:r>
        <w:rPr>
          <w:b/>
          <w:bCs/>
          <w:sz w:val="20"/>
          <w:szCs w:val="20"/>
          <w:lang w:val="sr-Cyrl-RS"/>
        </w:rPr>
        <w:t>3.За с</w:t>
      </w:r>
      <w:r>
        <w:rPr>
          <w:b/>
          <w:bCs/>
          <w:sz w:val="20"/>
          <w:szCs w:val="20"/>
        </w:rPr>
        <w:t>арадњ</w:t>
      </w:r>
      <w:r>
        <w:rPr>
          <w:b/>
          <w:bCs/>
          <w:sz w:val="20"/>
          <w:szCs w:val="20"/>
          <w:lang w:val="sr-Cyrl-RS"/>
        </w:rPr>
        <w:t>у</w:t>
      </w:r>
      <w:r w:rsidRPr="00D92838">
        <w:rPr>
          <w:b/>
          <w:bCs/>
          <w:sz w:val="20"/>
          <w:szCs w:val="20"/>
        </w:rPr>
        <w:t xml:space="preserve"> са другим високообразовним и научно-истраживачким установама у земљи и иностранству – мобилност</w:t>
      </w:r>
    </w:p>
    <w:p w14:paraId="4DDD3829" w14:textId="77777777" w:rsidR="00FB5757" w:rsidRPr="00392B4F" w:rsidRDefault="00FB5757" w:rsidP="00CC4B2B">
      <w:pPr>
        <w:jc w:val="both"/>
        <w:rPr>
          <w:rFonts w:cs="Calibri"/>
          <w:i/>
          <w:sz w:val="20"/>
          <w:szCs w:val="20"/>
          <w:lang w:val="sr-Cyrl-RS" w:eastAsia="ja-JP"/>
        </w:rPr>
      </w:pPr>
      <w:r w:rsidRPr="00392B4F">
        <w:rPr>
          <w:rFonts w:eastAsia="MS Gothic" w:cs="Calibri"/>
          <w:i/>
          <w:sz w:val="20"/>
          <w:szCs w:val="20"/>
          <w:lang w:val="sr-Cyrl-RS" w:eastAsia="ja-JP"/>
        </w:rPr>
        <w:t>1.</w:t>
      </w:r>
      <w:r w:rsidRPr="00392B4F">
        <w:rPr>
          <w:rFonts w:cs="Calibri"/>
          <w:i/>
          <w:sz w:val="20"/>
          <w:szCs w:val="20"/>
          <w:lang w:val="sr-Cyrl-RS" w:eastAsia="ja-JP"/>
        </w:rPr>
        <w:t>Учествовање на међународним курстевима или школама за ужу научну област за коју се бира</w:t>
      </w:r>
    </w:p>
    <w:p w14:paraId="3AC06665" w14:textId="77777777" w:rsidR="00FB5757" w:rsidRPr="00392B4F" w:rsidRDefault="00FB5757" w:rsidP="00CC4B2B">
      <w:pPr>
        <w:jc w:val="both"/>
        <w:rPr>
          <w:rFonts w:cs="Calibri"/>
          <w:sz w:val="20"/>
          <w:szCs w:val="20"/>
          <w:lang w:val="sr-Cyrl-RS" w:eastAsia="ja-JP"/>
        </w:rPr>
      </w:pPr>
      <w:r w:rsidRPr="00392B4F">
        <w:rPr>
          <w:rFonts w:cs="Calibri"/>
          <w:sz w:val="20"/>
          <w:szCs w:val="20"/>
          <w:lang w:val="sr-Cyrl-RS" w:eastAsia="ja-JP"/>
        </w:rPr>
        <w:t>Др Иван Миловановић је учествовао на:</w:t>
      </w:r>
    </w:p>
    <w:p w14:paraId="022500F2" w14:textId="77777777" w:rsidR="00FB5757" w:rsidRPr="00392B4F" w:rsidRDefault="00FB5757" w:rsidP="00CC4B2B">
      <w:pPr>
        <w:jc w:val="both"/>
        <w:rPr>
          <w:rFonts w:cs="Calibri"/>
          <w:sz w:val="20"/>
          <w:szCs w:val="20"/>
          <w:lang w:val="sr-Cyrl-RS" w:eastAsia="ja-JP"/>
        </w:rPr>
      </w:pPr>
      <w:r w:rsidRPr="00392B4F">
        <w:rPr>
          <w:rFonts w:eastAsia="MS Gothic" w:cs="Calibri"/>
          <w:sz w:val="20"/>
          <w:szCs w:val="20"/>
          <w:lang w:val="sr-Cyrl-RS" w:eastAsia="ja-JP"/>
        </w:rPr>
        <w:t>-</w:t>
      </w:r>
      <w:r w:rsidRPr="00392B4F">
        <w:rPr>
          <w:rFonts w:cs="Calibri"/>
          <w:sz w:val="20"/>
          <w:szCs w:val="20"/>
          <w:lang w:val="sr-Cyrl-RS" w:eastAsia="ja-JP"/>
        </w:rPr>
        <w:t xml:space="preserve"> </w:t>
      </w:r>
      <w:r w:rsidRPr="00392B4F">
        <w:rPr>
          <w:rFonts w:cs="Calibri"/>
          <w:sz w:val="20"/>
          <w:szCs w:val="20"/>
          <w:lang w:val="sr-Latn-RS" w:eastAsia="ja-JP"/>
        </w:rPr>
        <w:t xml:space="preserve">IBD </w:t>
      </w:r>
      <w:r w:rsidRPr="00392B4F">
        <w:rPr>
          <w:rFonts w:cs="Calibri"/>
          <w:sz w:val="20"/>
          <w:szCs w:val="20"/>
          <w:lang w:val="sr-Cyrl-RS" w:eastAsia="ja-JP"/>
        </w:rPr>
        <w:t>дану у Будимпешти које је организовало Мађарско друштво за дечију гастроентерологију 2017 год.</w:t>
      </w:r>
    </w:p>
    <w:p w14:paraId="60A1E5A1" w14:textId="77777777" w:rsidR="00FB5757" w:rsidRPr="00392B4F" w:rsidRDefault="00FB5757" w:rsidP="00CC4B2B">
      <w:pPr>
        <w:jc w:val="both"/>
        <w:rPr>
          <w:rFonts w:eastAsia="MS Gothic" w:cs="Calibri"/>
          <w:sz w:val="20"/>
          <w:szCs w:val="20"/>
          <w:lang w:val="sr-Cyrl-RS" w:eastAsia="ja-JP"/>
        </w:rPr>
      </w:pPr>
      <w:r w:rsidRPr="00392B4F">
        <w:rPr>
          <w:rFonts w:eastAsia="MS Gothic" w:cs="Calibri"/>
          <w:sz w:val="20"/>
          <w:szCs w:val="20"/>
          <w:lang w:val="sr-Cyrl-RS" w:eastAsia="ja-JP"/>
        </w:rPr>
        <w:t xml:space="preserve">- </w:t>
      </w:r>
      <w:r w:rsidRPr="00392B4F">
        <w:rPr>
          <w:rFonts w:cs="Calibri"/>
          <w:sz w:val="20"/>
          <w:szCs w:val="20"/>
          <w:lang w:val="sr-Cyrl-RS" w:eastAsia="ja-JP"/>
        </w:rPr>
        <w:t xml:space="preserve">6-том и 10-том педијатријском курсу из упалних болести црева код деце које је организовало Европско удружење за Крон и колитис (ЕССО) 2019., и 2023.год.  </w:t>
      </w:r>
    </w:p>
    <w:p w14:paraId="3DF347A7" w14:textId="77777777" w:rsidR="00FB5757" w:rsidRPr="00392B4F" w:rsidRDefault="00FB5757" w:rsidP="00CC4B2B">
      <w:pPr>
        <w:jc w:val="both"/>
        <w:rPr>
          <w:rFonts w:cs="Calibri"/>
          <w:sz w:val="20"/>
          <w:szCs w:val="20"/>
          <w:lang w:val="sr-Cyrl-RS" w:eastAsia="ja-JP"/>
        </w:rPr>
      </w:pPr>
      <w:r w:rsidRPr="00392B4F">
        <w:rPr>
          <w:rFonts w:eastAsia="MS Gothic" w:cs="Calibri"/>
          <w:sz w:val="20"/>
          <w:szCs w:val="20"/>
          <w:lang w:val="sr-Cyrl-RS" w:eastAsia="ja-JP"/>
        </w:rPr>
        <w:t xml:space="preserve">- </w:t>
      </w:r>
      <w:r w:rsidRPr="00392B4F">
        <w:rPr>
          <w:rFonts w:cs="Calibri"/>
          <w:sz w:val="20"/>
          <w:szCs w:val="20"/>
          <w:lang w:val="sr-Cyrl-RS" w:eastAsia="ja-JP"/>
        </w:rPr>
        <w:t xml:space="preserve"> Мастер класу из упалних болести црева које је организовало Европско друштво за дечију гастроентеролгију, хепатологију и нутрицију, 2019 год. </w:t>
      </w:r>
    </w:p>
    <w:p w14:paraId="3910AD4E" w14:textId="77777777" w:rsidR="00FB5757" w:rsidRPr="00392B4F" w:rsidRDefault="00FB5757" w:rsidP="00CC4B2B">
      <w:pPr>
        <w:jc w:val="both"/>
        <w:rPr>
          <w:rFonts w:cs="Calibri"/>
          <w:sz w:val="20"/>
          <w:szCs w:val="20"/>
          <w:lang w:val="sr-Cyrl-RS" w:eastAsia="ja-JP"/>
        </w:rPr>
      </w:pPr>
    </w:p>
    <w:p w14:paraId="4FD568CB" w14:textId="77777777" w:rsidR="00FB5757" w:rsidRPr="00392B4F" w:rsidRDefault="00FB5757" w:rsidP="00CC4B2B">
      <w:pPr>
        <w:jc w:val="both"/>
        <w:rPr>
          <w:rFonts w:cs="Calibri"/>
          <w:i/>
          <w:sz w:val="20"/>
          <w:szCs w:val="20"/>
          <w:lang w:val="sr-Cyrl-RS" w:eastAsia="ja-JP"/>
        </w:rPr>
      </w:pPr>
      <w:r w:rsidRPr="00392B4F">
        <w:rPr>
          <w:rFonts w:eastAsia="MS Gothic" w:cs="Calibri"/>
          <w:i/>
          <w:sz w:val="20"/>
          <w:szCs w:val="20"/>
          <w:lang w:val="sr-Cyrl-RS" w:eastAsia="ja-JP"/>
        </w:rPr>
        <w:t>3.</w:t>
      </w:r>
      <w:r w:rsidRPr="00392B4F">
        <w:rPr>
          <w:rFonts w:cs="Calibri"/>
          <w:i/>
          <w:sz w:val="20"/>
          <w:szCs w:val="20"/>
          <w:lang w:val="sr-Cyrl-RS" w:eastAsia="ja-JP"/>
        </w:rPr>
        <w:t>Студијски боравци у научноистраживачким институцијама у земљи или иностранству</w:t>
      </w:r>
    </w:p>
    <w:p w14:paraId="49221D52" w14:textId="77777777" w:rsidR="00FB5757" w:rsidRPr="00392B4F" w:rsidRDefault="00FB5757" w:rsidP="00CC4B2B">
      <w:pPr>
        <w:jc w:val="both"/>
        <w:rPr>
          <w:rFonts w:cs="Calibri"/>
          <w:sz w:val="20"/>
          <w:szCs w:val="20"/>
          <w:lang w:val="sr-Cyrl-RS" w:eastAsia="ja-JP"/>
        </w:rPr>
      </w:pPr>
      <w:r w:rsidRPr="00392B4F">
        <w:rPr>
          <w:rFonts w:eastAsia="MS Gothic" w:cs="Calibri"/>
          <w:sz w:val="20"/>
          <w:szCs w:val="20"/>
          <w:lang w:val="sr-Cyrl-RS" w:eastAsia="ja-JP"/>
        </w:rPr>
        <w:t xml:space="preserve">- </w:t>
      </w:r>
      <w:r w:rsidRPr="00392B4F">
        <w:rPr>
          <w:rFonts w:cs="Calibri"/>
          <w:sz w:val="20"/>
          <w:szCs w:val="20"/>
          <w:lang w:val="sr-Cyrl-RS" w:eastAsia="ja-JP"/>
        </w:rPr>
        <w:t xml:space="preserve">шестомесечно усавршавање из области гастроинтестиналне ендоскопије на Клиници за гастроентерологију Војномедицинске академије у Београду 2017.год. и </w:t>
      </w:r>
    </w:p>
    <w:p w14:paraId="3CCBAA02" w14:textId="77777777" w:rsidR="00FB5757" w:rsidRDefault="00FB5757" w:rsidP="00CC4B2B">
      <w:pPr>
        <w:jc w:val="both"/>
        <w:rPr>
          <w:rFonts w:cs="Calibri"/>
          <w:sz w:val="20"/>
          <w:szCs w:val="20"/>
          <w:lang w:val="sr-Cyrl-RS" w:eastAsia="ja-JP"/>
        </w:rPr>
      </w:pPr>
      <w:r w:rsidRPr="00392B4F">
        <w:rPr>
          <w:rFonts w:eastAsia="MS Gothic" w:cs="Calibri"/>
          <w:sz w:val="20"/>
          <w:szCs w:val="20"/>
          <w:lang w:val="sr-Cyrl-RS" w:eastAsia="ja-JP"/>
        </w:rPr>
        <w:t>-</w:t>
      </w:r>
      <w:r w:rsidRPr="00392B4F">
        <w:rPr>
          <w:rFonts w:cs="Calibri"/>
          <w:sz w:val="20"/>
          <w:szCs w:val="20"/>
          <w:lang w:val="sr-Cyrl-RS" w:eastAsia="ja-JP"/>
        </w:rPr>
        <w:t xml:space="preserve"> једномесечно усавршавање на Одељењу дечије гастроентерологије, Софијине дечије болнице у Ротердаму, у Холандији 2019.год. као стипендиста Европског друштва за Крон и колитис (ЕССО).</w:t>
      </w:r>
    </w:p>
    <w:p w14:paraId="6C45D2AF" w14:textId="77777777" w:rsidR="00FB5757" w:rsidRDefault="00FB5757" w:rsidP="00CC4B2B">
      <w:pPr>
        <w:jc w:val="both"/>
        <w:rPr>
          <w:rFonts w:cs="Calibri"/>
          <w:sz w:val="20"/>
          <w:szCs w:val="20"/>
          <w:lang w:val="sr-Cyrl-RS" w:eastAsia="ja-JP"/>
        </w:rPr>
      </w:pPr>
    </w:p>
    <w:p w14:paraId="4DB07A1C" w14:textId="77777777" w:rsidR="00FB5757" w:rsidRPr="00392B4F" w:rsidRDefault="00FB5757" w:rsidP="00CC4B2B">
      <w:pPr>
        <w:jc w:val="both"/>
        <w:rPr>
          <w:rFonts w:cs="Calibri"/>
          <w:sz w:val="20"/>
          <w:szCs w:val="20"/>
          <w:lang w:val="sr-Cyrl-RS" w:eastAsia="ja-JP"/>
        </w:rPr>
      </w:pPr>
      <w:r w:rsidRPr="00392B4F">
        <w:rPr>
          <w:rFonts w:cs="Calibri"/>
          <w:sz w:val="20"/>
          <w:szCs w:val="20"/>
          <w:lang w:val="sr-Cyrl-RS" w:eastAsia="ja-JP"/>
        </w:rPr>
        <w:lastRenderedPageBreak/>
        <w:t>4. Предавања по позиву или пленарна предавања на акредитованим скуповима у земљи</w:t>
      </w:r>
    </w:p>
    <w:p w14:paraId="06496BCD" w14:textId="77777777" w:rsidR="00FB5757" w:rsidRPr="00392B4F" w:rsidRDefault="00FB5757" w:rsidP="00CC4B2B">
      <w:pPr>
        <w:jc w:val="both"/>
        <w:rPr>
          <w:rFonts w:cs="Calibri"/>
          <w:sz w:val="20"/>
          <w:szCs w:val="20"/>
          <w:lang w:val="sr-Cyrl-RS" w:eastAsia="ja-JP"/>
        </w:rPr>
      </w:pPr>
      <w:r w:rsidRPr="00392B4F">
        <w:rPr>
          <w:rFonts w:cs="Calibri"/>
          <w:sz w:val="20"/>
          <w:szCs w:val="20"/>
          <w:lang w:val="sr-Cyrl-RS" w:eastAsia="ja-JP"/>
        </w:rPr>
        <w:t>Иван Миловановић је био предавач по позиву на:</w:t>
      </w:r>
    </w:p>
    <w:p w14:paraId="49B952F7" w14:textId="77777777" w:rsidR="00FB5757" w:rsidRPr="00392B4F" w:rsidRDefault="00FB5757" w:rsidP="00CC4B2B">
      <w:pPr>
        <w:jc w:val="both"/>
        <w:rPr>
          <w:rFonts w:cs="Calibri"/>
          <w:sz w:val="20"/>
          <w:szCs w:val="20"/>
          <w:lang w:val="sr-Cyrl-RS" w:eastAsia="ja-JP"/>
        </w:rPr>
      </w:pPr>
      <w:r>
        <w:rPr>
          <w:rFonts w:cs="Calibri"/>
          <w:sz w:val="20"/>
          <w:szCs w:val="20"/>
          <w:lang w:val="sr-Cyrl-RS" w:eastAsia="ja-JP"/>
        </w:rPr>
        <w:t>- Данима Универзитетске</w:t>
      </w:r>
      <w:r w:rsidRPr="00392B4F">
        <w:rPr>
          <w:rFonts w:cs="Calibri"/>
          <w:sz w:val="20"/>
          <w:szCs w:val="20"/>
          <w:lang w:val="sr-Cyrl-RS" w:eastAsia="ja-JP"/>
        </w:rPr>
        <w:t xml:space="preserve"> дечије клинике 2025., 2024 и 2023.,.год. у Београду</w:t>
      </w:r>
    </w:p>
    <w:p w14:paraId="65B0B01C" w14:textId="77777777" w:rsidR="00FB5757" w:rsidRPr="00392B4F" w:rsidRDefault="00FB5757" w:rsidP="00CC4B2B">
      <w:pPr>
        <w:jc w:val="both"/>
        <w:rPr>
          <w:rFonts w:cs="Calibri"/>
          <w:sz w:val="20"/>
          <w:szCs w:val="20"/>
          <w:lang w:val="sr-Cyrl-RS" w:eastAsia="ja-JP"/>
        </w:rPr>
      </w:pPr>
      <w:r w:rsidRPr="00392B4F">
        <w:rPr>
          <w:rFonts w:cs="Calibri"/>
          <w:sz w:val="20"/>
          <w:szCs w:val="20"/>
          <w:lang w:val="sr-Cyrl-RS" w:eastAsia="ja-JP"/>
        </w:rPr>
        <w:t>-</w:t>
      </w:r>
      <w:r>
        <w:rPr>
          <w:rFonts w:cs="Calibri"/>
          <w:sz w:val="20"/>
          <w:szCs w:val="20"/>
          <w:lang w:val="sr-Cyrl-RS" w:eastAsia="ja-JP"/>
        </w:rPr>
        <w:t xml:space="preserve"> </w:t>
      </w:r>
      <w:r w:rsidRPr="00392B4F">
        <w:rPr>
          <w:rFonts w:cs="Calibri"/>
          <w:sz w:val="20"/>
          <w:szCs w:val="20"/>
          <w:lang w:val="sr-Cyrl-RS" w:eastAsia="ja-JP"/>
        </w:rPr>
        <w:t>Педијатријској ш</w:t>
      </w:r>
      <w:r>
        <w:rPr>
          <w:rFonts w:cs="Calibri"/>
          <w:sz w:val="20"/>
          <w:szCs w:val="20"/>
          <w:lang w:val="sr-Cyrl-RS" w:eastAsia="ja-JP"/>
        </w:rPr>
        <w:t>коли 2025., 2024., 2023., год.</w:t>
      </w:r>
    </w:p>
    <w:p w14:paraId="46610EF8" w14:textId="77777777" w:rsidR="00FB5757" w:rsidRPr="00392B4F" w:rsidRDefault="00FB5757" w:rsidP="00CC4B2B">
      <w:pPr>
        <w:jc w:val="both"/>
        <w:rPr>
          <w:rFonts w:cs="Calibri"/>
          <w:sz w:val="20"/>
          <w:szCs w:val="20"/>
          <w:lang w:val="sr-Cyrl-RS" w:eastAsia="ja-JP"/>
        </w:rPr>
      </w:pPr>
      <w:r>
        <w:rPr>
          <w:rFonts w:cs="Calibri"/>
          <w:sz w:val="20"/>
          <w:szCs w:val="20"/>
          <w:lang w:val="sr-Cyrl-RS" w:eastAsia="ja-JP"/>
        </w:rPr>
        <w:t>-</w:t>
      </w:r>
      <w:r w:rsidRPr="00392B4F">
        <w:rPr>
          <w:rFonts w:cs="Calibri"/>
          <w:sz w:val="20"/>
          <w:szCs w:val="20"/>
          <w:lang w:val="sr-Cyrl-RS" w:eastAsia="ja-JP"/>
        </w:rPr>
        <w:t xml:space="preserve">Симпозијуму обољења једњака  у дечијем и адолесцентном добу, Педијатријске секције, Академије медицинских наука, Српског лекарског друштва, 2024.год. у Београду </w:t>
      </w:r>
    </w:p>
    <w:p w14:paraId="1488100C" w14:textId="77777777" w:rsidR="00FB5757" w:rsidRPr="00392B4F" w:rsidRDefault="00FB5757" w:rsidP="00CC4B2B">
      <w:pPr>
        <w:contextualSpacing/>
        <w:jc w:val="both"/>
        <w:rPr>
          <w:rFonts w:cs="Calibri"/>
          <w:sz w:val="20"/>
          <w:szCs w:val="20"/>
          <w:lang w:val="sr-Cyrl-RS" w:eastAsia="ja-JP"/>
        </w:rPr>
      </w:pPr>
      <w:r>
        <w:rPr>
          <w:rFonts w:cs="Calibri"/>
          <w:sz w:val="20"/>
          <w:szCs w:val="20"/>
          <w:lang w:val="sr-Cyrl-RS" w:eastAsia="ja-JP"/>
        </w:rPr>
        <w:t>-</w:t>
      </w:r>
      <w:r w:rsidRPr="00392B4F">
        <w:rPr>
          <w:rFonts w:cs="Calibri"/>
          <w:sz w:val="20"/>
          <w:szCs w:val="20"/>
          <w:lang w:val="sr-Cyrl-RS" w:eastAsia="ja-JP"/>
        </w:rPr>
        <w:t xml:space="preserve">52. Педијатријским данима Србије-педијатрија у фокусу, Удружење педијатара Србије,   2024.год. у Шапцу </w:t>
      </w:r>
    </w:p>
    <w:p w14:paraId="42DC4891" w14:textId="77777777" w:rsidR="00FB5757" w:rsidRDefault="00FB5757" w:rsidP="00CC4B2B">
      <w:pPr>
        <w:contextualSpacing/>
        <w:jc w:val="both"/>
        <w:rPr>
          <w:rFonts w:cs="Calibri"/>
          <w:sz w:val="20"/>
          <w:szCs w:val="20"/>
          <w:lang w:val="sr-Cyrl-RS" w:eastAsia="ja-JP"/>
        </w:rPr>
      </w:pPr>
      <w:r w:rsidRPr="00392B4F">
        <w:rPr>
          <w:rFonts w:cs="Calibri"/>
          <w:sz w:val="20"/>
          <w:szCs w:val="20"/>
          <w:lang w:val="sr-Cyrl-RS" w:eastAsia="ja-JP"/>
        </w:rPr>
        <w:t xml:space="preserve">- 51. Педијатријским данима Србије, 2023.год. у Нишу </w:t>
      </w:r>
    </w:p>
    <w:p w14:paraId="17D8C2F6" w14:textId="77777777" w:rsidR="00FB5757" w:rsidRPr="00392B4F" w:rsidRDefault="00FB5757" w:rsidP="00CC4B2B">
      <w:pPr>
        <w:contextualSpacing/>
        <w:jc w:val="both"/>
        <w:rPr>
          <w:rFonts w:cs="Calibri"/>
          <w:sz w:val="20"/>
          <w:szCs w:val="20"/>
          <w:lang w:val="sr-Cyrl-RS" w:eastAsia="ja-JP"/>
        </w:rPr>
      </w:pPr>
      <w:r w:rsidRPr="00392B4F">
        <w:rPr>
          <w:rFonts w:cs="Calibri"/>
          <w:sz w:val="20"/>
          <w:szCs w:val="20"/>
          <w:lang w:val="sr-Cyrl-RS" w:eastAsia="ja-JP"/>
        </w:rPr>
        <w:t xml:space="preserve">- </w:t>
      </w:r>
      <w:r w:rsidRPr="00392B4F">
        <w:rPr>
          <w:rFonts w:cs="Calibri"/>
          <w:sz w:val="20"/>
          <w:szCs w:val="20"/>
          <w:lang w:eastAsia="ja-JP"/>
        </w:rPr>
        <w:t>1</w:t>
      </w:r>
      <w:r w:rsidRPr="00392B4F">
        <w:rPr>
          <w:rFonts w:cs="Calibri"/>
          <w:sz w:val="20"/>
          <w:szCs w:val="20"/>
          <w:vertAlign w:val="superscript"/>
          <w:lang w:eastAsia="ja-JP"/>
        </w:rPr>
        <w:t>st</w:t>
      </w:r>
      <w:r w:rsidRPr="00392B4F">
        <w:rPr>
          <w:rFonts w:cs="Calibri"/>
          <w:sz w:val="20"/>
          <w:szCs w:val="20"/>
          <w:lang w:eastAsia="ja-JP"/>
        </w:rPr>
        <w:t xml:space="preserve"> HOT TOPICS SYMPOSIUM by EUROPEDISTRICS</w:t>
      </w:r>
      <w:r w:rsidRPr="00392B4F">
        <w:rPr>
          <w:rFonts w:cs="Calibri"/>
          <w:sz w:val="20"/>
          <w:szCs w:val="20"/>
          <w:lang w:val="sr-Cyrl-RS" w:eastAsia="ja-JP"/>
        </w:rPr>
        <w:t xml:space="preserve"> 2023.год у Београду </w:t>
      </w:r>
    </w:p>
    <w:p w14:paraId="71BC1A80" w14:textId="77777777" w:rsidR="00FB5757" w:rsidRPr="00392B4F" w:rsidRDefault="00FB5757" w:rsidP="00CC4B2B">
      <w:pPr>
        <w:contextualSpacing/>
        <w:jc w:val="both"/>
        <w:rPr>
          <w:rFonts w:cs="Calibri"/>
          <w:sz w:val="20"/>
          <w:szCs w:val="20"/>
          <w:lang w:val="sr-Cyrl-RS" w:eastAsia="ja-JP"/>
        </w:rPr>
      </w:pPr>
      <w:r w:rsidRPr="00392B4F">
        <w:rPr>
          <w:rFonts w:cs="Calibri"/>
          <w:sz w:val="20"/>
          <w:szCs w:val="20"/>
          <w:lang w:val="sr-Cyrl-RS" w:eastAsia="ja-JP"/>
        </w:rPr>
        <w:t>- ОРЛ секција КБЦ Звездара, 2021.год. у Врднику</w:t>
      </w:r>
    </w:p>
    <w:p w14:paraId="5851971C" w14:textId="77777777" w:rsidR="00FB5757" w:rsidRPr="00392B4F" w:rsidRDefault="00FB5757" w:rsidP="00CC4B2B">
      <w:pPr>
        <w:contextualSpacing/>
        <w:jc w:val="both"/>
        <w:rPr>
          <w:rFonts w:cs="Calibri"/>
          <w:sz w:val="20"/>
          <w:szCs w:val="20"/>
          <w:lang w:val="sr-Cyrl-RS" w:eastAsia="ja-JP"/>
        </w:rPr>
      </w:pPr>
      <w:r w:rsidRPr="00392B4F">
        <w:rPr>
          <w:rFonts w:cs="Calibri"/>
          <w:sz w:val="20"/>
          <w:szCs w:val="20"/>
          <w:lang w:val="sr-Cyrl-RS" w:eastAsia="ja-JP"/>
        </w:rPr>
        <w:t>- 14., 13., 12., 11., 10., 9. Регионалном сипозијуму педијатријске гастроентерологије и нутриције, 2020., 2019., 2018., 2017., 2016., 2015.год у Београду</w:t>
      </w:r>
    </w:p>
    <w:p w14:paraId="4D1EFBB1" w14:textId="77777777" w:rsidR="00FB5757" w:rsidRPr="00392B4F" w:rsidRDefault="00FB5757" w:rsidP="00CC4B2B">
      <w:pPr>
        <w:jc w:val="both"/>
        <w:rPr>
          <w:rFonts w:cs="Calibri"/>
          <w:sz w:val="20"/>
          <w:szCs w:val="20"/>
          <w:lang w:val="sr-Cyrl-RS" w:eastAsia="ja-JP"/>
        </w:rPr>
      </w:pPr>
    </w:p>
    <w:p w14:paraId="38AA8C12" w14:textId="77777777" w:rsidR="00FB5757" w:rsidRPr="00392B4F" w:rsidRDefault="00FB5757" w:rsidP="00CC4B2B">
      <w:pPr>
        <w:jc w:val="both"/>
        <w:rPr>
          <w:rFonts w:cs="Calibri"/>
          <w:sz w:val="20"/>
          <w:szCs w:val="20"/>
          <w:lang w:val="sr-Cyrl-RS" w:eastAsia="ja-JP"/>
        </w:rPr>
      </w:pPr>
      <w:r w:rsidRPr="00392B4F">
        <w:rPr>
          <w:rFonts w:cs="Calibri"/>
          <w:sz w:val="20"/>
          <w:szCs w:val="20"/>
          <w:lang w:val="sr-Cyrl-RS" w:eastAsia="ja-JP"/>
        </w:rPr>
        <w:t>5.Учешће у научноистраживачким или образовним, међународним</w:t>
      </w:r>
      <w:r w:rsidRPr="00392B4F">
        <w:rPr>
          <w:rFonts w:cs="Calibri"/>
          <w:sz w:val="20"/>
          <w:szCs w:val="20"/>
          <w:lang w:val="sr-Latn-RS" w:eastAsia="ja-JP"/>
        </w:rPr>
        <w:t xml:space="preserve"> </w:t>
      </w:r>
      <w:r w:rsidRPr="00392B4F">
        <w:rPr>
          <w:rFonts w:cs="Calibri"/>
          <w:sz w:val="20"/>
          <w:szCs w:val="20"/>
          <w:lang w:val="sr-Cyrl-RS" w:eastAsia="ja-JP"/>
        </w:rPr>
        <w:t>пројектима</w:t>
      </w:r>
    </w:p>
    <w:p w14:paraId="01CC4F0E" w14:textId="77777777" w:rsidR="00FB5757" w:rsidRDefault="00FB5757" w:rsidP="00CC4B2B">
      <w:pPr>
        <w:jc w:val="both"/>
        <w:rPr>
          <w:sz w:val="20"/>
          <w:szCs w:val="20"/>
          <w:lang w:val="sr-Cyrl-RS"/>
        </w:rPr>
      </w:pPr>
      <w:r w:rsidRPr="00392B4F">
        <w:rPr>
          <w:rFonts w:cs="Calibri"/>
          <w:sz w:val="20"/>
          <w:szCs w:val="20"/>
          <w:lang w:val="sr-Cyrl-RS" w:eastAsia="ja-JP"/>
        </w:rPr>
        <w:t>Као истраживач, Др Иван Миловановић је од 2022.</w:t>
      </w:r>
      <w:r>
        <w:rPr>
          <w:rFonts w:cs="Calibri"/>
          <w:sz w:val="20"/>
          <w:szCs w:val="20"/>
          <w:lang w:val="sr-Cyrl-RS" w:eastAsia="ja-JP"/>
        </w:rPr>
        <w:t>год.,</w:t>
      </w:r>
      <w:r w:rsidRPr="00392B4F">
        <w:rPr>
          <w:rFonts w:cs="Calibri"/>
          <w:sz w:val="20"/>
          <w:szCs w:val="20"/>
          <w:lang w:val="sr-Cyrl-RS" w:eastAsia="ja-JP"/>
        </w:rPr>
        <w:t xml:space="preserve"> учесник у међународном пројекту </w:t>
      </w:r>
      <w:r w:rsidRPr="00392B4F">
        <w:rPr>
          <w:rFonts w:cs="Calibri"/>
          <w:sz w:val="20"/>
          <w:szCs w:val="20"/>
          <w:lang w:val="sr-Latn-RS" w:eastAsia="ja-JP"/>
        </w:rPr>
        <w:t>ESPGHAN Paediatric IBD Port Criteria Registry, version EUROKIDS</w:t>
      </w:r>
    </w:p>
    <w:p w14:paraId="16018EA0" w14:textId="77777777" w:rsidR="00FB5757" w:rsidRPr="00392B4F" w:rsidRDefault="00FB5757" w:rsidP="00CC4B2B">
      <w:pPr>
        <w:jc w:val="both"/>
        <w:rPr>
          <w:sz w:val="20"/>
          <w:szCs w:val="20"/>
          <w:lang w:val="sr-Cyrl-RS"/>
        </w:rPr>
      </w:pPr>
      <w:r w:rsidRPr="00392B4F">
        <w:rPr>
          <w:rFonts w:cs="Calibri"/>
          <w:sz w:val="20"/>
          <w:szCs w:val="20"/>
          <w:lang w:val="sr-Cyrl-RS" w:eastAsia="ja-JP"/>
        </w:rPr>
        <w:t xml:space="preserve">У периоду 2020-2024., год., је био учесник међународног пројекта </w:t>
      </w:r>
      <w:r w:rsidRPr="00392B4F">
        <w:rPr>
          <w:rFonts w:cs="Calibri"/>
          <w:sz w:val="20"/>
          <w:szCs w:val="20"/>
          <w:lang w:val="sr-Latn-RS" w:eastAsia="ja-JP"/>
        </w:rPr>
        <w:t>PIBD-Net</w:t>
      </w:r>
      <w:r w:rsidRPr="00392B4F">
        <w:rPr>
          <w:rFonts w:cs="Calibri"/>
          <w:sz w:val="20"/>
          <w:szCs w:val="20"/>
          <w:lang w:val="sr-Cyrl-RS" w:eastAsia="ja-JP"/>
        </w:rPr>
        <w:t xml:space="preserve"> и </w:t>
      </w:r>
      <w:r w:rsidRPr="00392B4F">
        <w:rPr>
          <w:rFonts w:cs="Calibri"/>
          <w:sz w:val="20"/>
          <w:szCs w:val="20"/>
          <w:lang w:val="sr-Latn-RS" w:eastAsia="ja-JP"/>
        </w:rPr>
        <w:t>PIBD-SETQuality Safety Registry</w:t>
      </w:r>
      <w:r>
        <w:rPr>
          <w:rFonts w:cs="Calibri"/>
          <w:sz w:val="20"/>
          <w:szCs w:val="20"/>
          <w:lang w:val="sr-Cyrl-RS" w:eastAsia="ja-JP"/>
        </w:rPr>
        <w:t xml:space="preserve">, </w:t>
      </w:r>
      <w:r w:rsidRPr="00392B4F">
        <w:rPr>
          <w:rFonts w:cs="Calibri"/>
          <w:sz w:val="20"/>
          <w:szCs w:val="20"/>
          <w:lang w:val="sr-Cyrl-RS" w:eastAsia="ja-JP"/>
        </w:rPr>
        <w:t xml:space="preserve">финансирани од стране Европске комисије у оквиру позива </w:t>
      </w:r>
      <w:r w:rsidRPr="00392B4F">
        <w:rPr>
          <w:rFonts w:cs="Calibri"/>
          <w:sz w:val="20"/>
          <w:szCs w:val="20"/>
          <w:lang w:val="sr-Latn-RS" w:eastAsia="ja-JP"/>
        </w:rPr>
        <w:t>Horizon</w:t>
      </w:r>
      <w:r>
        <w:rPr>
          <w:rFonts w:cs="Calibri"/>
          <w:sz w:val="20"/>
          <w:szCs w:val="20"/>
          <w:lang w:val="sr-Latn-RS" w:eastAsia="ja-JP"/>
        </w:rPr>
        <w:t>.</w:t>
      </w:r>
    </w:p>
    <w:p w14:paraId="22EB729D" w14:textId="77777777" w:rsidR="000C7980" w:rsidRDefault="000C7980" w:rsidP="00115638">
      <w:pPr>
        <w:rPr>
          <w:szCs w:val="20"/>
          <w:lang w:val="sr-Latn-RS"/>
        </w:rPr>
      </w:pPr>
    </w:p>
    <w:p w14:paraId="08798917" w14:textId="0DD441C2" w:rsidR="00115638" w:rsidRDefault="006A301D" w:rsidP="00115638">
      <w:pPr>
        <w:rPr>
          <w:b/>
          <w:szCs w:val="20"/>
          <w:lang w:val="sr-Cyrl-RS"/>
        </w:rPr>
      </w:pPr>
      <w:r w:rsidRPr="006A301D">
        <w:rPr>
          <w:szCs w:val="20"/>
          <w:lang w:val="sr-Cyrl-RS"/>
        </w:rPr>
        <w:t>Кандидат под редним бројем 3:</w:t>
      </w:r>
      <w:r w:rsidRPr="006A301D">
        <w:rPr>
          <w:b/>
          <w:szCs w:val="20"/>
          <w:lang w:val="sr-Cyrl-RS"/>
        </w:rPr>
        <w:t xml:space="preserve"> др Катарина Милошевић</w:t>
      </w:r>
    </w:p>
    <w:p w14:paraId="22C881B1" w14:textId="77777777" w:rsidR="003A4F87" w:rsidRPr="00FC2539" w:rsidRDefault="003A4F87" w:rsidP="003A4F87">
      <w:pPr>
        <w:ind w:left="770" w:hanging="50"/>
        <w:rPr>
          <w:b/>
          <w:sz w:val="22"/>
          <w:szCs w:val="22"/>
        </w:rPr>
      </w:pPr>
      <w:r w:rsidRPr="00FC2539">
        <w:rPr>
          <w:b/>
        </w:rPr>
        <w:t>1) - Основни биографски подаци</w:t>
      </w:r>
    </w:p>
    <w:p w14:paraId="012417E8"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Име, средње име и презиме:</w:t>
      </w:r>
      <w:r>
        <w:rPr>
          <w:sz w:val="20"/>
          <w:szCs w:val="20"/>
          <w:lang w:val="sr-Cyrl-RS"/>
        </w:rPr>
        <w:t xml:space="preserve"> </w:t>
      </w:r>
      <w:r>
        <w:rPr>
          <w:b/>
          <w:sz w:val="20"/>
          <w:szCs w:val="20"/>
          <w:lang w:val="sr-Cyrl-RS"/>
        </w:rPr>
        <w:t xml:space="preserve"> Катарина, Јован , Милошевић</w:t>
      </w:r>
    </w:p>
    <w:p w14:paraId="60B5C006"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Датум и место рођења:</w:t>
      </w:r>
      <w:r>
        <w:rPr>
          <w:sz w:val="20"/>
          <w:szCs w:val="20"/>
          <w:lang w:val="sr-Cyrl-RS"/>
        </w:rPr>
        <w:t xml:space="preserve"> 20 04. 1970.год. Параћин Србија</w:t>
      </w:r>
    </w:p>
    <w:p w14:paraId="37948E7B"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Установа где је запослен:</w:t>
      </w:r>
      <w:r>
        <w:rPr>
          <w:sz w:val="20"/>
          <w:szCs w:val="20"/>
          <w:lang w:val="sr-Cyrl-RS"/>
        </w:rPr>
        <w:t xml:space="preserve"> Универзитетска дечија клиника у Београду</w:t>
      </w:r>
    </w:p>
    <w:p w14:paraId="592AE3FE"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Звање/радно место:</w:t>
      </w:r>
      <w:r>
        <w:rPr>
          <w:sz w:val="20"/>
          <w:szCs w:val="20"/>
          <w:lang w:val="sr-Cyrl-RS"/>
        </w:rPr>
        <w:t xml:space="preserve"> Клинички асистент, специјалиста  педијатарије, специјалиста уже специјализације алергологије и клиничке имунологије, доктор медицинских наука, Универзитетска дечија клиника у Београду</w:t>
      </w:r>
    </w:p>
    <w:p w14:paraId="5D7962E9"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Научна, односно уметничка област</w:t>
      </w:r>
      <w:r>
        <w:rPr>
          <w:sz w:val="20"/>
          <w:szCs w:val="20"/>
          <w:lang w:val="sr-Cyrl-RS"/>
        </w:rPr>
        <w:t>. Педијатрија</w:t>
      </w:r>
    </w:p>
    <w:p w14:paraId="5CF744A7" w14:textId="77777777" w:rsidR="00402204" w:rsidRDefault="00402204" w:rsidP="003A4F87">
      <w:pPr>
        <w:ind w:left="770" w:hanging="50"/>
        <w:rPr>
          <w:b/>
          <w:lang w:val="sr-Cyrl-RS"/>
        </w:rPr>
      </w:pPr>
    </w:p>
    <w:p w14:paraId="33794E09" w14:textId="7B0DD6D3" w:rsidR="003A4F87" w:rsidRPr="00FC2539" w:rsidRDefault="003A4F87" w:rsidP="003A4F87">
      <w:pPr>
        <w:ind w:left="770" w:hanging="50"/>
        <w:rPr>
          <w:sz w:val="22"/>
          <w:szCs w:val="22"/>
        </w:rPr>
      </w:pPr>
      <w:r w:rsidRPr="00FC2539">
        <w:rPr>
          <w:b/>
        </w:rPr>
        <w:t>2) - Стручна биографија, дипломе и звања</w:t>
      </w:r>
    </w:p>
    <w:p w14:paraId="4FB3733B"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Основне студије:</w:t>
      </w:r>
    </w:p>
    <w:p w14:paraId="32586E9C" w14:textId="77777777" w:rsidR="003A4F87" w:rsidRPr="005E0B93" w:rsidRDefault="003A4F87" w:rsidP="003A4F87">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Назив установе:</w:t>
      </w:r>
      <w:r>
        <w:rPr>
          <w:sz w:val="20"/>
          <w:szCs w:val="20"/>
          <w:lang w:val="sr-Cyrl-RS"/>
        </w:rPr>
        <w:t xml:space="preserve"> Медицински факултет, Универзитет у Београду</w:t>
      </w:r>
    </w:p>
    <w:p w14:paraId="059817CA" w14:textId="534C888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5E0B93">
        <w:rPr>
          <w:sz w:val="20"/>
          <w:szCs w:val="20"/>
          <w:lang w:val="sr-Cyrl-RS"/>
        </w:rPr>
        <w:t xml:space="preserve"> </w:t>
      </w:r>
      <w:r>
        <w:rPr>
          <w:sz w:val="20"/>
          <w:szCs w:val="20"/>
          <w:lang w:val="sr-Cyrl-RS"/>
        </w:rPr>
        <w:t>Београд, 1996. год.</w:t>
      </w:r>
      <w:r w:rsidR="00A713D7">
        <w:rPr>
          <w:sz w:val="20"/>
          <w:szCs w:val="20"/>
          <w:lang w:val="sr-Cyrl-RS"/>
        </w:rPr>
        <w:t>, процечна оцена 8,22</w:t>
      </w:r>
    </w:p>
    <w:p w14:paraId="36D54DF1"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Мастер:  </w:t>
      </w:r>
    </w:p>
    <w:p w14:paraId="301BDAD0"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p>
    <w:p w14:paraId="37A6233F"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8C4FC3">
        <w:rPr>
          <w:sz w:val="20"/>
          <w:szCs w:val="20"/>
          <w:lang w:val="sr-Cyrl-RS"/>
        </w:rPr>
        <w:t xml:space="preserve"> </w:t>
      </w:r>
    </w:p>
    <w:p w14:paraId="7BA2FEE0"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p>
    <w:p w14:paraId="3718D328"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Магистеријум:  </w:t>
      </w:r>
    </w:p>
    <w:p w14:paraId="4E698211"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r>
        <w:rPr>
          <w:sz w:val="20"/>
          <w:szCs w:val="20"/>
          <w:lang w:val="sr-Cyrl-RS"/>
        </w:rPr>
        <w:t>Медицински факултет, Универзитет у Београду</w:t>
      </w:r>
    </w:p>
    <w:p w14:paraId="40AFAC87"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8C4FC3">
        <w:rPr>
          <w:sz w:val="20"/>
          <w:szCs w:val="20"/>
          <w:lang w:val="sr-Cyrl-RS"/>
        </w:rPr>
        <w:t xml:space="preserve"> </w:t>
      </w:r>
      <w:r>
        <w:rPr>
          <w:sz w:val="20"/>
          <w:szCs w:val="20"/>
          <w:lang w:val="sr-Cyrl-RS"/>
        </w:rPr>
        <w:t>Београд, 2010.год.</w:t>
      </w:r>
    </w:p>
    <w:p w14:paraId="2E7A9587"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r>
        <w:rPr>
          <w:sz w:val="20"/>
          <w:szCs w:val="20"/>
          <w:lang w:val="sr-Cyrl-RS"/>
        </w:rPr>
        <w:t>Пулмологија</w:t>
      </w:r>
    </w:p>
    <w:p w14:paraId="2FC737C2"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Докторат:</w:t>
      </w:r>
    </w:p>
    <w:p w14:paraId="08B2CD8B"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8C4FC3">
        <w:rPr>
          <w:sz w:val="20"/>
          <w:szCs w:val="20"/>
          <w:lang w:val="sr-Cyrl-RS"/>
        </w:rPr>
        <w:t xml:space="preserve"> </w:t>
      </w:r>
      <w:r>
        <w:rPr>
          <w:sz w:val="20"/>
          <w:szCs w:val="20"/>
          <w:lang w:val="sr-Cyrl-RS"/>
        </w:rPr>
        <w:t>Медицински факултет, Универзитет у Београду</w:t>
      </w:r>
    </w:p>
    <w:p w14:paraId="4E840C96"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одбране:</w:t>
      </w:r>
      <w:r w:rsidRPr="008C4FC3">
        <w:rPr>
          <w:sz w:val="20"/>
          <w:szCs w:val="20"/>
          <w:lang w:val="sr-Cyrl-RS"/>
        </w:rPr>
        <w:t xml:space="preserve"> </w:t>
      </w:r>
      <w:r>
        <w:rPr>
          <w:sz w:val="20"/>
          <w:szCs w:val="20"/>
          <w:lang w:val="sr-Cyrl-RS"/>
        </w:rPr>
        <w:t>Београд, 2015. год.</w:t>
      </w:r>
    </w:p>
    <w:p w14:paraId="3AE3AE16"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Наслов дисертације:</w:t>
      </w:r>
      <w:r w:rsidRPr="008C4FC3">
        <w:rPr>
          <w:sz w:val="20"/>
          <w:szCs w:val="20"/>
          <w:lang w:val="sr-Cyrl-RS"/>
        </w:rPr>
        <w:t xml:space="preserve"> </w:t>
      </w:r>
      <w:r w:rsidRPr="00C04D58">
        <w:rPr>
          <w:sz w:val="20"/>
          <w:szCs w:val="20"/>
          <w:lang w:eastAsia="en-GB"/>
        </w:rPr>
        <w:t>„Значај генетских и фактора средине у настанку идиопатских бронхиектазија код деце</w:t>
      </w:r>
      <w:r>
        <w:rPr>
          <w:sz w:val="20"/>
          <w:szCs w:val="20"/>
          <w:lang w:eastAsia="en-GB"/>
        </w:rPr>
        <w:t xml:space="preserve"> </w:t>
      </w:r>
      <w:r w:rsidRPr="00C04D58">
        <w:rPr>
          <w:sz w:val="20"/>
          <w:szCs w:val="20"/>
          <w:lang w:eastAsia="en-GB"/>
        </w:rPr>
        <w:t>“.</w:t>
      </w:r>
    </w:p>
    <w:p w14:paraId="4B9A426E" w14:textId="77777777" w:rsidR="003A4F87" w:rsidRPr="00FC2539" w:rsidRDefault="003A4F87" w:rsidP="003A4F8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8C4FC3">
        <w:rPr>
          <w:sz w:val="20"/>
          <w:szCs w:val="20"/>
          <w:lang w:val="sr-Cyrl-RS"/>
        </w:rPr>
        <w:t xml:space="preserve"> </w:t>
      </w:r>
      <w:r>
        <w:rPr>
          <w:sz w:val="20"/>
          <w:szCs w:val="20"/>
          <w:lang w:val="sr-Cyrl-RS"/>
        </w:rPr>
        <w:t>Пулмологија</w:t>
      </w:r>
    </w:p>
    <w:p w14:paraId="77F357E4" w14:textId="77777777" w:rsidR="003A4F87" w:rsidRDefault="003A4F87" w:rsidP="003A4F87">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Досадашњи избори у наставна и научна звања:</w:t>
      </w:r>
    </w:p>
    <w:p w14:paraId="2E964575" w14:textId="77777777" w:rsidR="003A4F87" w:rsidRDefault="003A4F87" w:rsidP="003A4F87">
      <w:pPr>
        <w:pBdr>
          <w:top w:val="single" w:sz="4" w:space="1" w:color="auto"/>
          <w:left w:val="single" w:sz="4" w:space="4" w:color="auto"/>
          <w:bottom w:val="single" w:sz="4" w:space="1" w:color="auto"/>
          <w:right w:val="single" w:sz="4" w:space="4" w:color="auto"/>
        </w:pBdr>
        <w:ind w:left="720"/>
        <w:rPr>
          <w:sz w:val="20"/>
          <w:szCs w:val="20"/>
          <w:lang w:val="nb-NO"/>
        </w:rPr>
      </w:pPr>
      <w:r w:rsidRPr="00691308">
        <w:rPr>
          <w:sz w:val="20"/>
          <w:szCs w:val="20"/>
          <w:lang w:val="nb-NO"/>
        </w:rPr>
        <w:t>-- Први избор у Научног сарадника октобра 2016 године, у области природно-математичких наука- биологија, Институт за молекуларну генетику и генетичко инжењерство у Београду</w:t>
      </w:r>
    </w:p>
    <w:p w14:paraId="74EDC78C" w14:textId="77777777" w:rsidR="003A4F87" w:rsidRDefault="003A4F87" w:rsidP="003A4F87">
      <w:pPr>
        <w:pBdr>
          <w:top w:val="single" w:sz="4" w:space="1" w:color="auto"/>
          <w:left w:val="single" w:sz="4" w:space="4" w:color="auto"/>
          <w:bottom w:val="single" w:sz="4" w:space="1" w:color="auto"/>
          <w:right w:val="single" w:sz="4" w:space="4" w:color="auto"/>
        </w:pBdr>
        <w:ind w:left="720"/>
        <w:rPr>
          <w:sz w:val="20"/>
          <w:szCs w:val="20"/>
          <w:lang w:val="nb-NO"/>
        </w:rPr>
      </w:pPr>
      <w:r w:rsidRPr="00691308">
        <w:rPr>
          <w:sz w:val="20"/>
          <w:szCs w:val="20"/>
          <w:lang w:val="nb-NO"/>
        </w:rPr>
        <w:t>– Поновни избор у звање Научног сарадника марта 2022 године, у области природно-математичких наука - биологија, Институт за молекуларну генетику и генетичко инжењерство у Београду</w:t>
      </w:r>
    </w:p>
    <w:p w14:paraId="53545C02" w14:textId="77777777" w:rsidR="003A4F87" w:rsidRDefault="003A4F87" w:rsidP="003A4F8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 xml:space="preserve">- </w:t>
      </w:r>
      <w:r>
        <w:rPr>
          <w:sz w:val="20"/>
          <w:szCs w:val="20"/>
          <w:lang w:val="nb-NO"/>
        </w:rPr>
        <w:t>17.10.2018.год. избор у звање клинич</w:t>
      </w:r>
      <w:r>
        <w:rPr>
          <w:sz w:val="20"/>
          <w:szCs w:val="20"/>
          <w:lang w:val="sr-Cyrl-RS"/>
        </w:rPr>
        <w:t xml:space="preserve">ки асистент на предмету Педијатрија, Медицински факултет, Универзитет у Београду, </w:t>
      </w:r>
    </w:p>
    <w:p w14:paraId="665A9017" w14:textId="77777777" w:rsidR="003A4F87" w:rsidRDefault="003A4F87" w:rsidP="003A4F8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- 15.12.2021.год</w:t>
      </w:r>
      <w:r>
        <w:rPr>
          <w:sz w:val="20"/>
          <w:szCs w:val="20"/>
          <w:lang w:val="nb-NO"/>
        </w:rPr>
        <w:t xml:space="preserve">. </w:t>
      </w:r>
      <w:r>
        <w:rPr>
          <w:sz w:val="20"/>
          <w:szCs w:val="20"/>
          <w:lang w:val="sr-Cyrl-RS"/>
        </w:rPr>
        <w:t xml:space="preserve">поновни избор у звање </w:t>
      </w:r>
      <w:r>
        <w:rPr>
          <w:sz w:val="20"/>
          <w:szCs w:val="20"/>
          <w:lang w:val="nb-NO"/>
        </w:rPr>
        <w:t>клинич</w:t>
      </w:r>
      <w:r>
        <w:rPr>
          <w:sz w:val="20"/>
          <w:szCs w:val="20"/>
          <w:lang w:val="sr-Cyrl-RS"/>
        </w:rPr>
        <w:t xml:space="preserve">ки асистент на предмету Педијатрија, Медицински факултет, Универзитет у Београду, </w:t>
      </w:r>
    </w:p>
    <w:p w14:paraId="09420755" w14:textId="37A61F5C" w:rsidR="003A4F87" w:rsidRDefault="003A4F87" w:rsidP="003A4F87">
      <w:pPr>
        <w:pBdr>
          <w:top w:val="single" w:sz="4" w:space="1" w:color="auto"/>
          <w:left w:val="single" w:sz="4" w:space="4" w:color="auto"/>
          <w:bottom w:val="single" w:sz="4" w:space="1" w:color="auto"/>
          <w:right w:val="single" w:sz="4" w:space="4" w:color="auto"/>
        </w:pBdr>
        <w:ind w:left="720"/>
        <w:rPr>
          <w:sz w:val="20"/>
          <w:szCs w:val="20"/>
          <w:lang w:val="sr-Cyrl-RS"/>
        </w:rPr>
      </w:pPr>
      <w:r>
        <w:rPr>
          <w:sz w:val="20"/>
          <w:szCs w:val="20"/>
          <w:lang w:val="sr-Cyrl-RS"/>
        </w:rPr>
        <w:t xml:space="preserve">- 15.12.2024.год. поновни избор у звање </w:t>
      </w:r>
      <w:r>
        <w:rPr>
          <w:sz w:val="20"/>
          <w:szCs w:val="20"/>
          <w:lang w:val="nb-NO"/>
        </w:rPr>
        <w:t>клинич</w:t>
      </w:r>
      <w:r>
        <w:rPr>
          <w:sz w:val="20"/>
          <w:szCs w:val="20"/>
          <w:lang w:val="sr-Cyrl-RS"/>
        </w:rPr>
        <w:t>ки асистент на предмету Педијатрија, Медицински факултет, Универзитет у Београду</w:t>
      </w:r>
    </w:p>
    <w:p w14:paraId="328AC134" w14:textId="77777777" w:rsidR="003A4F87" w:rsidRPr="00FC2539" w:rsidRDefault="003A4F87" w:rsidP="003A4F87">
      <w:pPr>
        <w:rPr>
          <w:b/>
          <w:snapToGrid w:val="0"/>
          <w:sz w:val="20"/>
          <w:szCs w:val="20"/>
        </w:rPr>
      </w:pPr>
    </w:p>
    <w:p w14:paraId="1022B5D2" w14:textId="77777777" w:rsidR="003A4F87" w:rsidRPr="00030535" w:rsidRDefault="003A4F87" w:rsidP="003A4F87">
      <w:pPr>
        <w:rPr>
          <w:b/>
          <w:snapToGrid w:val="0"/>
          <w:sz w:val="20"/>
          <w:szCs w:val="20"/>
          <w:lang w:val="sr-Cyrl-RS"/>
        </w:rPr>
      </w:pPr>
      <w:r w:rsidRPr="00FC2539">
        <w:rPr>
          <w:b/>
          <w:snapToGrid w:val="0"/>
          <w:szCs w:val="20"/>
        </w:rPr>
        <w:t>3) Испуњени услови за избор у звање</w:t>
      </w:r>
      <w:r>
        <w:rPr>
          <w:b/>
          <w:snapToGrid w:val="0"/>
          <w:szCs w:val="20"/>
          <w:lang w:val="sr-Cyrl-RS"/>
        </w:rPr>
        <w:t>: Доцент</w:t>
      </w:r>
    </w:p>
    <w:p w14:paraId="5DEEF315" w14:textId="77777777" w:rsidR="003A4F87" w:rsidRDefault="003A4F87" w:rsidP="003A4F87">
      <w:pPr>
        <w:jc w:val="both"/>
        <w:rPr>
          <w:b/>
          <w:sz w:val="20"/>
          <w:szCs w:val="20"/>
        </w:rPr>
      </w:pPr>
    </w:p>
    <w:p w14:paraId="32F04C04" w14:textId="77777777" w:rsidR="003A4F87" w:rsidRPr="00FC2539" w:rsidRDefault="003A4F87" w:rsidP="003A4F87">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3A4F87" w:rsidRPr="00FC2539" w14:paraId="2EE2F565" w14:textId="77777777" w:rsidTr="003A4F87">
        <w:tc>
          <w:tcPr>
            <w:tcW w:w="416" w:type="dxa"/>
            <w:tcBorders>
              <w:top w:val="single" w:sz="4" w:space="0" w:color="auto"/>
              <w:left w:val="single" w:sz="4" w:space="0" w:color="auto"/>
              <w:bottom w:val="single" w:sz="4" w:space="0" w:color="auto"/>
              <w:right w:val="single" w:sz="4" w:space="0" w:color="auto"/>
            </w:tcBorders>
          </w:tcPr>
          <w:p w14:paraId="47A0F1B2" w14:textId="77777777" w:rsidR="003A4F87" w:rsidRPr="00FC2539" w:rsidRDefault="003A4F87" w:rsidP="003A4F87">
            <w:pPr>
              <w:rPr>
                <w:sz w:val="20"/>
                <w:szCs w:val="20"/>
              </w:rPr>
            </w:pPr>
          </w:p>
          <w:p w14:paraId="04651501" w14:textId="77777777" w:rsidR="003A4F87" w:rsidRPr="00FC2539" w:rsidRDefault="003A4F87" w:rsidP="003A4F87">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34E38AF3" w14:textId="77777777" w:rsidR="003A4F87" w:rsidRPr="00FC2539" w:rsidRDefault="003A4F87" w:rsidP="003A4F87">
            <w:pPr>
              <w:jc w:val="both"/>
              <w:rPr>
                <w:i/>
                <w:sz w:val="20"/>
                <w:szCs w:val="20"/>
              </w:rPr>
            </w:pPr>
            <w:r w:rsidRPr="00FC2539">
              <w:rPr>
                <w:i/>
                <w:sz w:val="20"/>
                <w:szCs w:val="20"/>
              </w:rPr>
              <w:t xml:space="preserve"> </w:t>
            </w:r>
          </w:p>
          <w:p w14:paraId="18565FFA" w14:textId="77777777" w:rsidR="003A4F87" w:rsidRPr="00FC2539" w:rsidRDefault="003A4F87" w:rsidP="003A4F87">
            <w:pPr>
              <w:jc w:val="both"/>
              <w:rPr>
                <w:i/>
                <w:sz w:val="20"/>
                <w:szCs w:val="20"/>
              </w:rPr>
            </w:pPr>
            <w:r w:rsidRPr="00FC2539">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44ACA92D" w14:textId="77777777" w:rsidR="003A4F87" w:rsidRPr="00FC2539" w:rsidRDefault="003A4F87" w:rsidP="003A4F87">
            <w:pPr>
              <w:rPr>
                <w:b/>
                <w:sz w:val="20"/>
                <w:szCs w:val="20"/>
              </w:rPr>
            </w:pPr>
            <w:r w:rsidRPr="00FC2539">
              <w:rPr>
                <w:b/>
                <w:sz w:val="20"/>
                <w:szCs w:val="20"/>
              </w:rPr>
              <w:t xml:space="preserve">oценa / број година радног искуства </w:t>
            </w:r>
          </w:p>
        </w:tc>
      </w:tr>
      <w:tr w:rsidR="003A4F87" w:rsidRPr="00FC2539" w14:paraId="482BD482"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3ECF98F" w14:textId="77777777" w:rsidR="003A4F87" w:rsidRPr="00FC2539" w:rsidRDefault="003A4F87" w:rsidP="003A4F87">
            <w:pPr>
              <w:rPr>
                <w:sz w:val="20"/>
                <w:szCs w:val="20"/>
              </w:rPr>
            </w:pPr>
            <w:r>
              <w:rPr>
                <w:noProof/>
                <w:sz w:val="20"/>
                <w:szCs w:val="20"/>
                <w:lang w:val="sr-Latn-RS" w:eastAsia="sr-Latn-RS"/>
              </w:rPr>
              <mc:AlternateContent>
                <mc:Choice Requires="wps">
                  <w:drawing>
                    <wp:anchor distT="0" distB="0" distL="114300" distR="114300" simplePos="0" relativeHeight="251698176" behindDoc="0" locked="0" layoutInCell="1" allowOverlap="1" wp14:anchorId="1F57D86D" wp14:editId="081681C0">
                      <wp:simplePos x="0" y="0"/>
                      <wp:positionH relativeFrom="column">
                        <wp:posOffset>-147955</wp:posOffset>
                      </wp:positionH>
                      <wp:positionV relativeFrom="paragraph">
                        <wp:posOffset>-22225</wp:posOffset>
                      </wp:positionV>
                      <wp:extent cx="381000" cy="247650"/>
                      <wp:effectExtent l="0" t="0" r="19050" b="19050"/>
                      <wp:wrapNone/>
                      <wp:docPr id="9" name="Donut 9"/>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2442F" id="Donut 9" o:spid="_x0000_s1026" type="#_x0000_t23" style="position:absolute;margin-left:-11.65pt;margin-top:-1.75pt;width:30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" adj="730" fillcolor="#5b9bd5 [3204]" strokecolor="black [3213]" strokeweight="1pt">
                      <v:stroke joinstyle="miter"/>
                    </v:shape>
                  </w:pict>
                </mc:Fallback>
              </mc:AlternateContent>
            </w: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452EC2EF" w14:textId="77777777" w:rsidR="003A4F87" w:rsidRPr="00FC2539" w:rsidRDefault="003A4F87" w:rsidP="003A4F87">
            <w:pPr>
              <w:jc w:val="both"/>
              <w:rPr>
                <w:sz w:val="20"/>
                <w:szCs w:val="20"/>
              </w:rPr>
            </w:pPr>
            <w:r w:rsidRPr="00FC2539">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38AF9EA9" w14:textId="77777777" w:rsidR="00736A75" w:rsidRPr="00736A75" w:rsidRDefault="00736A75" w:rsidP="00736A75">
            <w:pPr>
              <w:rPr>
                <w:sz w:val="20"/>
                <w:szCs w:val="20"/>
                <w:lang w:val="sr-Latn-RS"/>
              </w:rPr>
            </w:pPr>
            <w:r>
              <w:rPr>
                <w:sz w:val="20"/>
                <w:szCs w:val="20"/>
                <w:lang w:val="sr-Cyrl-RS"/>
              </w:rPr>
              <w:t>5 (пет)</w:t>
            </w:r>
            <w:r>
              <w:rPr>
                <w:sz w:val="20"/>
                <w:szCs w:val="20"/>
                <w:lang w:val="sr-Latn-RS"/>
              </w:rPr>
              <w:t>, 22.01.2026.</w:t>
            </w:r>
          </w:p>
          <w:p w14:paraId="2DF91874" w14:textId="083A1E78" w:rsidR="003A4F87" w:rsidRPr="00F217C5" w:rsidRDefault="003A4F87" w:rsidP="003A4F87">
            <w:pPr>
              <w:rPr>
                <w:sz w:val="20"/>
                <w:szCs w:val="20"/>
                <w:lang w:val="sr-Cyrl-RS"/>
              </w:rPr>
            </w:pPr>
          </w:p>
        </w:tc>
      </w:tr>
      <w:tr w:rsidR="003A4F87" w:rsidRPr="00FC2539" w14:paraId="605F24A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4846C2C" w14:textId="77777777" w:rsidR="003A4F87" w:rsidRPr="00FC2539" w:rsidRDefault="003A4F87" w:rsidP="003A4F87">
            <w:pPr>
              <w:rPr>
                <w:sz w:val="20"/>
                <w:szCs w:val="20"/>
              </w:rPr>
            </w:pPr>
            <w:r>
              <w:rPr>
                <w:noProof/>
                <w:sz w:val="20"/>
                <w:szCs w:val="20"/>
                <w:lang w:val="sr-Latn-RS" w:eastAsia="sr-Latn-RS"/>
              </w:rPr>
              <mc:AlternateContent>
                <mc:Choice Requires="wps">
                  <w:drawing>
                    <wp:anchor distT="0" distB="0" distL="114300" distR="114300" simplePos="0" relativeHeight="251699200" behindDoc="0" locked="0" layoutInCell="1" allowOverlap="1" wp14:anchorId="627C6669" wp14:editId="5971A4CE">
                      <wp:simplePos x="0" y="0"/>
                      <wp:positionH relativeFrom="column">
                        <wp:posOffset>-149225</wp:posOffset>
                      </wp:positionH>
                      <wp:positionV relativeFrom="paragraph">
                        <wp:posOffset>-17780</wp:posOffset>
                      </wp:positionV>
                      <wp:extent cx="381000" cy="247650"/>
                      <wp:effectExtent l="0" t="0" r="19050" b="19050"/>
                      <wp:wrapNone/>
                      <wp:docPr id="11" name="Donut 11"/>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34B1A" id="Donut 11" o:spid="_x0000_s1026" type="#_x0000_t23" style="position:absolute;margin-left:-11.75pt;margin-top:-1.4pt;width:30pt;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" adj="730" fillcolor="#5b9bd5" strokecolor="windowText" strokeweight="1pt">
                      <v:stroke joinstyle="miter"/>
                    </v:shape>
                  </w:pict>
                </mc:Fallback>
              </mc:AlternateContent>
            </w:r>
            <w:r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7736B1DE" w14:textId="77777777" w:rsidR="003A4F87" w:rsidRPr="00FC2539" w:rsidRDefault="003A4F87" w:rsidP="003A4F87">
            <w:pPr>
              <w:jc w:val="both"/>
              <w:rPr>
                <w:sz w:val="20"/>
                <w:szCs w:val="20"/>
              </w:rPr>
            </w:pPr>
            <w:r w:rsidRPr="00FC2539">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08528258" w14:textId="77777777" w:rsidR="003A4F87" w:rsidRPr="00925A30" w:rsidRDefault="003A4F87" w:rsidP="003A4F87">
            <w:pPr>
              <w:rPr>
                <w:sz w:val="20"/>
                <w:szCs w:val="20"/>
                <w:lang w:val="sr-Cyrl-RS"/>
              </w:rPr>
            </w:pPr>
            <w:r>
              <w:rPr>
                <w:sz w:val="20"/>
                <w:szCs w:val="20"/>
              </w:rPr>
              <w:t>4,</w:t>
            </w:r>
            <w:r>
              <w:rPr>
                <w:sz w:val="20"/>
                <w:szCs w:val="20"/>
                <w:lang w:val="sr-Cyrl-RS"/>
              </w:rPr>
              <w:t>8</w:t>
            </w:r>
            <w:r>
              <w:rPr>
                <w:sz w:val="20"/>
                <w:szCs w:val="20"/>
              </w:rPr>
              <w:t>4</w:t>
            </w:r>
            <w:r>
              <w:rPr>
                <w:sz w:val="20"/>
                <w:szCs w:val="20"/>
                <w:lang w:val="sr-Cyrl-RS"/>
              </w:rPr>
              <w:t xml:space="preserve"> (просечна оцена)</w:t>
            </w:r>
          </w:p>
        </w:tc>
      </w:tr>
      <w:tr w:rsidR="003A4F87" w:rsidRPr="00FC2539" w14:paraId="0ADF0691"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D0D63AC" w14:textId="77777777" w:rsidR="003A4F87" w:rsidRPr="00FC2539" w:rsidRDefault="003A4F87" w:rsidP="003A4F87">
            <w:pPr>
              <w:rPr>
                <w:sz w:val="20"/>
                <w:szCs w:val="20"/>
              </w:rPr>
            </w:pPr>
            <w:r>
              <w:rPr>
                <w:noProof/>
                <w:sz w:val="20"/>
                <w:szCs w:val="20"/>
                <w:lang w:val="sr-Latn-RS" w:eastAsia="sr-Latn-RS"/>
              </w:rPr>
              <mc:AlternateContent>
                <mc:Choice Requires="wps">
                  <w:drawing>
                    <wp:anchor distT="0" distB="0" distL="114300" distR="114300" simplePos="0" relativeHeight="251700224" behindDoc="0" locked="0" layoutInCell="1" allowOverlap="1" wp14:anchorId="77CC6ACB" wp14:editId="7829E687">
                      <wp:simplePos x="0" y="0"/>
                      <wp:positionH relativeFrom="column">
                        <wp:posOffset>-149225</wp:posOffset>
                      </wp:positionH>
                      <wp:positionV relativeFrom="paragraph">
                        <wp:posOffset>-52705</wp:posOffset>
                      </wp:positionV>
                      <wp:extent cx="381000" cy="247650"/>
                      <wp:effectExtent l="0" t="0" r="19050" b="19050"/>
                      <wp:wrapNone/>
                      <wp:docPr id="19" name="Donut 19"/>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1CEAB" id="Donut 19" o:spid="_x0000_s1026" type="#_x0000_t23" style="position:absolute;margin-left:-11.75pt;margin-top:-4.15pt;width:30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" adj="730" fillcolor="#5b9bd5" strokecolor="windowText" strokeweight="1pt">
                      <v:stroke joinstyle="miter"/>
                    </v:shape>
                  </w:pict>
                </mc:Fallback>
              </mc:AlternateContent>
            </w:r>
            <w:r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45B58AE3" w14:textId="77777777" w:rsidR="003A4F87" w:rsidRDefault="003A4F8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Искуство у педагошком раду са студентима</w:t>
            </w:r>
          </w:p>
          <w:p w14:paraId="609DF24A" w14:textId="77777777" w:rsidR="003A4F87" w:rsidRPr="00FC2539" w:rsidRDefault="003A4F87" w:rsidP="003A4F87">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664FA32" w14:textId="77777777" w:rsidR="003A4F87" w:rsidRPr="00C56AFE" w:rsidRDefault="003A4F87" w:rsidP="003A4F87">
            <w:pPr>
              <w:rPr>
                <w:sz w:val="20"/>
                <w:szCs w:val="20"/>
                <w:lang w:val="sr-Cyrl-RS"/>
              </w:rPr>
            </w:pPr>
            <w:r>
              <w:rPr>
                <w:sz w:val="20"/>
                <w:szCs w:val="20"/>
                <w:lang w:val="sr-Cyrl-RS"/>
              </w:rPr>
              <w:t xml:space="preserve">7 </w:t>
            </w:r>
            <w:r w:rsidRPr="00C56AFE">
              <w:rPr>
                <w:sz w:val="20"/>
                <w:szCs w:val="20"/>
                <w:lang w:val="sr-Cyrl-RS"/>
              </w:rPr>
              <w:t>год.</w:t>
            </w:r>
          </w:p>
        </w:tc>
      </w:tr>
    </w:tbl>
    <w:p w14:paraId="290B9735" w14:textId="77777777" w:rsidR="003A4F87" w:rsidRPr="00FC2539" w:rsidRDefault="003A4F87" w:rsidP="003A4F87">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3A4F87" w:rsidRPr="00FC2539" w14:paraId="724B41A3" w14:textId="77777777" w:rsidTr="003A4F87">
        <w:tc>
          <w:tcPr>
            <w:tcW w:w="416" w:type="dxa"/>
            <w:tcBorders>
              <w:top w:val="single" w:sz="4" w:space="0" w:color="auto"/>
              <w:left w:val="single" w:sz="4" w:space="0" w:color="auto"/>
              <w:bottom w:val="single" w:sz="4" w:space="0" w:color="auto"/>
              <w:right w:val="single" w:sz="4" w:space="0" w:color="auto"/>
            </w:tcBorders>
          </w:tcPr>
          <w:p w14:paraId="3CB49E60" w14:textId="77777777" w:rsidR="003A4F87" w:rsidRPr="00FC2539" w:rsidRDefault="003A4F87" w:rsidP="003A4F87">
            <w:pPr>
              <w:rPr>
                <w:sz w:val="20"/>
                <w:szCs w:val="20"/>
              </w:rPr>
            </w:pPr>
          </w:p>
          <w:p w14:paraId="782CA5B5" w14:textId="77777777" w:rsidR="003A4F87" w:rsidRPr="00FC2539" w:rsidRDefault="003A4F87" w:rsidP="003A4F87">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63DE12FA" w14:textId="77777777" w:rsidR="003A4F87" w:rsidRPr="00FC2539" w:rsidRDefault="003A4F87" w:rsidP="003A4F87">
            <w:pPr>
              <w:jc w:val="both"/>
              <w:rPr>
                <w:i/>
                <w:sz w:val="20"/>
                <w:szCs w:val="20"/>
              </w:rPr>
            </w:pPr>
          </w:p>
          <w:p w14:paraId="598AF555" w14:textId="77777777" w:rsidR="003A4F87" w:rsidRPr="00FC2539" w:rsidRDefault="003A4F87" w:rsidP="003A4F87">
            <w:pPr>
              <w:jc w:val="both"/>
              <w:rPr>
                <w:i/>
                <w:sz w:val="20"/>
                <w:szCs w:val="20"/>
              </w:rPr>
            </w:pPr>
            <w:r w:rsidRPr="00FC2539">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42F2A907" w14:textId="77777777" w:rsidR="003A4F87" w:rsidRPr="00FC2539" w:rsidRDefault="003A4F87" w:rsidP="003A4F87">
            <w:pPr>
              <w:rPr>
                <w:b/>
                <w:sz w:val="20"/>
                <w:szCs w:val="20"/>
              </w:rPr>
            </w:pPr>
            <w:r w:rsidRPr="00FC2539">
              <w:rPr>
                <w:b/>
                <w:sz w:val="20"/>
                <w:szCs w:val="20"/>
              </w:rPr>
              <w:t>Број менторства / учешћа у комисији и др.</w:t>
            </w:r>
          </w:p>
        </w:tc>
      </w:tr>
      <w:tr w:rsidR="003A4F87" w:rsidRPr="00FC2539" w14:paraId="531ABCF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C221116" w14:textId="77777777" w:rsidR="003A4F87" w:rsidRPr="00FC2539" w:rsidRDefault="003A4F87" w:rsidP="003A4F87">
            <w:pPr>
              <w:rPr>
                <w:sz w:val="20"/>
                <w:szCs w:val="20"/>
              </w:rPr>
            </w:pPr>
            <w:r>
              <w:rPr>
                <w:noProof/>
                <w:sz w:val="20"/>
                <w:szCs w:val="20"/>
                <w:lang w:val="sr-Latn-RS" w:eastAsia="sr-Latn-RS"/>
              </w:rPr>
              <mc:AlternateContent>
                <mc:Choice Requires="wps">
                  <w:drawing>
                    <wp:anchor distT="0" distB="0" distL="114300" distR="114300" simplePos="0" relativeHeight="251701248" behindDoc="0" locked="0" layoutInCell="1" allowOverlap="1" wp14:anchorId="7A7DC1C0" wp14:editId="457ED491">
                      <wp:simplePos x="0" y="0"/>
                      <wp:positionH relativeFrom="column">
                        <wp:posOffset>-149225</wp:posOffset>
                      </wp:positionH>
                      <wp:positionV relativeFrom="paragraph">
                        <wp:posOffset>4445</wp:posOffset>
                      </wp:positionV>
                      <wp:extent cx="381000" cy="247650"/>
                      <wp:effectExtent l="0" t="0" r="19050" b="19050"/>
                      <wp:wrapNone/>
                      <wp:docPr id="20" name="Donut 20"/>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19FA5" id="Donut 20" o:spid="_x0000_s1026" type="#_x0000_t23" style="position:absolute;margin-left:-11.75pt;margin-top:.35pt;width:30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" adj="730" fillcolor="#5b9bd5" strokecolor="windowText" strokeweight="1pt">
                      <v:stroke joinstyle="miter"/>
                    </v:shape>
                  </w:pict>
                </mc:Fallback>
              </mc:AlternateContent>
            </w: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51F65108" w14:textId="77777777" w:rsidR="003A4F87" w:rsidRDefault="003A4F87" w:rsidP="003A4F87">
            <w:pPr>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 најмање два завршна рада</w:t>
            </w:r>
          </w:p>
          <w:p w14:paraId="718F8A27" w14:textId="77777777" w:rsidR="003A4F87" w:rsidRPr="00FC2539" w:rsidRDefault="003A4F87" w:rsidP="003A4F87">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AB3E9BD" w14:textId="40F2834A" w:rsidR="003A4F87" w:rsidRPr="00397153" w:rsidRDefault="007E137A" w:rsidP="003A4F87">
            <w:pPr>
              <w:rPr>
                <w:lang w:val="sr-Cyrl-RS"/>
              </w:rPr>
            </w:pPr>
            <w:r w:rsidRPr="00397153">
              <w:rPr>
                <w:sz w:val="20"/>
                <w:szCs w:val="20"/>
                <w:lang w:val="sr-Cyrl-RS"/>
              </w:rPr>
              <w:t>10</w:t>
            </w:r>
            <w:r w:rsidR="00397153" w:rsidRPr="00397153">
              <w:rPr>
                <w:sz w:val="20"/>
                <w:szCs w:val="20"/>
                <w:lang w:val="sr-Latn-RS"/>
              </w:rPr>
              <w:t xml:space="preserve"> </w:t>
            </w:r>
            <w:r w:rsidR="00397153" w:rsidRPr="00397153">
              <w:rPr>
                <w:sz w:val="20"/>
                <w:szCs w:val="20"/>
                <w:lang w:val="sr-Cyrl-RS"/>
              </w:rPr>
              <w:t>студентских дипломских радова</w:t>
            </w:r>
          </w:p>
        </w:tc>
      </w:tr>
      <w:tr w:rsidR="003A4F87" w:rsidRPr="00FC2539" w14:paraId="1B5D5518"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3D0509B" w14:textId="77777777" w:rsidR="003A4F87" w:rsidRPr="00FC2539" w:rsidRDefault="003A4F87" w:rsidP="003A4F87">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29B13455" w14:textId="77777777" w:rsidR="003A4F87" w:rsidRPr="00FC2539" w:rsidRDefault="003A4F87" w:rsidP="003A4F87">
            <w:pPr>
              <w:jc w:val="both"/>
              <w:rPr>
                <w:sz w:val="20"/>
                <w:szCs w:val="20"/>
              </w:rPr>
            </w:pPr>
            <w:r w:rsidRPr="00FC2539">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0E317B8C" w14:textId="77777777" w:rsidR="003A4F87" w:rsidRPr="00FC2539" w:rsidRDefault="003A4F87" w:rsidP="003A4F87">
            <w:pPr>
              <w:rPr>
                <w:sz w:val="20"/>
                <w:szCs w:val="20"/>
              </w:rPr>
            </w:pPr>
          </w:p>
        </w:tc>
      </w:tr>
      <w:tr w:rsidR="003A4F87" w:rsidRPr="00FC2539" w14:paraId="14BE9152"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6964C23" w14:textId="77777777" w:rsidR="003A4F87" w:rsidRPr="00FC2539" w:rsidRDefault="003A4F87" w:rsidP="003A4F87">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2EF3D36D" w14:textId="77777777" w:rsidR="003A4F87" w:rsidRPr="00FC2539" w:rsidRDefault="003A4F87" w:rsidP="003A4F87">
            <w:pPr>
              <w:tabs>
                <w:tab w:val="left" w:pos="-216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једног завршног рада.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5B02C7F9" w14:textId="77777777" w:rsidR="003A4F87" w:rsidRPr="00FC2539" w:rsidRDefault="003A4F87" w:rsidP="003A4F87"/>
        </w:tc>
      </w:tr>
      <w:tr w:rsidR="003A4F87" w:rsidRPr="00FC2539" w14:paraId="4F81299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DD9C5E9" w14:textId="77777777" w:rsidR="003A4F87" w:rsidRPr="00FC2539" w:rsidRDefault="003A4F87" w:rsidP="003A4F87">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568A74A7" w14:textId="77777777" w:rsidR="003A4F87" w:rsidRPr="00FC2539" w:rsidRDefault="003A4F8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једној комисији за </w:t>
            </w:r>
            <w:r>
              <w:rPr>
                <w:rStyle w:val="Bodytext22"/>
                <w:rFonts w:ascii="Times New Roman" w:hAnsi="Times New Roman" w:cs="Times New Roman"/>
                <w:sz w:val="20"/>
                <w:szCs w:val="20"/>
              </w:rPr>
              <w:t>одбрану рада на последипломским</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 xml:space="preserve">студијама или у комисији за одбрану докторске дисертације.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18AA11FF" w14:textId="77777777" w:rsidR="003A4F87" w:rsidRPr="00FC2539" w:rsidRDefault="003A4F87" w:rsidP="003A4F87"/>
        </w:tc>
      </w:tr>
      <w:tr w:rsidR="003A4F87" w:rsidRPr="00FC2539" w14:paraId="323834BF"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29268544" w14:textId="77777777" w:rsidR="003A4F87" w:rsidRPr="00FC2539" w:rsidRDefault="003A4F87" w:rsidP="003A4F87">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45D346A3" w14:textId="77777777" w:rsidR="003A4F87" w:rsidRPr="00FC2539" w:rsidRDefault="003A4F8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три завршна рада. </w:t>
            </w:r>
          </w:p>
          <w:p w14:paraId="5549B940" w14:textId="77777777" w:rsidR="003A4F87" w:rsidRPr="00FC2539" w:rsidRDefault="003A4F87" w:rsidP="003A4F87">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854A485" w14:textId="77777777" w:rsidR="003A4F87" w:rsidRPr="00FC2539" w:rsidRDefault="003A4F87" w:rsidP="003A4F87"/>
        </w:tc>
      </w:tr>
      <w:tr w:rsidR="003A4F87" w:rsidRPr="00FC2539" w14:paraId="07F11F44"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14C403B" w14:textId="77777777" w:rsidR="003A4F87" w:rsidRPr="00FC2539" w:rsidRDefault="003A4F87" w:rsidP="003A4F87">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5548DDCA" w14:textId="77777777" w:rsidR="003A4F87" w:rsidRPr="00FC2539" w:rsidRDefault="003A4F8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67717DB9" w14:textId="77777777" w:rsidR="003A4F87" w:rsidRPr="00FC2539" w:rsidRDefault="003A4F87" w:rsidP="003A4F87"/>
        </w:tc>
      </w:tr>
      <w:tr w:rsidR="003A4F87" w:rsidRPr="00FC2539" w14:paraId="7874F22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8492D3F" w14:textId="77777777" w:rsidR="003A4F87" w:rsidRPr="00FC2539" w:rsidRDefault="003A4F87" w:rsidP="003A4F87">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3A59B6E8" w14:textId="77777777" w:rsidR="003A4F87" w:rsidRPr="00FC2539" w:rsidRDefault="003A4F87" w:rsidP="003A4F87">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Менторство у изради најмање једне докторске дисертације</w:t>
            </w:r>
          </w:p>
          <w:p w14:paraId="1ECAC723" w14:textId="77777777" w:rsidR="003A4F87" w:rsidRPr="00FC2539" w:rsidRDefault="003A4F87" w:rsidP="003A4F87">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4464FEC" w14:textId="77777777" w:rsidR="003A4F87" w:rsidRPr="00FC2539" w:rsidRDefault="003A4F87" w:rsidP="003A4F87"/>
        </w:tc>
      </w:tr>
    </w:tbl>
    <w:p w14:paraId="397A2E03" w14:textId="362D9B1E" w:rsidR="003A4F87" w:rsidRPr="00FC2539" w:rsidRDefault="003A4F87" w:rsidP="003A4F87">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52"/>
        <w:gridCol w:w="1300"/>
        <w:gridCol w:w="3467"/>
      </w:tblGrid>
      <w:tr w:rsidR="003A4F87" w:rsidRPr="00FC2539" w14:paraId="4754BC9C" w14:textId="77777777" w:rsidTr="003A4F87">
        <w:tc>
          <w:tcPr>
            <w:tcW w:w="416" w:type="dxa"/>
            <w:tcBorders>
              <w:top w:val="single" w:sz="4" w:space="0" w:color="auto"/>
              <w:left w:val="single" w:sz="4" w:space="0" w:color="auto"/>
              <w:bottom w:val="single" w:sz="4" w:space="0" w:color="auto"/>
              <w:right w:val="single" w:sz="4" w:space="0" w:color="auto"/>
            </w:tcBorders>
          </w:tcPr>
          <w:p w14:paraId="1F440853" w14:textId="77777777" w:rsidR="003A4F87" w:rsidRPr="00FC2539" w:rsidRDefault="003A4F87" w:rsidP="003A4F87">
            <w:pPr>
              <w:rPr>
                <w:sz w:val="20"/>
                <w:szCs w:val="20"/>
              </w:rPr>
            </w:pPr>
          </w:p>
          <w:p w14:paraId="10002CD3" w14:textId="77777777" w:rsidR="003A4F87" w:rsidRPr="00FC2539" w:rsidRDefault="003A4F87" w:rsidP="003A4F87">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71C457DE" w14:textId="77777777" w:rsidR="003A4F87" w:rsidRPr="00FC2539" w:rsidRDefault="003A4F87" w:rsidP="003A4F87">
            <w:pPr>
              <w:jc w:val="both"/>
              <w:rPr>
                <w:i/>
                <w:sz w:val="20"/>
                <w:szCs w:val="20"/>
              </w:rPr>
            </w:pPr>
            <w:r w:rsidRPr="00FC2539">
              <w:rPr>
                <w:i/>
                <w:sz w:val="20"/>
                <w:szCs w:val="20"/>
              </w:rPr>
              <w:t xml:space="preserve"> </w:t>
            </w:r>
          </w:p>
          <w:p w14:paraId="146BC8DA" w14:textId="77777777" w:rsidR="003A4F87" w:rsidRPr="00FC2539" w:rsidRDefault="003A4F87" w:rsidP="003A4F87">
            <w:pPr>
              <w:jc w:val="both"/>
              <w:rPr>
                <w:i/>
                <w:sz w:val="20"/>
                <w:szCs w:val="20"/>
              </w:rPr>
            </w:pPr>
            <w:r w:rsidRPr="00FC2539">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06050793" w14:textId="77777777" w:rsidR="003A4F87" w:rsidRPr="00FC2539" w:rsidRDefault="003A4F87" w:rsidP="003A4F87">
            <w:pPr>
              <w:rPr>
                <w:b/>
                <w:sz w:val="20"/>
                <w:szCs w:val="20"/>
              </w:rPr>
            </w:pPr>
            <w:r w:rsidRPr="00FC2539">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0A00449C" w14:textId="77777777" w:rsidR="003A4F87" w:rsidRPr="00FC2539" w:rsidRDefault="003A4F87" w:rsidP="003A4F87">
            <w:pPr>
              <w:rPr>
                <w:b/>
                <w:sz w:val="20"/>
                <w:szCs w:val="20"/>
              </w:rPr>
            </w:pPr>
            <w:r w:rsidRPr="00FC2539">
              <w:rPr>
                <w:b/>
                <w:sz w:val="20"/>
                <w:szCs w:val="20"/>
              </w:rPr>
              <w:t>Навести часописе, скупове, књиге и друго</w:t>
            </w:r>
          </w:p>
        </w:tc>
      </w:tr>
      <w:tr w:rsidR="00397153" w:rsidRPr="00FC2539" w14:paraId="3EFBDC2C"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18D47F65" w14:textId="0EA4A724" w:rsidR="00397153" w:rsidRPr="00FC2539" w:rsidRDefault="00397153" w:rsidP="00397153">
            <w:pPr>
              <w:rPr>
                <w:sz w:val="20"/>
                <w:szCs w:val="20"/>
              </w:rPr>
            </w:pPr>
            <w:r>
              <w:rPr>
                <w:noProof/>
                <w:sz w:val="20"/>
                <w:szCs w:val="20"/>
                <w:lang w:val="sr-Latn-RS" w:eastAsia="sr-Latn-RS"/>
              </w:rPr>
              <mc:AlternateContent>
                <mc:Choice Requires="wps">
                  <w:drawing>
                    <wp:anchor distT="0" distB="0" distL="114300" distR="114300" simplePos="0" relativeHeight="251771904" behindDoc="0" locked="0" layoutInCell="1" allowOverlap="1" wp14:anchorId="2DAD9538" wp14:editId="1B60BF47">
                      <wp:simplePos x="0" y="0"/>
                      <wp:positionH relativeFrom="column">
                        <wp:posOffset>-149225</wp:posOffset>
                      </wp:positionH>
                      <wp:positionV relativeFrom="paragraph">
                        <wp:posOffset>-20955</wp:posOffset>
                      </wp:positionV>
                      <wp:extent cx="381000" cy="247650"/>
                      <wp:effectExtent l="0" t="0" r="19050" b="19050"/>
                      <wp:wrapNone/>
                      <wp:docPr id="21" name="Donut 21"/>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7DA7E" id="Donut 21" o:spid="_x0000_s1026" type="#_x0000_t23" style="position:absolute;margin-left:-11.75pt;margin-top:-1.65pt;width:30pt;height:19.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" adj="730" fillcolor="#5b9bd5" strokecolor="windowText" strokeweight="1pt">
                      <v:stroke joinstyle="miter"/>
                    </v:shape>
                  </w:pict>
                </mc:Fallback>
              </mc:AlternateContent>
            </w:r>
            <w:r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2B280D8D" w14:textId="77777777" w:rsidR="00397153" w:rsidRPr="00FC2539" w:rsidRDefault="00397153" w:rsidP="00397153">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3A9C951E" w14:textId="77777777" w:rsidR="00397153" w:rsidRPr="00FC2539" w:rsidRDefault="00397153" w:rsidP="00397153">
            <w:pPr>
              <w:jc w:val="both"/>
            </w:pPr>
          </w:p>
        </w:tc>
        <w:tc>
          <w:tcPr>
            <w:tcW w:w="1300" w:type="dxa"/>
            <w:tcBorders>
              <w:top w:val="single" w:sz="4" w:space="0" w:color="auto"/>
              <w:left w:val="single" w:sz="4" w:space="0" w:color="auto"/>
              <w:bottom w:val="single" w:sz="4" w:space="0" w:color="auto"/>
              <w:right w:val="single" w:sz="4" w:space="0" w:color="auto"/>
            </w:tcBorders>
          </w:tcPr>
          <w:p w14:paraId="241170E6" w14:textId="58FC1AA8" w:rsidR="00397153" w:rsidRPr="00FC2539" w:rsidRDefault="00397153" w:rsidP="00397153">
            <w:pPr>
              <w:rPr>
                <w:sz w:val="20"/>
                <w:szCs w:val="20"/>
              </w:rPr>
            </w:pPr>
            <w:r>
              <w:rPr>
                <w:sz w:val="20"/>
                <w:szCs w:val="20"/>
              </w:rPr>
              <w:t>2</w:t>
            </w:r>
            <w:r>
              <w:rPr>
                <w:sz w:val="20"/>
                <w:szCs w:val="20"/>
                <w:lang w:val="sr-Cyrl-RS"/>
              </w:rPr>
              <w:t>2</w:t>
            </w:r>
            <w:r>
              <w:rPr>
                <w:sz w:val="20"/>
                <w:szCs w:val="20"/>
              </w:rPr>
              <w:t xml:space="preserve"> </w:t>
            </w:r>
            <w:r>
              <w:rPr>
                <w:sz w:val="20"/>
                <w:szCs w:val="20"/>
                <w:lang w:val="sr-Cyrl-RS"/>
              </w:rPr>
              <w:t>рад</w:t>
            </w:r>
            <w:r>
              <w:rPr>
                <w:sz w:val="20"/>
                <w:szCs w:val="20"/>
                <w:lang w:val="sr-Latn-RS"/>
              </w:rPr>
              <w:t>a</w:t>
            </w:r>
          </w:p>
        </w:tc>
        <w:tc>
          <w:tcPr>
            <w:tcW w:w="3467" w:type="dxa"/>
            <w:tcBorders>
              <w:top w:val="single" w:sz="4" w:space="0" w:color="auto"/>
              <w:left w:val="single" w:sz="4" w:space="0" w:color="auto"/>
              <w:bottom w:val="single" w:sz="4" w:space="0" w:color="auto"/>
              <w:right w:val="single" w:sz="4" w:space="0" w:color="auto"/>
            </w:tcBorders>
          </w:tcPr>
          <w:p w14:paraId="4C24E898" w14:textId="00513E46" w:rsidR="00397153" w:rsidRPr="00FC2539" w:rsidRDefault="00397153" w:rsidP="00397153">
            <w:pPr>
              <w:rPr>
                <w:sz w:val="20"/>
                <w:szCs w:val="20"/>
              </w:rPr>
            </w:pPr>
            <w:r w:rsidRPr="006500BF">
              <w:rPr>
                <w:rFonts w:cs="Calibri"/>
                <w:sz w:val="20"/>
                <w:szCs w:val="20"/>
                <w:lang w:val="sr-Latn-CS"/>
              </w:rPr>
              <w:t xml:space="preserve">Adv Ther </w:t>
            </w:r>
            <w:r w:rsidRPr="006500BF">
              <w:rPr>
                <w:rFonts w:cs="Calibri"/>
                <w:sz w:val="20"/>
                <w:szCs w:val="20"/>
                <w:lang w:val="sr-Cyrl-RS"/>
              </w:rPr>
              <w:t>,</w:t>
            </w:r>
            <w:r w:rsidRPr="006500BF">
              <w:rPr>
                <w:rFonts w:cs="Calibri"/>
                <w:sz w:val="20"/>
                <w:szCs w:val="20"/>
                <w:lang w:val="sr-Latn-CS"/>
              </w:rPr>
              <w:t>Srp Arh Celok Lek</w:t>
            </w:r>
            <w:r w:rsidRPr="006500BF">
              <w:rPr>
                <w:rFonts w:cs="Calibri"/>
                <w:sz w:val="20"/>
                <w:szCs w:val="20"/>
                <w:lang w:val="sr-Cyrl-RS"/>
              </w:rPr>
              <w:t xml:space="preserve">, </w:t>
            </w:r>
            <w:r w:rsidRPr="006500BF">
              <w:rPr>
                <w:sz w:val="20"/>
                <w:szCs w:val="20"/>
              </w:rPr>
              <w:t>Children (Basel)</w:t>
            </w:r>
            <w:r w:rsidRPr="006500BF">
              <w:rPr>
                <w:sz w:val="20"/>
                <w:szCs w:val="20"/>
                <w:lang w:val="sr-Cyrl-RS"/>
              </w:rPr>
              <w:t xml:space="preserve">, </w:t>
            </w:r>
            <w:r w:rsidRPr="006500BF">
              <w:rPr>
                <w:bCs/>
                <w:sz w:val="20"/>
                <w:szCs w:val="20"/>
              </w:rPr>
              <w:t>Vojnosanit Pregled</w:t>
            </w:r>
            <w:r w:rsidRPr="006500BF">
              <w:rPr>
                <w:bCs/>
                <w:sz w:val="20"/>
                <w:szCs w:val="20"/>
                <w:lang w:val="sr-Cyrl-RS"/>
              </w:rPr>
              <w:t>,</w:t>
            </w:r>
            <w:r w:rsidRPr="006500BF">
              <w:rPr>
                <w:sz w:val="20"/>
                <w:szCs w:val="20"/>
              </w:rPr>
              <w:t xml:space="preserve"> J Clin Med</w:t>
            </w:r>
            <w:r w:rsidRPr="006500BF">
              <w:rPr>
                <w:sz w:val="20"/>
                <w:szCs w:val="20"/>
                <w:lang w:val="sr-Cyrl-RS"/>
              </w:rPr>
              <w:t>,</w:t>
            </w:r>
            <w:r>
              <w:t xml:space="preserve"> </w:t>
            </w:r>
            <w:r w:rsidRPr="006500BF">
              <w:rPr>
                <w:sz w:val="20"/>
                <w:szCs w:val="20"/>
                <w:lang w:val="sr-Cyrl-RS"/>
              </w:rPr>
              <w:t>C</w:t>
            </w:r>
            <w:r w:rsidRPr="006500BF">
              <w:rPr>
                <w:sz w:val="20"/>
                <w:szCs w:val="20"/>
                <w:lang w:val="sr-Latn-RS"/>
              </w:rPr>
              <w:t>urrent</w:t>
            </w:r>
            <w:r w:rsidRPr="006500BF">
              <w:rPr>
                <w:sz w:val="20"/>
                <w:szCs w:val="20"/>
                <w:lang w:val="sr-Cyrl-RS"/>
              </w:rPr>
              <w:t xml:space="preserve"> P</w:t>
            </w:r>
            <w:r w:rsidRPr="006500BF">
              <w:rPr>
                <w:sz w:val="20"/>
                <w:szCs w:val="20"/>
                <w:lang w:val="sr-Latn-RS"/>
              </w:rPr>
              <w:t>roteomics</w:t>
            </w:r>
            <w:r w:rsidRPr="006500BF">
              <w:rPr>
                <w:sz w:val="20"/>
                <w:szCs w:val="20"/>
                <w:lang w:val="sr-Cyrl-RS"/>
              </w:rPr>
              <w:t>,</w:t>
            </w:r>
            <w:r>
              <w:t xml:space="preserve"> </w:t>
            </w:r>
            <w:r w:rsidRPr="006500BF">
              <w:rPr>
                <w:sz w:val="20"/>
                <w:szCs w:val="20"/>
                <w:lang w:val="sr-Cyrl-RS"/>
              </w:rPr>
              <w:t>Front Pediatr</w:t>
            </w:r>
            <w:r w:rsidRPr="006500BF">
              <w:rPr>
                <w:sz w:val="20"/>
                <w:szCs w:val="20"/>
                <w:lang w:val="sr-Latn-RS"/>
              </w:rPr>
              <w:t>,</w:t>
            </w:r>
            <w:r>
              <w:t xml:space="preserve"> </w:t>
            </w:r>
            <w:r w:rsidRPr="006500BF">
              <w:rPr>
                <w:sz w:val="20"/>
                <w:szCs w:val="20"/>
                <w:lang w:val="sr-Latn-RS"/>
              </w:rPr>
              <w:t>Risk Manag Healthc Policy,</w:t>
            </w:r>
            <w:r>
              <w:t xml:space="preserve"> </w:t>
            </w:r>
            <w:r w:rsidRPr="006500BF">
              <w:rPr>
                <w:sz w:val="20"/>
                <w:szCs w:val="20"/>
                <w:lang w:val="sr-Latn-RS"/>
              </w:rPr>
              <w:t>Genet Test Mol Biomarkers,</w:t>
            </w:r>
            <w:r>
              <w:t xml:space="preserve"> </w:t>
            </w:r>
            <w:r w:rsidRPr="006500BF">
              <w:rPr>
                <w:sz w:val="20"/>
                <w:szCs w:val="20"/>
                <w:lang w:val="sr-Latn-RS"/>
              </w:rPr>
              <w:t>Lung,</w:t>
            </w:r>
            <w:r>
              <w:t xml:space="preserve"> </w:t>
            </w:r>
            <w:r w:rsidRPr="006500BF">
              <w:rPr>
                <w:sz w:val="20"/>
                <w:szCs w:val="20"/>
                <w:lang w:val="sr-Latn-RS"/>
              </w:rPr>
              <w:t>Pediatr Allergy Immunol Pulmonol,</w:t>
            </w:r>
            <w:r>
              <w:t xml:space="preserve"> </w:t>
            </w:r>
            <w:r w:rsidRPr="006500BF">
              <w:rPr>
                <w:sz w:val="20"/>
                <w:szCs w:val="20"/>
                <w:lang w:val="sr-Latn-RS"/>
              </w:rPr>
              <w:t>Fetal Pediatr Pathol,</w:t>
            </w:r>
            <w:r>
              <w:t xml:space="preserve"> </w:t>
            </w:r>
            <w:r w:rsidRPr="006500BF">
              <w:rPr>
                <w:sz w:val="20"/>
                <w:szCs w:val="20"/>
                <w:lang w:val="sr-Latn-RS"/>
              </w:rPr>
              <w:t>Adv Clini Exp Med,</w:t>
            </w:r>
            <w:r w:rsidRPr="006500BF">
              <w:rPr>
                <w:sz w:val="20"/>
                <w:szCs w:val="20"/>
              </w:rPr>
              <w:t xml:space="preserve"> J Cys Fibros,</w:t>
            </w:r>
            <w:r>
              <w:t xml:space="preserve"> </w:t>
            </w:r>
            <w:r w:rsidRPr="006500BF">
              <w:rPr>
                <w:sz w:val="20"/>
                <w:szCs w:val="20"/>
              </w:rPr>
              <w:t>Am J Emerg Med,</w:t>
            </w:r>
            <w:r>
              <w:t xml:space="preserve"> </w:t>
            </w:r>
            <w:r w:rsidRPr="006500BF">
              <w:rPr>
                <w:sz w:val="20"/>
                <w:szCs w:val="20"/>
              </w:rPr>
              <w:t>Paediatria Croatica, Anaesth Intensive Care .</w:t>
            </w:r>
          </w:p>
        </w:tc>
      </w:tr>
      <w:tr w:rsidR="00397153" w:rsidRPr="00FC2539" w14:paraId="3E36C80F"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F3A4C5D" w14:textId="77777777" w:rsidR="00397153" w:rsidRPr="00FC2539" w:rsidRDefault="00397153" w:rsidP="00397153">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5A907775" w14:textId="77777777" w:rsidR="00397153" w:rsidRPr="00FC2539" w:rsidRDefault="00397153" w:rsidP="00397153">
            <w:pPr>
              <w:jc w:val="both"/>
              <w:rPr>
                <w:sz w:val="20"/>
                <w:szCs w:val="20"/>
              </w:rPr>
            </w:pPr>
            <w:r w:rsidRPr="00FC2539">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73439E04" w14:textId="3CCB294C" w:rsidR="00397153" w:rsidRPr="00647AD7" w:rsidRDefault="00397153" w:rsidP="00397153">
            <w:pPr>
              <w:rPr>
                <w:sz w:val="20"/>
                <w:szCs w:val="20"/>
                <w:lang w:val="sr-Latn-RS"/>
              </w:rPr>
            </w:pPr>
          </w:p>
        </w:tc>
        <w:tc>
          <w:tcPr>
            <w:tcW w:w="3467" w:type="dxa"/>
            <w:tcBorders>
              <w:top w:val="single" w:sz="4" w:space="0" w:color="auto"/>
              <w:left w:val="single" w:sz="4" w:space="0" w:color="auto"/>
              <w:bottom w:val="single" w:sz="4" w:space="0" w:color="auto"/>
              <w:right w:val="single" w:sz="4" w:space="0" w:color="auto"/>
            </w:tcBorders>
          </w:tcPr>
          <w:p w14:paraId="0411E97B" w14:textId="39CA28ED" w:rsidR="00397153" w:rsidRPr="006500BF" w:rsidRDefault="00397153" w:rsidP="00397153">
            <w:pPr>
              <w:autoSpaceDE w:val="0"/>
              <w:autoSpaceDN w:val="0"/>
              <w:adjustRightInd w:val="0"/>
              <w:rPr>
                <w:b/>
                <w:color w:val="000000" w:themeColor="text1"/>
                <w:sz w:val="20"/>
                <w:szCs w:val="20"/>
              </w:rPr>
            </w:pPr>
          </w:p>
        </w:tc>
      </w:tr>
      <w:tr w:rsidR="00397153" w:rsidRPr="00FC2539" w14:paraId="51EE8166"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6A5C003" w14:textId="77777777" w:rsidR="00397153" w:rsidRPr="00FC2539" w:rsidRDefault="00397153" w:rsidP="00397153">
            <w:pPr>
              <w:rPr>
                <w:sz w:val="20"/>
                <w:szCs w:val="20"/>
              </w:rPr>
            </w:pPr>
            <w:r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2FC427C1" w14:textId="77777777" w:rsidR="00397153" w:rsidRPr="00FC2539" w:rsidRDefault="00397153" w:rsidP="00397153">
            <w:pPr>
              <w:jc w:val="both"/>
            </w:pPr>
            <w:r>
              <w:rPr>
                <w:noProof/>
                <w:sz w:val="20"/>
                <w:szCs w:val="20"/>
                <w:lang w:val="sr-Latn-RS" w:eastAsia="sr-Latn-RS"/>
              </w:rPr>
              <mc:AlternateContent>
                <mc:Choice Requires="wps">
                  <w:drawing>
                    <wp:anchor distT="0" distB="0" distL="114300" distR="114300" simplePos="0" relativeHeight="251772928" behindDoc="0" locked="0" layoutInCell="1" allowOverlap="1" wp14:anchorId="471C8D53" wp14:editId="2D668D55">
                      <wp:simplePos x="0" y="0"/>
                      <wp:positionH relativeFrom="column">
                        <wp:posOffset>-375285</wp:posOffset>
                      </wp:positionH>
                      <wp:positionV relativeFrom="paragraph">
                        <wp:posOffset>-27940</wp:posOffset>
                      </wp:positionV>
                      <wp:extent cx="381000" cy="247650"/>
                      <wp:effectExtent l="0" t="0" r="19050" b="19050"/>
                      <wp:wrapNone/>
                      <wp:docPr id="22" name="Donut 22"/>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1AF4F" id="Donut 22" o:spid="_x0000_s1026" type="#_x0000_t23" style="position:absolute;margin-left:-29.55pt;margin-top:-2.2pt;width:30pt;height:19.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" adj="730" fillcolor="#5b9bd5" strokecolor="windowText" strokeweight="1pt">
                      <v:stroke joinstyle="miter"/>
                    </v:shape>
                  </w:pict>
                </mc:Fallback>
              </mc:AlternateContent>
            </w: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1335E9D6" w14:textId="77777777" w:rsidR="00397153" w:rsidRPr="00647AD7" w:rsidRDefault="00397153" w:rsidP="00397153">
            <w:pPr>
              <w:rPr>
                <w:sz w:val="20"/>
                <w:szCs w:val="20"/>
                <w:lang w:val="sr-Latn-RS"/>
              </w:rPr>
            </w:pPr>
            <w:r>
              <w:rPr>
                <w:sz w:val="20"/>
                <w:szCs w:val="20"/>
                <w:lang w:val="sr-Latn-RS"/>
              </w:rPr>
              <w:t xml:space="preserve">62 </w:t>
            </w:r>
            <w:r>
              <w:rPr>
                <w:sz w:val="20"/>
                <w:szCs w:val="20"/>
                <w:lang w:val="sr-Cyrl-RS"/>
              </w:rPr>
              <w:t>рад</w:t>
            </w:r>
            <w:r>
              <w:rPr>
                <w:sz w:val="20"/>
                <w:szCs w:val="20"/>
                <w:lang w:val="sr-Latn-RS"/>
              </w:rPr>
              <w:t>a</w:t>
            </w:r>
          </w:p>
        </w:tc>
        <w:tc>
          <w:tcPr>
            <w:tcW w:w="3467" w:type="dxa"/>
            <w:tcBorders>
              <w:top w:val="single" w:sz="4" w:space="0" w:color="auto"/>
              <w:left w:val="single" w:sz="4" w:space="0" w:color="auto"/>
              <w:bottom w:val="single" w:sz="4" w:space="0" w:color="auto"/>
              <w:right w:val="single" w:sz="4" w:space="0" w:color="auto"/>
            </w:tcBorders>
          </w:tcPr>
          <w:p w14:paraId="1F2462C9" w14:textId="6C20C44B" w:rsidR="00397153" w:rsidRPr="00DF2FFF" w:rsidRDefault="00397153" w:rsidP="00A713D7">
            <w:pPr>
              <w:rPr>
                <w:sz w:val="20"/>
                <w:szCs w:val="20"/>
                <w:lang w:val="sr-Cyrl-RS"/>
              </w:rPr>
            </w:pPr>
            <w:r w:rsidRPr="00C04D58">
              <w:rPr>
                <w:color w:val="000000"/>
                <w:sz w:val="20"/>
                <w:szCs w:val="20"/>
                <w:shd w:val="clear" w:color="auto" w:fill="FFFFFF"/>
              </w:rPr>
              <w:t>EACCI Congress 2018, Munich, Germany,</w:t>
            </w:r>
            <w:r>
              <w:rPr>
                <w:color w:val="000000"/>
                <w:sz w:val="20"/>
                <w:szCs w:val="20"/>
                <w:shd w:val="clear" w:color="auto" w:fill="FFFFFF"/>
                <w:lang w:val="sr-Cyrl-RS"/>
              </w:rPr>
              <w:t xml:space="preserve"> </w:t>
            </w:r>
            <w:r w:rsidRPr="00C04D58">
              <w:rPr>
                <w:bCs/>
                <w:iCs/>
                <w:sz w:val="20"/>
                <w:szCs w:val="20"/>
              </w:rPr>
              <w:t xml:space="preserve">ERS Annual Congress, </w:t>
            </w:r>
            <w:r w:rsidRPr="00616532">
              <w:rPr>
                <w:bCs/>
                <w:iCs/>
                <w:sz w:val="20"/>
                <w:szCs w:val="20"/>
              </w:rPr>
              <w:t>ENABLE Conference - The 1st European PhD and Postdoc Symposium, Barcelona, Spain, 2017</w:t>
            </w:r>
            <w:r>
              <w:rPr>
                <w:bCs/>
                <w:iCs/>
                <w:sz w:val="20"/>
                <w:szCs w:val="20"/>
                <w:lang w:val="sr-Cyrl-RS"/>
              </w:rPr>
              <w:t>.</w:t>
            </w:r>
            <w:r w:rsidRPr="00616532">
              <w:rPr>
                <w:bCs/>
                <w:iCs/>
                <w:sz w:val="20"/>
                <w:szCs w:val="20"/>
              </w:rPr>
              <w:t xml:space="preserve"> uropean Human Genetics Conference 2014. Milan, Italy</w:t>
            </w:r>
            <w:r>
              <w:rPr>
                <w:bCs/>
                <w:iCs/>
                <w:sz w:val="20"/>
                <w:szCs w:val="20"/>
                <w:lang w:val="sr-Cyrl-RS"/>
              </w:rPr>
              <w:t>.</w:t>
            </w:r>
            <w:r>
              <w:t xml:space="preserve"> </w:t>
            </w:r>
          </w:p>
        </w:tc>
      </w:tr>
      <w:tr w:rsidR="00397153" w:rsidRPr="00FC2539" w14:paraId="19DB3BB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5E711BA" w14:textId="77777777" w:rsidR="00397153" w:rsidRPr="00FC2539" w:rsidRDefault="00397153" w:rsidP="00397153">
            <w:pPr>
              <w:rPr>
                <w:sz w:val="20"/>
                <w:szCs w:val="20"/>
              </w:rPr>
            </w:pPr>
            <w:r>
              <w:rPr>
                <w:noProof/>
                <w:sz w:val="20"/>
                <w:szCs w:val="20"/>
                <w:lang w:val="sr-Latn-RS" w:eastAsia="sr-Latn-RS"/>
              </w:rPr>
              <w:lastRenderedPageBreak/>
              <mc:AlternateContent>
                <mc:Choice Requires="wps">
                  <w:drawing>
                    <wp:anchor distT="0" distB="0" distL="114300" distR="114300" simplePos="0" relativeHeight="251773952" behindDoc="0" locked="0" layoutInCell="1" allowOverlap="1" wp14:anchorId="5248CA19" wp14:editId="4D7E0137">
                      <wp:simplePos x="0" y="0"/>
                      <wp:positionH relativeFrom="column">
                        <wp:posOffset>-130175</wp:posOffset>
                      </wp:positionH>
                      <wp:positionV relativeFrom="paragraph">
                        <wp:posOffset>-40005</wp:posOffset>
                      </wp:positionV>
                      <wp:extent cx="381000" cy="247650"/>
                      <wp:effectExtent l="0" t="0" r="19050" b="19050"/>
                      <wp:wrapNone/>
                      <wp:docPr id="23" name="Donut 23"/>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14BFD" id="Donut 23" o:spid="_x0000_s1026" type="#_x0000_t23" style="position:absolute;margin-left:-10.25pt;margin-top:-3.15pt;width:30pt;height:1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" adj="730" fillcolor="#5b9bd5" strokecolor="windowText" strokeweight="1pt">
                      <v:stroke joinstyle="miter"/>
                    </v:shape>
                  </w:pict>
                </mc:Fallback>
              </mc:AlternateContent>
            </w:r>
            <w:r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4C9FE715" w14:textId="77777777" w:rsidR="00397153" w:rsidRPr="00FC2539" w:rsidRDefault="00397153" w:rsidP="00397153">
            <w:pPr>
              <w:tabs>
                <w:tab w:val="left" w:pos="-2160"/>
              </w:tabs>
              <w:jc w:val="both"/>
              <w:rPr>
                <w:sz w:val="20"/>
                <w:szCs w:val="20"/>
              </w:rPr>
            </w:pPr>
            <w:r w:rsidRPr="00FC2539">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2D70FAA7" w14:textId="77777777" w:rsidR="00397153" w:rsidRPr="00FC2539" w:rsidRDefault="00397153" w:rsidP="00397153">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24CB354" w14:textId="6930F32B" w:rsidR="00397153" w:rsidRPr="00925A30" w:rsidRDefault="00A713D7" w:rsidP="00397153">
            <w:pPr>
              <w:rPr>
                <w:sz w:val="20"/>
                <w:szCs w:val="20"/>
                <w:lang w:val="sr-Cyrl-RS"/>
              </w:rPr>
            </w:pPr>
            <w:r>
              <w:rPr>
                <w:sz w:val="20"/>
                <w:szCs w:val="20"/>
                <w:lang w:val="sr-Cyrl-RS"/>
              </w:rPr>
              <w:t>2</w:t>
            </w:r>
            <w:r w:rsidR="00397153">
              <w:rPr>
                <w:sz w:val="20"/>
                <w:szCs w:val="20"/>
                <w:lang w:val="sr-Latn-RS"/>
              </w:rPr>
              <w:t xml:space="preserve"> </w:t>
            </w:r>
            <w:r w:rsidR="00397153">
              <w:rPr>
                <w:sz w:val="20"/>
                <w:szCs w:val="20"/>
                <w:lang w:val="sr-Cyrl-RS"/>
              </w:rPr>
              <w:t>пројекта</w:t>
            </w:r>
          </w:p>
        </w:tc>
        <w:tc>
          <w:tcPr>
            <w:tcW w:w="3467" w:type="dxa"/>
            <w:tcBorders>
              <w:top w:val="single" w:sz="4" w:space="0" w:color="auto"/>
              <w:left w:val="single" w:sz="4" w:space="0" w:color="auto"/>
              <w:bottom w:val="single" w:sz="4" w:space="0" w:color="auto"/>
              <w:right w:val="single" w:sz="4" w:space="0" w:color="auto"/>
            </w:tcBorders>
          </w:tcPr>
          <w:p w14:paraId="57B5C942" w14:textId="77777777" w:rsidR="00A713D7" w:rsidRDefault="00397153" w:rsidP="00A713D7">
            <w:pPr>
              <w:rPr>
                <w:sz w:val="20"/>
                <w:szCs w:val="20"/>
                <w:lang w:val="sr-Cyrl-RS"/>
              </w:rPr>
            </w:pPr>
            <w:r>
              <w:rPr>
                <w:sz w:val="20"/>
                <w:szCs w:val="20"/>
                <w:lang w:val="sr-Cyrl-RS"/>
              </w:rPr>
              <w:t xml:space="preserve">Сарадник на пројекту </w:t>
            </w:r>
            <w:r w:rsidR="00A713D7">
              <w:rPr>
                <w:sz w:val="20"/>
                <w:szCs w:val="20"/>
                <w:lang w:val="sr-Cyrl-RS"/>
              </w:rPr>
              <w:t>Структурални елементи генома у модулацији фенотипа Сарадник на пројекту Комплексне болести као модел систем за проучавање модулације фенотипа – структурна и функционална анализа молекуларних биомеркера</w:t>
            </w:r>
          </w:p>
          <w:p w14:paraId="3388957A" w14:textId="44A4ECD7" w:rsidR="00A713D7" w:rsidRPr="00DF2FFF" w:rsidRDefault="00A713D7" w:rsidP="00A713D7">
            <w:pPr>
              <w:rPr>
                <w:sz w:val="20"/>
                <w:szCs w:val="20"/>
                <w:lang w:val="sr-Cyrl-RS"/>
              </w:rPr>
            </w:pPr>
            <w:r>
              <w:rPr>
                <w:sz w:val="20"/>
                <w:szCs w:val="20"/>
                <w:lang w:val="sr-Cyrl-RS"/>
              </w:rPr>
              <w:t xml:space="preserve">Пројекти </w:t>
            </w:r>
            <w:r>
              <w:rPr>
                <w:sz w:val="20"/>
                <w:szCs w:val="20"/>
                <w:lang w:val="sr-Cyrl-RS"/>
              </w:rPr>
              <w:t>Министраства за просвету науку и т</w:t>
            </w:r>
            <w:r>
              <w:rPr>
                <w:sz w:val="20"/>
                <w:szCs w:val="20"/>
                <w:lang w:val="sr-Cyrl-RS"/>
              </w:rPr>
              <w:t>е</w:t>
            </w:r>
            <w:r>
              <w:rPr>
                <w:sz w:val="20"/>
                <w:szCs w:val="20"/>
                <w:lang w:val="sr-Cyrl-RS"/>
              </w:rPr>
              <w:t>хнолошку сарадњу</w:t>
            </w:r>
          </w:p>
        </w:tc>
      </w:tr>
      <w:tr w:rsidR="00397153" w:rsidRPr="00FC2539" w14:paraId="61FD5E39"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0A8FBA60" w14:textId="77777777" w:rsidR="00397153" w:rsidRPr="00FC2539" w:rsidRDefault="00397153" w:rsidP="00397153">
            <w:pPr>
              <w:rPr>
                <w:sz w:val="20"/>
                <w:szCs w:val="20"/>
              </w:rPr>
            </w:pPr>
            <w:r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46ED99E4" w14:textId="77777777" w:rsidR="00397153" w:rsidRPr="00FC2539" w:rsidRDefault="00397153" w:rsidP="00397153">
            <w:pPr>
              <w:jc w:val="both"/>
              <w:rPr>
                <w:sz w:val="20"/>
                <w:szCs w:val="20"/>
              </w:rPr>
            </w:pPr>
            <w:r w:rsidRPr="00FC2539">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FC2539">
              <w:rPr>
                <w:sz w:val="20"/>
                <w:szCs w:val="20"/>
              </w:rPr>
              <w:t xml:space="preserve"> </w:t>
            </w:r>
            <w:r w:rsidRPr="00FC2539">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24358F54" w14:textId="77777777" w:rsidR="00397153" w:rsidRPr="00FC2539" w:rsidRDefault="00397153" w:rsidP="0039715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5C858A4" w14:textId="77777777" w:rsidR="00397153" w:rsidRPr="00FC2539" w:rsidRDefault="00397153" w:rsidP="00397153">
            <w:pPr>
              <w:rPr>
                <w:sz w:val="20"/>
                <w:szCs w:val="20"/>
              </w:rPr>
            </w:pPr>
          </w:p>
        </w:tc>
      </w:tr>
      <w:tr w:rsidR="00397153" w:rsidRPr="00FC2539" w14:paraId="6CC7D0DE"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01497F5" w14:textId="77777777" w:rsidR="00397153" w:rsidRPr="00FC2539" w:rsidRDefault="00397153" w:rsidP="00397153">
            <w:pPr>
              <w:rPr>
                <w:sz w:val="20"/>
                <w:szCs w:val="20"/>
              </w:rPr>
            </w:pPr>
            <w:r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41167762" w14:textId="77777777" w:rsidR="00397153" w:rsidRPr="00FC2539" w:rsidRDefault="00397153" w:rsidP="00397153">
            <w:pPr>
              <w:tabs>
                <w:tab w:val="left" w:pos="-72"/>
              </w:tabs>
              <w:jc w:val="both"/>
              <w:rPr>
                <w:rStyle w:val="Bodytext2Exact5"/>
                <w:rFonts w:ascii="Times New Roman" w:eastAsia="Calibri" w:hAnsi="Times New Roman" w:cs="Times New Roman"/>
                <w:i/>
                <w:sz w:val="20"/>
                <w:szCs w:val="20"/>
              </w:rPr>
            </w:pPr>
            <w:r w:rsidRPr="00FC2539">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FC2539">
              <w:rPr>
                <w:rStyle w:val="Bodytext2Exact5"/>
                <w:rFonts w:ascii="Times New Roman" w:eastAsia="Calibri" w:hAnsi="Times New Roman" w:cs="Times New Roman"/>
                <w:i/>
                <w:sz w:val="20"/>
                <w:szCs w:val="20"/>
              </w:rPr>
              <w:t xml:space="preserve">   (за поновни избор ванр. проф)</w:t>
            </w:r>
          </w:p>
          <w:p w14:paraId="15EEBB3A" w14:textId="77777777" w:rsidR="00397153" w:rsidRPr="00FC2539" w:rsidRDefault="00397153" w:rsidP="00397153">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029164A2" w14:textId="77777777" w:rsidR="00397153" w:rsidRPr="00FC2539" w:rsidRDefault="00397153" w:rsidP="0039715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ECE560C" w14:textId="77777777" w:rsidR="00397153" w:rsidRPr="00FC2539" w:rsidRDefault="00397153" w:rsidP="00397153">
            <w:pPr>
              <w:rPr>
                <w:sz w:val="20"/>
                <w:szCs w:val="20"/>
              </w:rPr>
            </w:pPr>
          </w:p>
        </w:tc>
      </w:tr>
      <w:tr w:rsidR="00397153" w:rsidRPr="00FC2539" w14:paraId="6ACE949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8A4C291" w14:textId="77777777" w:rsidR="00397153" w:rsidRPr="00FC2539" w:rsidRDefault="00397153" w:rsidP="00397153">
            <w:pPr>
              <w:rPr>
                <w:sz w:val="20"/>
                <w:szCs w:val="20"/>
              </w:rPr>
            </w:pPr>
            <w:r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73C9207F" w14:textId="77777777" w:rsidR="00397153" w:rsidRPr="00FC2539" w:rsidRDefault="00397153" w:rsidP="00397153">
            <w:pPr>
              <w:jc w:val="both"/>
              <w:rPr>
                <w:sz w:val="20"/>
                <w:szCs w:val="20"/>
              </w:rPr>
            </w:pPr>
            <w:r w:rsidRPr="00FC2539">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FC2539">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05F09097" w14:textId="77777777" w:rsidR="00397153" w:rsidRPr="00FC2539" w:rsidRDefault="00397153" w:rsidP="0039715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78E7AC6C" w14:textId="77777777" w:rsidR="00397153" w:rsidRPr="00FC2539" w:rsidRDefault="00397153" w:rsidP="00397153">
            <w:pPr>
              <w:rPr>
                <w:sz w:val="20"/>
                <w:szCs w:val="20"/>
              </w:rPr>
            </w:pPr>
          </w:p>
        </w:tc>
      </w:tr>
      <w:tr w:rsidR="00397153" w:rsidRPr="00FC2539" w14:paraId="26BE080A"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122700F5" w14:textId="77777777" w:rsidR="00397153" w:rsidRPr="00FC2539" w:rsidRDefault="00397153" w:rsidP="00397153">
            <w:pPr>
              <w:rPr>
                <w:sz w:val="20"/>
                <w:szCs w:val="20"/>
              </w:rPr>
            </w:pPr>
            <w:r>
              <w:rPr>
                <w:noProof/>
                <w:sz w:val="20"/>
                <w:szCs w:val="20"/>
                <w:lang w:val="sr-Latn-RS" w:eastAsia="sr-Latn-RS"/>
              </w:rPr>
              <mc:AlternateContent>
                <mc:Choice Requires="wps">
                  <w:drawing>
                    <wp:anchor distT="0" distB="0" distL="114300" distR="114300" simplePos="0" relativeHeight="251774976" behindDoc="0" locked="0" layoutInCell="1" allowOverlap="1" wp14:anchorId="7601768A" wp14:editId="312D8AFD">
                      <wp:simplePos x="0" y="0"/>
                      <wp:positionH relativeFrom="column">
                        <wp:posOffset>-130175</wp:posOffset>
                      </wp:positionH>
                      <wp:positionV relativeFrom="paragraph">
                        <wp:posOffset>994410</wp:posOffset>
                      </wp:positionV>
                      <wp:extent cx="381000" cy="247650"/>
                      <wp:effectExtent l="0" t="0" r="19050" b="19050"/>
                      <wp:wrapNone/>
                      <wp:docPr id="24" name="Donut 24"/>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79C49" id="Donut 24" o:spid="_x0000_s1026" type="#_x0000_t23" style="position:absolute;margin-left:-10.25pt;margin-top:78.3pt;width:30pt;height:1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" adj="730" fillcolor="#5b9bd5" strokecolor="windowText" strokeweight="1pt">
                      <v:stroke joinstyle="miter"/>
                    </v:shape>
                  </w:pict>
                </mc:Fallback>
              </mc:AlternateContent>
            </w: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7D5C6EF9" w14:textId="77777777" w:rsidR="00397153" w:rsidRPr="00FC2539" w:rsidRDefault="00397153" w:rsidP="00397153">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5E1A3A98" w14:textId="77777777" w:rsidR="00397153" w:rsidRPr="00FC2539" w:rsidRDefault="00397153" w:rsidP="00397153">
            <w:pPr>
              <w:jc w:val="both"/>
            </w:pPr>
          </w:p>
        </w:tc>
        <w:tc>
          <w:tcPr>
            <w:tcW w:w="1300" w:type="dxa"/>
            <w:tcBorders>
              <w:top w:val="single" w:sz="4" w:space="0" w:color="auto"/>
              <w:left w:val="single" w:sz="4" w:space="0" w:color="auto"/>
              <w:bottom w:val="single" w:sz="4" w:space="0" w:color="auto"/>
              <w:right w:val="single" w:sz="4" w:space="0" w:color="auto"/>
            </w:tcBorders>
          </w:tcPr>
          <w:p w14:paraId="2F46C80A" w14:textId="77777777" w:rsidR="00397153" w:rsidRPr="00FC2539" w:rsidRDefault="00397153" w:rsidP="0039715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4974F3E9" w14:textId="77777777" w:rsidR="00397153" w:rsidRPr="00FC2539" w:rsidRDefault="00397153" w:rsidP="00397153">
            <w:pPr>
              <w:rPr>
                <w:sz w:val="20"/>
                <w:szCs w:val="20"/>
              </w:rPr>
            </w:pPr>
          </w:p>
        </w:tc>
      </w:tr>
      <w:tr w:rsidR="00A713D7" w:rsidRPr="00FC2539" w14:paraId="4A41501D"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63472BAA" w14:textId="77777777" w:rsidR="00A713D7" w:rsidRPr="00FC2539" w:rsidRDefault="00A713D7" w:rsidP="00A713D7">
            <w:pPr>
              <w:rPr>
                <w:sz w:val="20"/>
                <w:szCs w:val="20"/>
              </w:rPr>
            </w:pPr>
            <w:r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4059EBB2" w14:textId="15119901" w:rsidR="00A713D7" w:rsidRPr="00FC2539" w:rsidRDefault="00A713D7" w:rsidP="00A713D7">
            <w:pPr>
              <w:tabs>
                <w:tab w:val="left" w:pos="-234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Цитираност </w:t>
            </w:r>
            <w:r>
              <w:rPr>
                <w:rStyle w:val="Bodytext22"/>
                <w:rFonts w:ascii="Times New Roman" w:hAnsi="Times New Roman" w:cs="Times New Roman"/>
                <w:sz w:val="20"/>
                <w:szCs w:val="20"/>
                <w:lang w:val="sr-Cyrl-RS"/>
              </w:rPr>
              <w:t xml:space="preserve"> </w:t>
            </w:r>
            <w:r w:rsidRPr="00FC2539">
              <w:rPr>
                <w:rStyle w:val="Bodytext22"/>
                <w:rFonts w:ascii="Times New Roman" w:hAnsi="Times New Roman" w:cs="Times New Roman"/>
                <w:sz w:val="20"/>
                <w:szCs w:val="20"/>
              </w:rPr>
              <w:t xml:space="preserve">од </w:t>
            </w:r>
            <w:r>
              <w:rPr>
                <w:rStyle w:val="Bodytext22"/>
                <w:rFonts w:ascii="Times New Roman" w:hAnsi="Times New Roman" w:cs="Times New Roman"/>
                <w:sz w:val="20"/>
                <w:szCs w:val="20"/>
                <w:lang w:val="sr-Cyrl-RS"/>
              </w:rPr>
              <w:t xml:space="preserve">  6 </w:t>
            </w:r>
            <w:r w:rsidRPr="00FC2539">
              <w:rPr>
                <w:rStyle w:val="Bodytext22"/>
                <w:rFonts w:ascii="Times New Roman" w:hAnsi="Times New Roman" w:cs="Times New Roman"/>
                <w:sz w:val="20"/>
                <w:szCs w:val="20"/>
              </w:rPr>
              <w:t>хетеро цитата.</w:t>
            </w:r>
          </w:p>
          <w:p w14:paraId="54B3DFF5" w14:textId="77777777" w:rsidR="00A713D7" w:rsidRPr="00FC2539" w:rsidRDefault="00A713D7" w:rsidP="00A713D7">
            <w:pPr>
              <w:jc w:val="both"/>
            </w:pPr>
          </w:p>
        </w:tc>
        <w:tc>
          <w:tcPr>
            <w:tcW w:w="1300" w:type="dxa"/>
            <w:tcBorders>
              <w:top w:val="single" w:sz="4" w:space="0" w:color="auto"/>
              <w:left w:val="single" w:sz="4" w:space="0" w:color="auto"/>
              <w:bottom w:val="single" w:sz="4" w:space="0" w:color="auto"/>
              <w:right w:val="single" w:sz="4" w:space="0" w:color="auto"/>
            </w:tcBorders>
          </w:tcPr>
          <w:p w14:paraId="20BA44CB" w14:textId="4548CBE6" w:rsidR="00A713D7" w:rsidRDefault="00A713D7" w:rsidP="00A713D7">
            <w:pPr>
              <w:rPr>
                <w:sz w:val="20"/>
                <w:szCs w:val="20"/>
                <w:lang w:val="sr-Latn-RS"/>
              </w:rPr>
            </w:pPr>
            <w:r>
              <w:rPr>
                <w:sz w:val="20"/>
                <w:szCs w:val="20"/>
                <w:lang w:val="sr-Cyrl-RS"/>
              </w:rPr>
              <w:t>86</w:t>
            </w:r>
            <w:r>
              <w:rPr>
                <w:sz w:val="20"/>
                <w:szCs w:val="20"/>
                <w:lang w:val="sr-Cyrl-RS"/>
              </w:rPr>
              <w:t xml:space="preserve"> цитата</w:t>
            </w:r>
          </w:p>
          <w:p w14:paraId="13A3A11C" w14:textId="17D20177" w:rsidR="00A713D7" w:rsidRPr="00A713D7" w:rsidRDefault="00A713D7" w:rsidP="00A713D7">
            <w:pPr>
              <w:rPr>
                <w:sz w:val="20"/>
                <w:szCs w:val="20"/>
                <w:lang w:val="sr-Cyrl-RS"/>
              </w:rPr>
            </w:pPr>
            <w:r w:rsidRPr="00397153">
              <w:rPr>
                <w:i/>
                <w:iCs/>
                <w:sz w:val="20"/>
                <w:szCs w:val="20"/>
                <w:lang w:val="sr-Latn-RS"/>
              </w:rPr>
              <w:t>h</w:t>
            </w:r>
            <w:r>
              <w:rPr>
                <w:sz w:val="20"/>
                <w:szCs w:val="20"/>
                <w:lang w:val="sr-Latn-RS"/>
              </w:rPr>
              <w:t xml:space="preserve"> index </w:t>
            </w:r>
            <w:r>
              <w:rPr>
                <w:sz w:val="20"/>
                <w:szCs w:val="20"/>
                <w:lang w:val="sr-Cyrl-RS"/>
              </w:rPr>
              <w:t>6</w:t>
            </w:r>
          </w:p>
        </w:tc>
        <w:tc>
          <w:tcPr>
            <w:tcW w:w="3467" w:type="dxa"/>
            <w:tcBorders>
              <w:top w:val="single" w:sz="4" w:space="0" w:color="auto"/>
              <w:left w:val="single" w:sz="4" w:space="0" w:color="auto"/>
              <w:bottom w:val="single" w:sz="4" w:space="0" w:color="auto"/>
              <w:right w:val="single" w:sz="4" w:space="0" w:color="auto"/>
            </w:tcBorders>
          </w:tcPr>
          <w:p w14:paraId="07686041" w14:textId="7DC46080" w:rsidR="00A713D7" w:rsidRPr="00A713D7" w:rsidRDefault="00A713D7" w:rsidP="00A713D7">
            <w:pPr>
              <w:rPr>
                <w:sz w:val="20"/>
                <w:szCs w:val="20"/>
                <w:lang w:val="sr-Cyrl-RS"/>
              </w:rPr>
            </w:pPr>
            <w:r>
              <w:rPr>
                <w:sz w:val="20"/>
                <w:szCs w:val="20"/>
                <w:lang w:val="sr-Latn-RS"/>
              </w:rPr>
              <w:t xml:space="preserve">Scopus </w:t>
            </w:r>
            <w:r>
              <w:rPr>
                <w:sz w:val="20"/>
                <w:szCs w:val="20"/>
                <w:lang w:val="sr-Cyrl-RS"/>
              </w:rPr>
              <w:t>19</w:t>
            </w:r>
            <w:r>
              <w:rPr>
                <w:sz w:val="20"/>
                <w:szCs w:val="20"/>
                <w:lang w:val="sr-Latn-RS"/>
              </w:rPr>
              <w:t>.12.2025</w:t>
            </w:r>
            <w:r>
              <w:rPr>
                <w:sz w:val="20"/>
                <w:szCs w:val="20"/>
                <w:lang w:val="sr-Cyrl-RS"/>
              </w:rPr>
              <w:t>.</w:t>
            </w:r>
          </w:p>
        </w:tc>
      </w:tr>
      <w:tr w:rsidR="00397153" w:rsidRPr="00FC2539" w14:paraId="5AD1858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46AB52B5" w14:textId="77777777" w:rsidR="00397153" w:rsidRPr="00FC2539" w:rsidRDefault="00397153" w:rsidP="00397153">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3590D25B" w14:textId="77777777" w:rsidR="00397153" w:rsidRPr="00FC2539" w:rsidRDefault="00397153" w:rsidP="00397153">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0FE2B66B" w14:textId="77777777" w:rsidR="00397153" w:rsidRPr="00FC2539" w:rsidRDefault="00397153" w:rsidP="00397153">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077CD3AF" w14:textId="77777777" w:rsidR="00397153" w:rsidRPr="00FC2539" w:rsidRDefault="00397153" w:rsidP="00397153">
            <w:pPr>
              <w:rPr>
                <w:sz w:val="20"/>
                <w:szCs w:val="20"/>
              </w:rPr>
            </w:pPr>
          </w:p>
        </w:tc>
      </w:tr>
      <w:tr w:rsidR="00397153" w:rsidRPr="00FC2539" w14:paraId="6A72DD43"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32FBE17C" w14:textId="77777777" w:rsidR="00397153" w:rsidRPr="00FC2539" w:rsidRDefault="00397153" w:rsidP="00397153">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0406254C" w14:textId="77777777" w:rsidR="00397153" w:rsidRPr="00FC2539" w:rsidRDefault="00397153" w:rsidP="00397153">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FC2539">
              <w:rPr>
                <w:sz w:val="20"/>
                <w:szCs w:val="20"/>
              </w:rPr>
              <w:t xml:space="preserve"> </w:t>
            </w:r>
            <w:r w:rsidRPr="00FC2539">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FC2539">
              <w:rPr>
                <w:sz w:val="20"/>
                <w:szCs w:val="20"/>
              </w:rPr>
              <w:t xml:space="preserve"> </w:t>
            </w:r>
            <w:r w:rsidRPr="00FC2539">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FC2539">
              <w:rPr>
                <w:sz w:val="20"/>
                <w:szCs w:val="20"/>
              </w:rPr>
              <w:t xml:space="preserve"> </w:t>
            </w:r>
            <w:r w:rsidRPr="00FC2539">
              <w:rPr>
                <w:rStyle w:val="Bodytext22"/>
                <w:rFonts w:ascii="Times New Roman" w:hAnsi="Times New Roman" w:cs="Times New Roman"/>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7AD18084" w14:textId="77777777" w:rsidR="00397153" w:rsidRPr="00FC2539" w:rsidRDefault="00397153" w:rsidP="00397153">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523C32BA" w14:textId="77777777" w:rsidR="00397153" w:rsidRPr="00FC2539" w:rsidRDefault="00397153" w:rsidP="00397153">
            <w:pPr>
              <w:rPr>
                <w:sz w:val="20"/>
                <w:szCs w:val="20"/>
              </w:rPr>
            </w:pPr>
          </w:p>
        </w:tc>
      </w:tr>
      <w:tr w:rsidR="00397153" w:rsidRPr="00FC2539" w14:paraId="52562AF5" w14:textId="77777777" w:rsidTr="003A4F87">
        <w:tc>
          <w:tcPr>
            <w:tcW w:w="416" w:type="dxa"/>
            <w:tcBorders>
              <w:top w:val="single" w:sz="4" w:space="0" w:color="auto"/>
              <w:left w:val="single" w:sz="4" w:space="0" w:color="auto"/>
              <w:bottom w:val="single" w:sz="4" w:space="0" w:color="auto"/>
              <w:right w:val="single" w:sz="4" w:space="0" w:color="auto"/>
            </w:tcBorders>
            <w:hideMark/>
          </w:tcPr>
          <w:p w14:paraId="539F4F6C" w14:textId="77777777" w:rsidR="00397153" w:rsidRPr="00FC2539" w:rsidRDefault="00397153" w:rsidP="00397153">
            <w:pPr>
              <w:rPr>
                <w:sz w:val="20"/>
                <w:szCs w:val="20"/>
              </w:rPr>
            </w:pPr>
            <w:r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21B6B448" w14:textId="77777777" w:rsidR="00397153" w:rsidRPr="00FC2539" w:rsidRDefault="00397153" w:rsidP="00397153">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792F0405" w14:textId="77777777" w:rsidR="00397153" w:rsidRPr="00FC2539" w:rsidRDefault="00397153" w:rsidP="00397153">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1BBA3A2A" w14:textId="580D34FE" w:rsidR="00397153" w:rsidRPr="00FC2539" w:rsidRDefault="00397153" w:rsidP="00397153">
            <w:pPr>
              <w:rPr>
                <w:sz w:val="20"/>
                <w:szCs w:val="20"/>
              </w:rPr>
            </w:pPr>
          </w:p>
        </w:tc>
      </w:tr>
    </w:tbl>
    <w:p w14:paraId="724B4236" w14:textId="5D106DED" w:rsidR="003A4F87" w:rsidRDefault="003A4F87" w:rsidP="003A4F87">
      <w:pPr>
        <w:tabs>
          <w:tab w:val="left" w:pos="720"/>
        </w:tabs>
        <w:autoSpaceDE w:val="0"/>
        <w:autoSpaceDN w:val="0"/>
        <w:adjustRightInd w:val="0"/>
        <w:jc w:val="both"/>
        <w:rPr>
          <w:b/>
          <w:bCs/>
          <w:sz w:val="20"/>
          <w:szCs w:val="20"/>
        </w:rPr>
      </w:pPr>
    </w:p>
    <w:p w14:paraId="4C38163D" w14:textId="44B5AEA7" w:rsidR="003A4F87" w:rsidRPr="00FC2539" w:rsidRDefault="003A4F87" w:rsidP="003A4F87">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3A4F87" w:rsidRPr="00FC2539" w14:paraId="4A309C52"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1EBA0F7C" w14:textId="77777777" w:rsidR="003A4F87" w:rsidRPr="00FC2539" w:rsidRDefault="003A4F87" w:rsidP="003A4F87">
            <w:pPr>
              <w:tabs>
                <w:tab w:val="left" w:pos="720"/>
              </w:tabs>
              <w:autoSpaceDE w:val="0"/>
              <w:autoSpaceDN w:val="0"/>
              <w:adjustRightInd w:val="0"/>
              <w:jc w:val="center"/>
              <w:rPr>
                <w:bCs/>
                <w:i/>
                <w:sz w:val="20"/>
                <w:szCs w:val="20"/>
              </w:rPr>
            </w:pPr>
            <w:r w:rsidRPr="00FC2539">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62F0BC0C" w14:textId="35EAF77D" w:rsidR="003A4F87" w:rsidRPr="00FC2539" w:rsidRDefault="003A4F87" w:rsidP="003A4F87">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486AF472" w14:textId="77777777" w:rsidR="003A4F87" w:rsidRPr="00FC2539" w:rsidRDefault="003A4F87" w:rsidP="003A4F87">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3A4F87" w:rsidRPr="00FC2539" w14:paraId="5BCA0C5B"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45E9C6A3" w14:textId="0572C004" w:rsidR="003A4F87" w:rsidRPr="00FC2539" w:rsidRDefault="00397153" w:rsidP="003A4F87">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77024" behindDoc="0" locked="0" layoutInCell="1" allowOverlap="1" wp14:anchorId="44255E05" wp14:editId="2514EFEE">
                      <wp:simplePos x="0" y="0"/>
                      <wp:positionH relativeFrom="margin">
                        <wp:posOffset>-119380</wp:posOffset>
                      </wp:positionH>
                      <wp:positionV relativeFrom="paragraph">
                        <wp:posOffset>-37465</wp:posOffset>
                      </wp:positionV>
                      <wp:extent cx="381000" cy="219075"/>
                      <wp:effectExtent l="0" t="0" r="19050" b="28575"/>
                      <wp:wrapNone/>
                      <wp:docPr id="1188441500" name="Donut 25"/>
                      <wp:cNvGraphicFramePr/>
                      <a:graphic xmlns:a="http://schemas.openxmlformats.org/drawingml/2006/main">
                        <a:graphicData uri="http://schemas.microsoft.com/office/word/2010/wordprocessingShape">
                          <wps:wsp>
                            <wps:cNvSpPr/>
                            <wps:spPr>
                              <a:xfrm>
                                <a:off x="0" y="0"/>
                                <a:ext cx="381000" cy="21907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7B519" id="Donut 25" o:spid="_x0000_s1026" type="#_x0000_t23" style="position:absolute;margin-left:-9.4pt;margin-top:-2.95pt;width:30pt;height:17.2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" adj="645" fillcolor="#5b9bd5" strokecolor="windowText" strokeweight="1pt">
                      <v:stroke joinstyle="miter"/>
                      <w10:wrap anchorx="margin"/>
                    </v:shape>
                  </w:pict>
                </mc:Fallback>
              </mc:AlternateContent>
            </w:r>
            <w:r w:rsidR="003A4F87" w:rsidRPr="00FC2539">
              <w:rPr>
                <w:rFonts w:ascii="Times New Roman" w:hAnsi="Times New Roman"/>
                <w:sz w:val="20"/>
              </w:rPr>
              <w:t xml:space="preserve">1. </w:t>
            </w:r>
            <w:r w:rsidR="003A4F87" w:rsidRPr="00FC2539">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347634AE" w14:textId="4287A814" w:rsidR="003A4F87" w:rsidRPr="00FC2539" w:rsidRDefault="003A4F87" w:rsidP="003A4F87">
            <w:pPr>
              <w:spacing w:line="276" w:lineRule="auto"/>
              <w:ind w:left="195"/>
              <w:jc w:val="both"/>
              <w:rPr>
                <w:i/>
                <w:sz w:val="20"/>
                <w:szCs w:val="20"/>
              </w:rPr>
            </w:pPr>
            <w:r>
              <w:rPr>
                <w:noProof/>
                <w:sz w:val="20"/>
                <w:szCs w:val="20"/>
                <w:lang w:val="sr-Latn-RS" w:eastAsia="sr-Latn-RS"/>
              </w:rPr>
              <mc:AlternateContent>
                <mc:Choice Requires="wps">
                  <w:drawing>
                    <wp:anchor distT="0" distB="0" distL="114300" distR="114300" simplePos="0" relativeHeight="251702272" behindDoc="0" locked="0" layoutInCell="1" allowOverlap="1" wp14:anchorId="3B39D351" wp14:editId="346CA83D">
                      <wp:simplePos x="0" y="0"/>
                      <wp:positionH relativeFrom="column">
                        <wp:posOffset>-122555</wp:posOffset>
                      </wp:positionH>
                      <wp:positionV relativeFrom="paragraph">
                        <wp:posOffset>76835</wp:posOffset>
                      </wp:positionV>
                      <wp:extent cx="381000" cy="247650"/>
                      <wp:effectExtent l="0" t="0" r="19050" b="19050"/>
                      <wp:wrapNone/>
                      <wp:docPr id="25" name="Donut 2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40760" id="Donut 25" o:spid="_x0000_s1026" type="#_x0000_t23" style="position:absolute;margin-left:-9.65pt;margin-top:6.05pt;width:30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" adj="730" fillcolor="#5b9bd5" strokecolor="windowText" strokeweight="1pt">
                      <v:stroke joinstyle="miter"/>
                    </v:shape>
                  </w:pict>
                </mc:Fallback>
              </mc:AlternateContent>
            </w:r>
            <w:r w:rsidRPr="00FC2539">
              <w:rPr>
                <w:i/>
                <w:sz w:val="20"/>
                <w:szCs w:val="20"/>
              </w:rPr>
              <w:t xml:space="preserve">Дефинише сваки факултет у оквиру групације </w:t>
            </w:r>
          </w:p>
          <w:p w14:paraId="35CFCC68" w14:textId="0EBBCA87" w:rsidR="003A4F87" w:rsidRPr="00FC2539" w:rsidRDefault="003A4F87" w:rsidP="003A4F87">
            <w:pPr>
              <w:jc w:val="both"/>
              <w:rPr>
                <w:sz w:val="20"/>
                <w:szCs w:val="20"/>
                <w:lang w:val="sr-Cyrl-CS"/>
              </w:rPr>
            </w:pPr>
            <w:r w:rsidRPr="00FC2539">
              <w:rPr>
                <w:sz w:val="20"/>
                <w:szCs w:val="20"/>
                <w:lang w:val="sr-Cyrl-CS"/>
              </w:rPr>
              <w:t xml:space="preserve"> 1.</w:t>
            </w:r>
            <w:r>
              <w:rPr>
                <w:noProof/>
                <w:sz w:val="20"/>
                <w:szCs w:val="20"/>
              </w:rPr>
              <w:t xml:space="preserve"> </w:t>
            </w:r>
            <w:r w:rsidRPr="00FC2539">
              <w:rPr>
                <w:sz w:val="20"/>
                <w:szCs w:val="20"/>
                <w:lang w:val="sr-Cyrl-CS"/>
              </w:rPr>
              <w:t xml:space="preserve"> Ангажованост у спровођењу сложених дијагностичких, терапијских и    превентивних процедура.</w:t>
            </w:r>
          </w:p>
          <w:p w14:paraId="7FE17969" w14:textId="2A59CB52" w:rsidR="003A4F87" w:rsidRPr="00FC2539" w:rsidRDefault="009672F2" w:rsidP="003A4F87">
            <w:pPr>
              <w:spacing w:line="276" w:lineRule="auto"/>
              <w:jc w:val="both"/>
              <w:rPr>
                <w:sz w:val="20"/>
                <w:szCs w:val="20"/>
              </w:rPr>
            </w:pPr>
            <w:r>
              <w:rPr>
                <w:noProof/>
                <w:sz w:val="20"/>
                <w:szCs w:val="20"/>
                <w:lang w:val="sr-Latn-RS" w:eastAsia="sr-Latn-RS"/>
              </w:rPr>
              <w:lastRenderedPageBreak/>
              <mc:AlternateContent>
                <mc:Choice Requires="wps">
                  <w:drawing>
                    <wp:anchor distT="0" distB="0" distL="114300" distR="114300" simplePos="0" relativeHeight="251703296" behindDoc="0" locked="0" layoutInCell="1" allowOverlap="1" wp14:anchorId="477EEF85" wp14:editId="1CABCE07">
                      <wp:simplePos x="0" y="0"/>
                      <wp:positionH relativeFrom="column">
                        <wp:posOffset>-141605</wp:posOffset>
                      </wp:positionH>
                      <wp:positionV relativeFrom="paragraph">
                        <wp:posOffset>-7620</wp:posOffset>
                      </wp:positionV>
                      <wp:extent cx="381000" cy="247650"/>
                      <wp:effectExtent l="0" t="0" r="19050" b="19050"/>
                      <wp:wrapNone/>
                      <wp:docPr id="26" name="Donut 26"/>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3ECC7" id="Donut 26" o:spid="_x0000_s1026" type="#_x0000_t23" style="position:absolute;margin-left:-11.15pt;margin-top:-.6pt;width:30pt;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" adj="730" fillcolor="#5b9bd5" strokecolor="windowText" strokeweight="1pt">
                      <v:stroke joinstyle="miter"/>
                    </v:shape>
                  </w:pict>
                </mc:Fallback>
              </mc:AlternateContent>
            </w:r>
            <w:r w:rsidR="003A4F87"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3A4F87" w:rsidRPr="00FC2539">
              <w:rPr>
                <w:sz w:val="20"/>
                <w:szCs w:val="20"/>
              </w:rPr>
              <w:t>.</w:t>
            </w:r>
          </w:p>
          <w:p w14:paraId="07FBA3DD" w14:textId="77777777" w:rsidR="003A4F87" w:rsidRPr="00FC2539" w:rsidRDefault="003A4F87" w:rsidP="003A4F87">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3A4F87" w:rsidRPr="00FC2539" w14:paraId="06E47ADE"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7148EC4D" w14:textId="64B90DF8" w:rsidR="003A4F87" w:rsidRPr="00FC2539" w:rsidRDefault="00397153" w:rsidP="003A4F87">
            <w:pPr>
              <w:pStyle w:val="Header"/>
              <w:tabs>
                <w:tab w:val="left" w:pos="0"/>
              </w:tabs>
              <w:jc w:val="left"/>
              <w:rPr>
                <w:rFonts w:ascii="Times New Roman" w:hAnsi="Times New Roman"/>
                <w:snapToGrid w:val="0"/>
                <w:sz w:val="20"/>
              </w:rPr>
            </w:pPr>
            <w:r>
              <w:rPr>
                <w:noProof/>
                <w:sz w:val="20"/>
                <w:lang w:val="sr-Latn-RS" w:eastAsia="sr-Latn-RS"/>
              </w:rPr>
              <w:lastRenderedPageBreak/>
              <mc:AlternateContent>
                <mc:Choice Requires="wps">
                  <w:drawing>
                    <wp:anchor distT="0" distB="0" distL="114300" distR="114300" simplePos="0" relativeHeight="251779072" behindDoc="0" locked="0" layoutInCell="1" allowOverlap="1" wp14:anchorId="5F68A363" wp14:editId="23E77684">
                      <wp:simplePos x="0" y="0"/>
                      <wp:positionH relativeFrom="margin">
                        <wp:posOffset>-157480</wp:posOffset>
                      </wp:positionH>
                      <wp:positionV relativeFrom="paragraph">
                        <wp:posOffset>-45720</wp:posOffset>
                      </wp:positionV>
                      <wp:extent cx="381000" cy="219075"/>
                      <wp:effectExtent l="0" t="0" r="19050" b="28575"/>
                      <wp:wrapNone/>
                      <wp:docPr id="1986949837" name="Donut 25"/>
                      <wp:cNvGraphicFramePr/>
                      <a:graphic xmlns:a="http://schemas.openxmlformats.org/drawingml/2006/main">
                        <a:graphicData uri="http://schemas.microsoft.com/office/word/2010/wordprocessingShape">
                          <wps:wsp>
                            <wps:cNvSpPr/>
                            <wps:spPr>
                              <a:xfrm>
                                <a:off x="0" y="0"/>
                                <a:ext cx="381000" cy="21907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8564E" id="Donut 25" o:spid="_x0000_s1026" type="#_x0000_t23" style="position:absolute;margin-left:-12.4pt;margin-top:-3.6pt;width:30pt;height:17.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" adj="645" fillcolor="#5b9bd5" strokecolor="windowText" strokeweight="1pt">
                      <v:stroke joinstyle="miter"/>
                      <w10:wrap anchorx="margin"/>
                    </v:shape>
                  </w:pict>
                </mc:Fallback>
              </mc:AlternateContent>
            </w:r>
            <w:r w:rsidR="003A4F87"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159E3FBC" w14:textId="1C33E8A8" w:rsidR="003A4F87" w:rsidRPr="00FC2539" w:rsidRDefault="003A4F87" w:rsidP="003A4F87">
            <w:pPr>
              <w:spacing w:line="276" w:lineRule="auto"/>
              <w:jc w:val="both"/>
              <w:rPr>
                <w:sz w:val="20"/>
                <w:szCs w:val="20"/>
                <w:lang w:eastAsia="sr-Latn-CS"/>
              </w:rPr>
            </w:pPr>
            <w:r w:rsidRPr="00FC2539">
              <w:rPr>
                <w:sz w:val="20"/>
                <w:szCs w:val="20"/>
                <w:lang w:eastAsia="sr-Latn-CS"/>
              </w:rPr>
              <w:t>1. З</w:t>
            </w:r>
            <w:r w:rsidRPr="00FC2539">
              <w:rPr>
                <w:sz w:val="20"/>
                <w:szCs w:val="20"/>
                <w:lang w:val="sr-Latn-CS" w:eastAsia="sr-Latn-CS"/>
              </w:rPr>
              <w:t xml:space="preserve">начајно струковно, национално или међународно признање за научну </w:t>
            </w:r>
            <w:r w:rsidRPr="00FC2539">
              <w:rPr>
                <w:sz w:val="20"/>
                <w:szCs w:val="20"/>
                <w:lang w:eastAsia="sr-Latn-CS"/>
              </w:rPr>
              <w:t xml:space="preserve">или стручну </w:t>
            </w:r>
            <w:r w:rsidRPr="00FC2539">
              <w:rPr>
                <w:sz w:val="20"/>
                <w:szCs w:val="20"/>
                <w:lang w:val="sr-Latn-CS" w:eastAsia="sr-Latn-CS"/>
              </w:rPr>
              <w:t>делатност</w:t>
            </w:r>
            <w:r w:rsidRPr="00FC2539">
              <w:rPr>
                <w:sz w:val="20"/>
                <w:szCs w:val="20"/>
                <w:lang w:eastAsia="sr-Latn-CS"/>
              </w:rPr>
              <w:t>.</w:t>
            </w:r>
            <w:r w:rsidRPr="00FC2539">
              <w:rPr>
                <w:sz w:val="20"/>
                <w:szCs w:val="20"/>
                <w:lang w:val="sr-Latn-CS" w:eastAsia="sr-Latn-CS"/>
              </w:rPr>
              <w:t xml:space="preserve"> </w:t>
            </w:r>
          </w:p>
          <w:p w14:paraId="72FFC937" w14:textId="77777777" w:rsidR="003A4F87" w:rsidRPr="00FC2539" w:rsidRDefault="003A4F87" w:rsidP="003A4F87">
            <w:pPr>
              <w:spacing w:line="276" w:lineRule="auto"/>
              <w:jc w:val="both"/>
              <w:rPr>
                <w:sz w:val="20"/>
                <w:szCs w:val="20"/>
                <w:lang w:eastAsia="sr-Latn-CS"/>
              </w:rPr>
            </w:pPr>
            <w:r w:rsidRPr="00FC2539">
              <w:rPr>
                <w:sz w:val="20"/>
                <w:szCs w:val="20"/>
                <w:lang w:eastAsia="sr-Latn-CS"/>
              </w:rPr>
              <w:t>2.</w:t>
            </w:r>
            <w:r>
              <w:rPr>
                <w:noProof/>
                <w:sz w:val="20"/>
                <w:szCs w:val="20"/>
              </w:rPr>
              <w:t xml:space="preserve"> </w:t>
            </w:r>
            <w:r w:rsidRPr="00FC2539">
              <w:rPr>
                <w:sz w:val="20"/>
                <w:szCs w:val="20"/>
                <w:lang w:eastAsia="sr-Latn-CS"/>
              </w:rPr>
              <w:t xml:space="preserve"> Чланство у стручним </w:t>
            </w:r>
            <w:r w:rsidRPr="00FC2539">
              <w:rPr>
                <w:sz w:val="20"/>
                <w:szCs w:val="20"/>
              </w:rPr>
              <w:t>или</w:t>
            </w:r>
            <w:r w:rsidRPr="00FC2539">
              <w:rPr>
                <w:sz w:val="20"/>
                <w:szCs w:val="20"/>
                <w:lang w:eastAsia="sr-Latn-CS"/>
              </w:rPr>
              <w:t xml:space="preserve"> научним асоцијацијама у које се члан бира или које имају ограничен број чланова.</w:t>
            </w:r>
          </w:p>
          <w:p w14:paraId="59D72C7A" w14:textId="77777777" w:rsidR="003A4F87" w:rsidRPr="00FC2539" w:rsidRDefault="003A4F87" w:rsidP="003A4F87">
            <w:pPr>
              <w:spacing w:line="276" w:lineRule="auto"/>
              <w:jc w:val="both"/>
              <w:rPr>
                <w:sz w:val="20"/>
                <w:szCs w:val="20"/>
                <w:lang w:eastAsia="sr-Latn-CS"/>
              </w:rPr>
            </w:pPr>
            <w:r w:rsidRPr="00FC2539">
              <w:rPr>
                <w:sz w:val="20"/>
                <w:szCs w:val="20"/>
                <w:lang w:eastAsia="sr-Latn-CS"/>
              </w:rPr>
              <w:t xml:space="preserve">3. Чланство у страним </w:t>
            </w:r>
            <w:r w:rsidRPr="00FC2539">
              <w:rPr>
                <w:sz w:val="20"/>
                <w:szCs w:val="20"/>
              </w:rPr>
              <w:t>или</w:t>
            </w:r>
            <w:r w:rsidRPr="00FC2539">
              <w:rPr>
                <w:sz w:val="20"/>
                <w:szCs w:val="20"/>
                <w:lang w:eastAsia="sr-Latn-CS"/>
              </w:rPr>
              <w:t xml:space="preserve"> домаћим академијама наука.</w:t>
            </w:r>
          </w:p>
          <w:p w14:paraId="2ED23AEF" w14:textId="77777777" w:rsidR="003A4F87" w:rsidRPr="00FC2539" w:rsidRDefault="003A4F87" w:rsidP="003A4F87">
            <w:pPr>
              <w:spacing w:line="276" w:lineRule="auto"/>
              <w:jc w:val="both"/>
              <w:rPr>
                <w:sz w:val="20"/>
                <w:szCs w:val="20"/>
                <w:lang w:eastAsia="sr-Latn-CS"/>
              </w:rPr>
            </w:pPr>
            <w:r w:rsidRPr="00FC2539">
              <w:rPr>
                <w:sz w:val="20"/>
                <w:szCs w:val="20"/>
                <w:lang w:eastAsia="sr-Latn-CS"/>
              </w:rPr>
              <w:t xml:space="preserve">4. Уређивање часописа </w:t>
            </w:r>
            <w:r w:rsidRPr="00FC2539">
              <w:rPr>
                <w:sz w:val="20"/>
                <w:szCs w:val="20"/>
              </w:rPr>
              <w:t>или</w:t>
            </w:r>
            <w:r w:rsidRPr="00FC2539">
              <w:rPr>
                <w:sz w:val="20"/>
                <w:szCs w:val="20"/>
                <w:lang w:eastAsia="sr-Latn-CS"/>
              </w:rPr>
              <w:t xml:space="preserve"> монографија признатих од стране ресорног министарства за науку.</w:t>
            </w:r>
          </w:p>
          <w:p w14:paraId="522BAAE8" w14:textId="77777777" w:rsidR="003A4F87" w:rsidRPr="00FC2539" w:rsidRDefault="003A4F87" w:rsidP="003A4F87">
            <w:pPr>
              <w:spacing w:line="276" w:lineRule="auto"/>
              <w:jc w:val="both"/>
              <w:rPr>
                <w:sz w:val="20"/>
                <w:szCs w:val="20"/>
                <w:lang w:eastAsia="sr-Latn-CS"/>
              </w:rPr>
            </w:pPr>
            <w:r>
              <w:rPr>
                <w:noProof/>
                <w:sz w:val="20"/>
                <w:szCs w:val="20"/>
                <w:lang w:val="sr-Latn-RS" w:eastAsia="sr-Latn-RS"/>
              </w:rPr>
              <mc:AlternateContent>
                <mc:Choice Requires="wps">
                  <w:drawing>
                    <wp:anchor distT="0" distB="0" distL="114300" distR="114300" simplePos="0" relativeHeight="251705344" behindDoc="0" locked="0" layoutInCell="1" allowOverlap="1" wp14:anchorId="15F8B1F3" wp14:editId="00CF64D7">
                      <wp:simplePos x="0" y="0"/>
                      <wp:positionH relativeFrom="column">
                        <wp:posOffset>-121285</wp:posOffset>
                      </wp:positionH>
                      <wp:positionV relativeFrom="paragraph">
                        <wp:posOffset>330835</wp:posOffset>
                      </wp:positionV>
                      <wp:extent cx="381000" cy="200025"/>
                      <wp:effectExtent l="0" t="0" r="19050" b="28575"/>
                      <wp:wrapNone/>
                      <wp:docPr id="28" name="Donut 28"/>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9AC25" id="Donut 28" o:spid="_x0000_s1026" type="#_x0000_t23" style="position:absolute;margin-left:-9.55pt;margin-top:26.05pt;width:30pt;height:1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" adj="589" fillcolor="#5b9bd5" strokecolor="windowText" strokeweight="1pt">
                      <v:stroke joinstyle="miter"/>
                    </v:shape>
                  </w:pict>
                </mc:Fallback>
              </mc:AlternateContent>
            </w:r>
            <w:r w:rsidRPr="00FC2539">
              <w:rPr>
                <w:sz w:val="20"/>
                <w:szCs w:val="20"/>
                <w:lang w:eastAsia="sr-Latn-CS"/>
              </w:rPr>
              <w:t xml:space="preserve">5. Председавање националним </w:t>
            </w:r>
            <w:r w:rsidRPr="00FC2539">
              <w:rPr>
                <w:sz w:val="20"/>
                <w:szCs w:val="20"/>
              </w:rPr>
              <w:t>или</w:t>
            </w:r>
            <w:r w:rsidRPr="00FC2539">
              <w:rPr>
                <w:sz w:val="20"/>
                <w:szCs w:val="20"/>
                <w:lang w:eastAsia="sr-Latn-CS"/>
              </w:rPr>
              <w:t xml:space="preserve"> међународним струковним или научним асоцијацијама.</w:t>
            </w:r>
          </w:p>
          <w:p w14:paraId="70485614" w14:textId="77777777" w:rsidR="003A4F87" w:rsidRPr="00FC2539" w:rsidRDefault="003A4F87" w:rsidP="003A4F87">
            <w:pPr>
              <w:spacing w:line="276" w:lineRule="auto"/>
              <w:jc w:val="both"/>
              <w:rPr>
                <w:sz w:val="20"/>
                <w:szCs w:val="20"/>
                <w:lang w:eastAsia="sr-Latn-CS"/>
              </w:rPr>
            </w:pPr>
            <w:r w:rsidRPr="00FC2539">
              <w:rPr>
                <w:sz w:val="20"/>
                <w:szCs w:val="20"/>
                <w:lang w:eastAsia="sr-Latn-CS"/>
              </w:rPr>
              <w:t xml:space="preserve">6.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 научним</w:t>
            </w:r>
            <w:r w:rsidRPr="00FC2539">
              <w:rPr>
                <w:sz w:val="20"/>
                <w:szCs w:val="20"/>
                <w:lang w:val="sr-Latn-RS" w:eastAsia="sr-Latn-CS"/>
              </w:rPr>
              <w:t xml:space="preserve"> </w:t>
            </w:r>
            <w:r w:rsidRPr="00FC2539">
              <w:rPr>
                <w:sz w:val="20"/>
                <w:szCs w:val="20"/>
              </w:rPr>
              <w:t>или</w:t>
            </w:r>
            <w:r w:rsidRPr="00FC2539">
              <w:rPr>
                <w:sz w:val="20"/>
                <w:szCs w:val="20"/>
                <w:lang w:val="sr-Latn-CS" w:eastAsia="sr-Latn-CS"/>
              </w:rPr>
              <w:t xml:space="preserve"> стручним организацијама</w:t>
            </w:r>
            <w:r w:rsidRPr="00FC2539">
              <w:rPr>
                <w:sz w:val="20"/>
                <w:szCs w:val="20"/>
                <w:lang w:eastAsia="sr-Latn-CS"/>
              </w:rPr>
              <w:t>.</w:t>
            </w:r>
          </w:p>
          <w:p w14:paraId="221B2844" w14:textId="77777777" w:rsidR="003A4F87" w:rsidRPr="00FC2539" w:rsidRDefault="003A4F87" w:rsidP="003A4F87">
            <w:pPr>
              <w:tabs>
                <w:tab w:val="left" w:pos="720"/>
              </w:tabs>
              <w:autoSpaceDE w:val="0"/>
              <w:autoSpaceDN w:val="0"/>
              <w:adjustRightInd w:val="0"/>
              <w:jc w:val="both"/>
              <w:rPr>
                <w:sz w:val="20"/>
                <w:szCs w:val="20"/>
              </w:rPr>
            </w:pPr>
            <w:r w:rsidRPr="00FC2539">
              <w:rPr>
                <w:sz w:val="20"/>
                <w:szCs w:val="20"/>
                <w:lang w:eastAsia="sr-Latn-CS"/>
              </w:rPr>
              <w:t xml:space="preserve">7.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3A4F87" w:rsidRPr="00FC2539" w14:paraId="248B5A38" w14:textId="77777777" w:rsidTr="003A4F87">
        <w:tc>
          <w:tcPr>
            <w:tcW w:w="2808" w:type="dxa"/>
            <w:tcBorders>
              <w:top w:val="single" w:sz="4" w:space="0" w:color="auto"/>
              <w:left w:val="single" w:sz="4" w:space="0" w:color="auto"/>
              <w:bottom w:val="single" w:sz="4" w:space="0" w:color="auto"/>
              <w:right w:val="single" w:sz="4" w:space="0" w:color="auto"/>
            </w:tcBorders>
            <w:hideMark/>
          </w:tcPr>
          <w:p w14:paraId="064A590A" w14:textId="5673DCEE" w:rsidR="003A4F87" w:rsidRPr="00FC2539" w:rsidRDefault="00397153" w:rsidP="003A4F87">
            <w:pPr>
              <w:tabs>
                <w:tab w:val="left" w:pos="720"/>
              </w:tabs>
              <w:autoSpaceDE w:val="0"/>
              <w:autoSpaceDN w:val="0"/>
              <w:adjustRightInd w:val="0"/>
              <w:rPr>
                <w:sz w:val="20"/>
                <w:szCs w:val="20"/>
              </w:rPr>
            </w:pPr>
            <w:r>
              <w:rPr>
                <w:noProof/>
                <w:sz w:val="20"/>
                <w:szCs w:val="20"/>
                <w:lang w:val="sr-Latn-RS" w:eastAsia="sr-Latn-RS"/>
              </w:rPr>
              <mc:AlternateContent>
                <mc:Choice Requires="wps">
                  <w:drawing>
                    <wp:anchor distT="0" distB="0" distL="114300" distR="114300" simplePos="0" relativeHeight="251781120" behindDoc="0" locked="0" layoutInCell="1" allowOverlap="1" wp14:anchorId="41FD85F5" wp14:editId="20FFF114">
                      <wp:simplePos x="0" y="0"/>
                      <wp:positionH relativeFrom="margin">
                        <wp:posOffset>-157480</wp:posOffset>
                      </wp:positionH>
                      <wp:positionV relativeFrom="paragraph">
                        <wp:posOffset>-29210</wp:posOffset>
                      </wp:positionV>
                      <wp:extent cx="381000" cy="219075"/>
                      <wp:effectExtent l="0" t="0" r="19050" b="28575"/>
                      <wp:wrapNone/>
                      <wp:docPr id="1409527983" name="Donut 25"/>
                      <wp:cNvGraphicFramePr/>
                      <a:graphic xmlns:a="http://schemas.openxmlformats.org/drawingml/2006/main">
                        <a:graphicData uri="http://schemas.microsoft.com/office/word/2010/wordprocessingShape">
                          <wps:wsp>
                            <wps:cNvSpPr/>
                            <wps:spPr>
                              <a:xfrm>
                                <a:off x="0" y="0"/>
                                <a:ext cx="381000" cy="21907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91628" id="Donut 25" o:spid="_x0000_s1026" type="#_x0000_t23" style="position:absolute;margin-left:-12.4pt;margin-top:-2.3pt;width:30pt;height:17.2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" adj="645" fillcolor="#5b9bd5" strokecolor="windowText" strokeweight="1pt">
                      <v:stroke joinstyle="miter"/>
                      <w10:wrap anchorx="margin"/>
                    </v:shape>
                  </w:pict>
                </mc:Fallback>
              </mc:AlternateContent>
            </w:r>
            <w:r w:rsidR="003A4F87" w:rsidRPr="00FC2539">
              <w:rPr>
                <w:sz w:val="20"/>
                <w:szCs w:val="20"/>
              </w:rPr>
              <w:t>3. Сарадња са другим високошколским, научноистраживачким установама, односно установама културе или уметности у земљи и</w:t>
            </w:r>
          </w:p>
          <w:p w14:paraId="6D46858F" w14:textId="77777777" w:rsidR="003A4F87" w:rsidRPr="00FC2539" w:rsidRDefault="003A4F87" w:rsidP="003A4F87">
            <w:pPr>
              <w:pStyle w:val="Header"/>
              <w:tabs>
                <w:tab w:val="left" w:pos="0"/>
              </w:tabs>
              <w:jc w:val="left"/>
              <w:rPr>
                <w:rFonts w:ascii="Times New Roman" w:hAnsi="Times New Roman"/>
                <w:snapToGrid w:val="0"/>
                <w:sz w:val="20"/>
              </w:rPr>
            </w:pP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457EB03E" w14:textId="77777777" w:rsidR="003A4F87" w:rsidRPr="00FC2539" w:rsidRDefault="003A4F87" w:rsidP="003A4F87">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14:paraId="283C0694" w14:textId="77777777" w:rsidR="003A4F87" w:rsidRPr="00FC2539" w:rsidRDefault="003A4F87" w:rsidP="003A4F87">
            <w:pPr>
              <w:ind w:left="195"/>
              <w:jc w:val="both"/>
              <w:rPr>
                <w:sz w:val="20"/>
                <w:szCs w:val="20"/>
                <w:lang w:eastAsia="sr-Latn-CS"/>
              </w:rPr>
            </w:pPr>
            <w:r w:rsidRPr="00FC2539">
              <w:rPr>
                <w:b/>
                <w:sz w:val="20"/>
                <w:szCs w:val="20"/>
                <w:lang w:eastAsia="sr-Latn-CS"/>
              </w:rPr>
              <w:t>- за избор у звање доцента</w:t>
            </w:r>
            <w:r w:rsidRPr="00FC2539">
              <w:rPr>
                <w:sz w:val="20"/>
                <w:szCs w:val="20"/>
                <w:lang w:eastAsia="sr-Latn-CS"/>
              </w:rPr>
              <w:t xml:space="preserve">: </w:t>
            </w:r>
          </w:p>
          <w:p w14:paraId="21D51D41" w14:textId="77777777" w:rsidR="003A4F87" w:rsidRPr="00FC2539" w:rsidRDefault="003A4F87" w:rsidP="003A4F87">
            <w:pPr>
              <w:jc w:val="both"/>
              <w:rPr>
                <w:sz w:val="20"/>
                <w:szCs w:val="20"/>
                <w:lang w:eastAsia="sr-Latn-CS"/>
              </w:rPr>
            </w:pPr>
            <w:r>
              <w:rPr>
                <w:noProof/>
                <w:sz w:val="20"/>
                <w:szCs w:val="20"/>
                <w:lang w:val="sr-Latn-RS" w:eastAsia="sr-Latn-RS"/>
              </w:rPr>
              <mc:AlternateContent>
                <mc:Choice Requires="wps">
                  <w:drawing>
                    <wp:anchor distT="0" distB="0" distL="114300" distR="114300" simplePos="0" relativeHeight="251706368" behindDoc="0" locked="0" layoutInCell="1" allowOverlap="1" wp14:anchorId="2F5C2A01" wp14:editId="7DC42E0B">
                      <wp:simplePos x="0" y="0"/>
                      <wp:positionH relativeFrom="column">
                        <wp:posOffset>-170180</wp:posOffset>
                      </wp:positionH>
                      <wp:positionV relativeFrom="paragraph">
                        <wp:posOffset>9525</wp:posOffset>
                      </wp:positionV>
                      <wp:extent cx="381000" cy="200025"/>
                      <wp:effectExtent l="0" t="0" r="19050" b="28575"/>
                      <wp:wrapNone/>
                      <wp:docPr id="29" name="Donut 29"/>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08522" id="Donut 29" o:spid="_x0000_s1026" type="#_x0000_t23" style="position:absolute;margin-left:-13.4pt;margin-top:.75pt;width:30pt;height:15.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" adj="589" fillcolor="#5b9bd5" strokecolor="windowText" strokeweight="1pt">
                      <v:stroke joinstyle="miter"/>
                    </v:shape>
                  </w:pict>
                </mc:Fallback>
              </mc:AlternateContent>
            </w:r>
            <w:r w:rsidRPr="00FC2539">
              <w:rPr>
                <w:sz w:val="20"/>
                <w:szCs w:val="20"/>
                <w:lang w:eastAsia="sr-Latn-CS"/>
              </w:rPr>
              <w:t>1.</w:t>
            </w:r>
            <w:r>
              <w:rPr>
                <w:noProof/>
                <w:sz w:val="20"/>
                <w:szCs w:val="20"/>
              </w:rPr>
              <w:t xml:space="preserve"> </w:t>
            </w:r>
            <w:r w:rsidRPr="00FC2539">
              <w:rPr>
                <w:sz w:val="20"/>
                <w:szCs w:val="20"/>
                <w:lang w:eastAsia="sr-Latn-CS"/>
              </w:rPr>
              <w:t xml:space="preserve"> Учествовање на међународним курсевима или школама за ужу научну област за коју се бира. </w:t>
            </w:r>
          </w:p>
          <w:p w14:paraId="07D01704" w14:textId="77777777" w:rsidR="003A4F87" w:rsidRPr="00FC2539" w:rsidRDefault="003A4F87" w:rsidP="003A4F87">
            <w:pPr>
              <w:jc w:val="both"/>
              <w:rPr>
                <w:sz w:val="20"/>
                <w:szCs w:val="20"/>
                <w:lang w:eastAsia="sr-Latn-CS"/>
              </w:rPr>
            </w:pPr>
            <w:r w:rsidRPr="00FC2539">
              <w:rPr>
                <w:sz w:val="20"/>
                <w:szCs w:val="20"/>
                <w:lang w:eastAsia="sr-Latn-CS"/>
              </w:rPr>
              <w:t xml:space="preserve">2. Постдокторско усавршавање у иностранству. </w:t>
            </w:r>
          </w:p>
          <w:p w14:paraId="550FA41B" w14:textId="77777777" w:rsidR="003A4F87" w:rsidRPr="00FC2539" w:rsidRDefault="003A4F87" w:rsidP="003A4F87">
            <w:pPr>
              <w:jc w:val="both"/>
              <w:rPr>
                <w:rStyle w:val="Bodytext22"/>
                <w:rFonts w:ascii="Times New Roman" w:hAnsi="Times New Roman" w:cs="Times New Roman"/>
                <w:sz w:val="20"/>
                <w:szCs w:val="20"/>
              </w:rPr>
            </w:pPr>
            <w:r>
              <w:rPr>
                <w:noProof/>
                <w:sz w:val="20"/>
                <w:szCs w:val="20"/>
                <w:lang w:val="sr-Latn-RS" w:eastAsia="sr-Latn-RS"/>
              </w:rPr>
              <mc:AlternateContent>
                <mc:Choice Requires="wps">
                  <w:drawing>
                    <wp:anchor distT="0" distB="0" distL="114300" distR="114300" simplePos="0" relativeHeight="251707392" behindDoc="0" locked="0" layoutInCell="1" allowOverlap="1" wp14:anchorId="6A2764DA" wp14:editId="0454E361">
                      <wp:simplePos x="0" y="0"/>
                      <wp:positionH relativeFrom="column">
                        <wp:posOffset>-122555</wp:posOffset>
                      </wp:positionH>
                      <wp:positionV relativeFrom="paragraph">
                        <wp:posOffset>-6985</wp:posOffset>
                      </wp:positionV>
                      <wp:extent cx="381000" cy="200025"/>
                      <wp:effectExtent l="0" t="0" r="19050" b="28575"/>
                      <wp:wrapNone/>
                      <wp:docPr id="30" name="Donut 30"/>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18EB5" id="Donut 30" o:spid="_x0000_s1026" type="#_x0000_t23" style="position:absolute;margin-left:-9.65pt;margin-top:-.55pt;width:30pt;height:1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" adj="589" fillcolor="#5b9bd5" strokecolor="windowText" strokeweight="1pt">
                      <v:stroke joinstyle="miter"/>
                    </v:shape>
                  </w:pict>
                </mc:Fallback>
              </mc:AlternateContent>
            </w:r>
            <w:r>
              <w:rPr>
                <w:noProof/>
                <w:sz w:val="20"/>
                <w:szCs w:val="20"/>
                <w:lang w:val="sr-Latn-RS" w:eastAsia="sr-Latn-RS"/>
              </w:rPr>
              <mc:AlternateContent>
                <mc:Choice Requires="wps">
                  <w:drawing>
                    <wp:anchor distT="0" distB="0" distL="114300" distR="114300" simplePos="0" relativeHeight="251708416" behindDoc="0" locked="0" layoutInCell="1" allowOverlap="1" wp14:anchorId="47A3AE18" wp14:editId="6D5AAED9">
                      <wp:simplePos x="0" y="0"/>
                      <wp:positionH relativeFrom="column">
                        <wp:posOffset>-122555</wp:posOffset>
                      </wp:positionH>
                      <wp:positionV relativeFrom="paragraph">
                        <wp:posOffset>266700</wp:posOffset>
                      </wp:positionV>
                      <wp:extent cx="381000" cy="200025"/>
                      <wp:effectExtent l="0" t="0" r="19050" b="28575"/>
                      <wp:wrapNone/>
                      <wp:docPr id="31" name="Donut 31"/>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58ED2" id="Donut 31" o:spid="_x0000_s1026" type="#_x0000_t23" style="position:absolute;margin-left:-9.65pt;margin-top:21pt;width:30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" adj="589" fillcolor="#5b9bd5" strokecolor="windowText" strokeweight="1pt">
                      <v:stroke joinstyle="miter"/>
                    </v:shape>
                  </w:pict>
                </mc:Fallback>
              </mc:AlternateContent>
            </w:r>
            <w:r w:rsidRPr="00FC2539">
              <w:rPr>
                <w:sz w:val="20"/>
                <w:szCs w:val="20"/>
                <w:lang w:eastAsia="sr-Latn-CS"/>
              </w:rPr>
              <w:t xml:space="preserve">3. Студијски боравци у </w:t>
            </w:r>
            <w:r w:rsidRPr="00FC2539">
              <w:rPr>
                <w:rStyle w:val="Bodytext22"/>
                <w:rFonts w:ascii="Times New Roman" w:hAnsi="Times New Roman" w:cs="Times New Roman"/>
                <w:sz w:val="20"/>
                <w:szCs w:val="20"/>
              </w:rPr>
              <w:t xml:space="preserve">научноистраживачким институцијама у земљи или иностранству. </w:t>
            </w:r>
          </w:p>
          <w:p w14:paraId="54178DBA" w14:textId="77777777" w:rsidR="003A4F87" w:rsidRPr="00FC2539" w:rsidRDefault="003A4F8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r w:rsidRPr="00FC2539">
              <w:rPr>
                <w:sz w:val="20"/>
                <w:szCs w:val="20"/>
                <w:lang w:eastAsia="sr-Latn-CS"/>
              </w:rPr>
              <w:t xml:space="preserve">Предавања по позиву или пленарна предавања на акредитованим скуповима у </w:t>
            </w:r>
            <w:r w:rsidRPr="00FC2539">
              <w:rPr>
                <w:rStyle w:val="Bodytext22"/>
                <w:rFonts w:ascii="Times New Roman" w:hAnsi="Times New Roman" w:cs="Times New Roman"/>
                <w:sz w:val="20"/>
                <w:szCs w:val="20"/>
              </w:rPr>
              <w:t xml:space="preserve">земљи. </w:t>
            </w:r>
          </w:p>
          <w:p w14:paraId="26A50452" w14:textId="77777777" w:rsidR="003A4F87" w:rsidRPr="00FC2539" w:rsidRDefault="003A4F87" w:rsidP="003A4F87">
            <w:pPr>
              <w:jc w:val="both"/>
              <w:rPr>
                <w:lang w:eastAsia="sr-Latn-CS"/>
              </w:rPr>
            </w:pPr>
            <w:r>
              <w:rPr>
                <w:noProof/>
                <w:sz w:val="20"/>
                <w:szCs w:val="20"/>
                <w:lang w:val="sr-Latn-RS" w:eastAsia="sr-Latn-RS"/>
              </w:rPr>
              <mc:AlternateContent>
                <mc:Choice Requires="wps">
                  <w:drawing>
                    <wp:anchor distT="0" distB="0" distL="114300" distR="114300" simplePos="0" relativeHeight="251709440" behindDoc="0" locked="0" layoutInCell="1" allowOverlap="1" wp14:anchorId="4AF2BCC2" wp14:editId="5D40371E">
                      <wp:simplePos x="0" y="0"/>
                      <wp:positionH relativeFrom="column">
                        <wp:posOffset>-122555</wp:posOffset>
                      </wp:positionH>
                      <wp:positionV relativeFrom="paragraph">
                        <wp:posOffset>3175</wp:posOffset>
                      </wp:positionV>
                      <wp:extent cx="381000" cy="200025"/>
                      <wp:effectExtent l="0" t="0" r="19050" b="28575"/>
                      <wp:wrapNone/>
                      <wp:docPr id="1278818624" name="Donut 1278818624"/>
                      <wp:cNvGraphicFramePr/>
                      <a:graphic xmlns:a="http://schemas.openxmlformats.org/drawingml/2006/main">
                        <a:graphicData uri="http://schemas.microsoft.com/office/word/2010/wordprocessingShape">
                          <wps:wsp>
                            <wps:cNvSpPr/>
                            <wps:spPr>
                              <a:xfrm>
                                <a:off x="0" y="0"/>
                                <a:ext cx="381000" cy="200025"/>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646E1" id="Donut 1278818624" o:spid="_x0000_s1026" type="#_x0000_t23" style="position:absolute;margin-left:-9.65pt;margin-top:.25pt;width:30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" adj="589" fillcolor="#5b9bd5" strokecolor="windowText" strokeweight="1pt">
                      <v:stroke joinstyle="miter"/>
                    </v:shape>
                  </w:pict>
                </mc:Fallback>
              </mc:AlternateContent>
            </w:r>
            <w:r w:rsidRPr="00FC2539">
              <w:rPr>
                <w:rStyle w:val="Bodytext22"/>
                <w:rFonts w:ascii="Times New Roman" w:hAnsi="Times New Roman" w:cs="Times New Roman"/>
                <w:sz w:val="20"/>
                <w:szCs w:val="20"/>
              </w:rPr>
              <w:t>5.</w:t>
            </w:r>
            <w:r>
              <w:rPr>
                <w:noProof/>
                <w:sz w:val="20"/>
                <w:szCs w:val="20"/>
              </w:rPr>
              <w:t xml:space="preserve"> </w:t>
            </w:r>
            <w:r w:rsidRPr="00FC2539">
              <w:rPr>
                <w:rStyle w:val="Bodytext22"/>
                <w:rFonts w:ascii="Times New Roman" w:hAnsi="Times New Roman" w:cs="Times New Roman"/>
                <w:sz w:val="20"/>
                <w:szCs w:val="20"/>
              </w:rPr>
              <w:t xml:space="preserve"> Учешће у међународним пројектима.</w:t>
            </w:r>
            <w:r w:rsidRPr="00FC2539">
              <w:rPr>
                <w:sz w:val="20"/>
                <w:szCs w:val="20"/>
                <w:lang w:eastAsia="sr-Latn-CS"/>
              </w:rPr>
              <w:t xml:space="preserve"> </w:t>
            </w:r>
          </w:p>
          <w:p w14:paraId="23A378E9" w14:textId="77777777" w:rsidR="003A4F87" w:rsidRPr="00FC2539" w:rsidRDefault="003A4F87" w:rsidP="003A4F87">
            <w:pPr>
              <w:ind w:left="195"/>
              <w:jc w:val="both"/>
              <w:rPr>
                <w:sz w:val="20"/>
                <w:szCs w:val="20"/>
                <w:lang w:eastAsia="sr-Latn-CS"/>
              </w:rPr>
            </w:pPr>
            <w:r w:rsidRPr="00FC2539">
              <w:rPr>
                <w:b/>
                <w:sz w:val="20"/>
                <w:szCs w:val="20"/>
                <w:lang w:eastAsia="sr-Latn-CS"/>
              </w:rPr>
              <w:t>- за избор у звање ванредног и редовног професора</w:t>
            </w:r>
            <w:r w:rsidRPr="00FC2539">
              <w:rPr>
                <w:sz w:val="20"/>
                <w:szCs w:val="20"/>
                <w:lang w:eastAsia="sr-Latn-CS"/>
              </w:rPr>
              <w:t xml:space="preserve">: </w:t>
            </w:r>
          </w:p>
          <w:p w14:paraId="5162422F" w14:textId="77777777" w:rsidR="003A4F87" w:rsidRPr="00FC2539" w:rsidRDefault="003A4F87" w:rsidP="003A4F87">
            <w:pPr>
              <w:jc w:val="both"/>
              <w:rPr>
                <w:rStyle w:val="Bodytext22"/>
                <w:rFonts w:ascii="Times New Roman" w:hAnsi="Times New Roman" w:cs="Times New Roman"/>
                <w:sz w:val="20"/>
                <w:szCs w:val="20"/>
              </w:rPr>
            </w:pPr>
            <w:r w:rsidRPr="00FC2539">
              <w:rPr>
                <w:sz w:val="20"/>
                <w:szCs w:val="20"/>
                <w:lang w:eastAsia="sr-Latn-CS"/>
              </w:rPr>
              <w:t xml:space="preserve">1. Предавања по позиву или пленарна предавања на међународним акредитованим скуповима у </w:t>
            </w:r>
            <w:r w:rsidRPr="00FC2539">
              <w:rPr>
                <w:rStyle w:val="Bodytext22"/>
                <w:rFonts w:ascii="Times New Roman" w:hAnsi="Times New Roman" w:cs="Times New Roman"/>
                <w:sz w:val="20"/>
                <w:szCs w:val="20"/>
              </w:rPr>
              <w:t xml:space="preserve">земљи и иностранству. </w:t>
            </w:r>
          </w:p>
          <w:p w14:paraId="4191E01D" w14:textId="77777777" w:rsidR="003A4F87" w:rsidRPr="00FC2539" w:rsidRDefault="003A4F8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144F869D" w14:textId="77777777" w:rsidR="003A4F87" w:rsidRPr="00FC2539" w:rsidRDefault="003A4F8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3. Предавање по позиву.</w:t>
            </w:r>
          </w:p>
          <w:p w14:paraId="49EBF2DA" w14:textId="77777777" w:rsidR="003A4F87" w:rsidRPr="00FC2539" w:rsidRDefault="003A4F87" w:rsidP="003A4F87">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4. Учешће или руковођење међународним пројектима.</w:t>
            </w:r>
          </w:p>
          <w:p w14:paraId="7BD06969" w14:textId="77777777" w:rsidR="003A4F87" w:rsidRPr="00FC2539" w:rsidRDefault="003A4F87" w:rsidP="003A4F87">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постојећих студијских програма у оквиру високошколске установе. </w:t>
            </w:r>
          </w:p>
          <w:p w14:paraId="0568E7A5" w14:textId="77777777" w:rsidR="003A4F87" w:rsidRPr="00FC2539" w:rsidRDefault="003A4F87" w:rsidP="003A4F87">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1110CF71" w14:textId="051D5393" w:rsidR="003A4F87" w:rsidRDefault="003A4F87" w:rsidP="003A4F87">
      <w:pPr>
        <w:rPr>
          <w:b/>
          <w:sz w:val="20"/>
          <w:szCs w:val="20"/>
          <w:lang w:val="sr-Cyrl-RS"/>
        </w:rPr>
      </w:pPr>
    </w:p>
    <w:p w14:paraId="709EBBE8" w14:textId="77777777" w:rsidR="003A4F87" w:rsidRDefault="003A4F87" w:rsidP="003A4F87">
      <w:pPr>
        <w:rPr>
          <w:sz w:val="20"/>
          <w:szCs w:val="20"/>
          <w:lang w:val="sr-Cyrl-RS"/>
        </w:rPr>
      </w:pPr>
      <w:r w:rsidRPr="00475CDF">
        <w:rPr>
          <w:b/>
          <w:sz w:val="20"/>
          <w:szCs w:val="20"/>
          <w:lang w:val="sr-Cyrl-RS"/>
        </w:rPr>
        <w:t xml:space="preserve">1. Стручно професионални допринос </w:t>
      </w:r>
    </w:p>
    <w:p w14:paraId="149BA9D2" w14:textId="77777777" w:rsidR="003A4F87" w:rsidRDefault="003A4F87" w:rsidP="003A4F87">
      <w:pPr>
        <w:contextualSpacing/>
        <w:rPr>
          <w:sz w:val="20"/>
          <w:szCs w:val="20"/>
          <w:lang w:val="sr-Cyrl-RS"/>
        </w:rPr>
      </w:pPr>
      <w:r w:rsidRPr="00475CDF">
        <w:rPr>
          <w:bCs/>
          <w:i/>
          <w:sz w:val="20"/>
          <w:szCs w:val="20"/>
          <w:lang w:val="sr-Cyrl-RS"/>
        </w:rPr>
        <w:t xml:space="preserve">1. </w:t>
      </w:r>
      <w:r w:rsidRPr="00475CDF">
        <w:rPr>
          <w:bCs/>
          <w:i/>
          <w:sz w:val="20"/>
          <w:szCs w:val="20"/>
        </w:rPr>
        <w:t>Ангажованост у спровођењу сложених дијагностичких, терапијских и превентивних процедура</w:t>
      </w:r>
    </w:p>
    <w:p w14:paraId="32CE9E8E" w14:textId="77777777" w:rsidR="003A4F87" w:rsidRDefault="003A4F87" w:rsidP="00CC4B2B">
      <w:pPr>
        <w:autoSpaceDE w:val="0"/>
        <w:autoSpaceDN w:val="0"/>
        <w:adjustRightInd w:val="0"/>
        <w:jc w:val="both"/>
        <w:rPr>
          <w:bCs/>
          <w:iCs/>
          <w:color w:val="000000"/>
          <w:sz w:val="20"/>
          <w:szCs w:val="20"/>
          <w:lang w:val="sr-Cyrl-RS"/>
        </w:rPr>
      </w:pPr>
      <w:r w:rsidRPr="00C04D58">
        <w:rPr>
          <w:bCs/>
          <w:iCs/>
          <w:color w:val="000000"/>
          <w:sz w:val="20"/>
          <w:szCs w:val="20"/>
        </w:rPr>
        <w:t>Др Катарина Милошевић, од почетка рада на Универзитеској дечјој клиници у Београду, значајно доприноси квалитету здравствене дел</w:t>
      </w:r>
      <w:r>
        <w:rPr>
          <w:bCs/>
          <w:iCs/>
          <w:color w:val="000000"/>
          <w:sz w:val="20"/>
          <w:szCs w:val="20"/>
        </w:rPr>
        <w:t>атности</w:t>
      </w:r>
      <w:r w:rsidRPr="00C04D58">
        <w:rPr>
          <w:bCs/>
          <w:iCs/>
          <w:color w:val="000000"/>
          <w:sz w:val="20"/>
          <w:szCs w:val="20"/>
        </w:rPr>
        <w:t xml:space="preserve">. </w:t>
      </w:r>
      <w:r w:rsidRPr="00C04D58">
        <w:rPr>
          <w:bCs/>
          <w:iCs/>
          <w:color w:val="000000"/>
          <w:sz w:val="20"/>
          <w:szCs w:val="20"/>
          <w:lang w:val="sr-Cyrl-RS"/>
        </w:rPr>
        <w:t>Р</w:t>
      </w:r>
      <w:r w:rsidRPr="00C04D58">
        <w:rPr>
          <w:bCs/>
          <w:iCs/>
          <w:color w:val="000000"/>
          <w:sz w:val="20"/>
          <w:szCs w:val="20"/>
        </w:rPr>
        <w:t>едовно ради к</w:t>
      </w:r>
      <w:r>
        <w:rPr>
          <w:bCs/>
          <w:iCs/>
          <w:color w:val="000000"/>
          <w:sz w:val="20"/>
          <w:szCs w:val="20"/>
        </w:rPr>
        <w:t xml:space="preserve">ао лекар субспецијалиста у </w:t>
      </w:r>
      <w:r w:rsidRPr="00C04D58">
        <w:rPr>
          <w:bCs/>
          <w:iCs/>
          <w:color w:val="000000"/>
          <w:sz w:val="20"/>
          <w:szCs w:val="20"/>
        </w:rPr>
        <w:t xml:space="preserve">служби </w:t>
      </w:r>
      <w:r>
        <w:rPr>
          <w:bCs/>
          <w:iCs/>
          <w:color w:val="000000"/>
          <w:sz w:val="20"/>
          <w:szCs w:val="20"/>
          <w:lang w:val="sr-Cyrl-RS"/>
        </w:rPr>
        <w:t xml:space="preserve">за алергологију </w:t>
      </w:r>
      <w:r w:rsidRPr="00C04D58">
        <w:rPr>
          <w:bCs/>
          <w:iCs/>
          <w:color w:val="000000"/>
          <w:sz w:val="20"/>
          <w:szCs w:val="20"/>
        </w:rPr>
        <w:t xml:space="preserve">где изводи најсложеније процедуре у дијагностичке и терапијске сврхе( испитивање на храну и лекове, специфична имунотерапија на веноме и полене). У области пулмологије, Др Катарина Милошевић је од 2014.године оспособљена за самостално извођење флексибилне бронхоскопије код деце у циљу дијагностике и праћења пулмолошких пацијената. Од 2022.године при Служби педијатријске и неонаталне интензивне неге основан је Кабинет за бронхоскопију у оквиру кога се спроводе дијагностичке и терапијске бронхоскопске процедуре. Др Катарина Милошевић је оспособљена да у сврху испитивања инфламације дисајних путева самостално изводи и тумачи резултате индукованог спутума. Поред тога примењује све облике механичке вентилације, примену свих инванзивних процедура лечења и неинвазивних процедура у јединицама интензивне неге. Истиче се смислом за тимски рад, заинтерeсованоћу за увођење савремених дијагностичких и терапијски процедура у праксу. Способна је да самостално и критички приступи решавању озбиљних клиничких и научних проблема. </w:t>
      </w:r>
    </w:p>
    <w:p w14:paraId="2CE6C289" w14:textId="77777777" w:rsidR="009672F2" w:rsidRDefault="009672F2" w:rsidP="00CC4B2B">
      <w:pPr>
        <w:autoSpaceDE w:val="0"/>
        <w:autoSpaceDN w:val="0"/>
        <w:adjustRightInd w:val="0"/>
        <w:jc w:val="both"/>
        <w:rPr>
          <w:bCs/>
          <w:iCs/>
          <w:color w:val="000000"/>
          <w:sz w:val="20"/>
          <w:szCs w:val="20"/>
          <w:lang w:val="sr-Cyrl-RS"/>
        </w:rPr>
      </w:pPr>
    </w:p>
    <w:p w14:paraId="449D3DAB" w14:textId="77777777" w:rsidR="009672F2" w:rsidRPr="009672F2" w:rsidRDefault="009672F2" w:rsidP="00CC4B2B">
      <w:pPr>
        <w:autoSpaceDE w:val="0"/>
        <w:autoSpaceDN w:val="0"/>
        <w:adjustRightInd w:val="0"/>
        <w:jc w:val="both"/>
        <w:rPr>
          <w:bCs/>
          <w:iCs/>
          <w:color w:val="000000"/>
          <w:sz w:val="20"/>
          <w:szCs w:val="20"/>
          <w:lang w:val="sr-Cyrl-RS"/>
        </w:rPr>
      </w:pPr>
    </w:p>
    <w:p w14:paraId="3BA56914" w14:textId="77777777" w:rsidR="003A4F87" w:rsidRDefault="003A4F87" w:rsidP="00CC4B2B">
      <w:pPr>
        <w:contextualSpacing/>
        <w:mirrorIndents/>
        <w:jc w:val="both"/>
        <w:rPr>
          <w:sz w:val="20"/>
          <w:szCs w:val="20"/>
          <w:lang w:val="sr-Cyrl-RS"/>
        </w:rPr>
      </w:pPr>
      <w:r>
        <w:rPr>
          <w:sz w:val="20"/>
          <w:szCs w:val="20"/>
          <w:lang w:val="sr-Cyrl-RS"/>
        </w:rPr>
        <w:t xml:space="preserve"> </w:t>
      </w:r>
    </w:p>
    <w:p w14:paraId="53BD06A5" w14:textId="77777777" w:rsidR="003A4F87" w:rsidRPr="004A6412" w:rsidRDefault="003A4F87" w:rsidP="00CC4B2B">
      <w:pPr>
        <w:pStyle w:val="ListParagraph"/>
        <w:widowControl w:val="0"/>
        <w:suppressLineNumbers/>
        <w:spacing w:after="0" w:line="240" w:lineRule="auto"/>
        <w:ind w:left="0" w:firstLine="0"/>
        <w:mirrorIndents/>
        <w:rPr>
          <w:i/>
          <w:sz w:val="20"/>
          <w:szCs w:val="20"/>
          <w:lang w:val="sr-Cyrl-RS"/>
        </w:rPr>
      </w:pPr>
      <w:r w:rsidRPr="004A6412">
        <w:rPr>
          <w:i/>
          <w:sz w:val="20"/>
          <w:szCs w:val="20"/>
          <w:lang w:val="sr-Cyrl-RS"/>
        </w:rPr>
        <w:lastRenderedPageBreak/>
        <w:t xml:space="preserve">2. Број и сложеност сложених, дијагностичких, терапијских и превентивних процедура које је кандидат увео,  или је учествовао и њиховом увођењу </w:t>
      </w:r>
    </w:p>
    <w:p w14:paraId="15B4D4BD" w14:textId="49B11EBB" w:rsidR="003A4F87" w:rsidRDefault="003A4F87" w:rsidP="00CC4B2B">
      <w:pPr>
        <w:jc w:val="both"/>
        <w:rPr>
          <w:sz w:val="20"/>
          <w:szCs w:val="20"/>
          <w:lang w:val="sr-Cyrl-RS"/>
        </w:rPr>
      </w:pPr>
      <w:r w:rsidRPr="00C04D58">
        <w:rPr>
          <w:bCs/>
          <w:iCs/>
          <w:color w:val="000000"/>
          <w:sz w:val="20"/>
          <w:szCs w:val="20"/>
        </w:rPr>
        <w:t>Др</w:t>
      </w:r>
      <w:r w:rsidRPr="00C04D58">
        <w:rPr>
          <w:sz w:val="20"/>
          <w:szCs w:val="20"/>
        </w:rPr>
        <w:t xml:space="preserve"> Катарина Милошевић је увела детекцију најчешћих молекуларно-генетских реаранжмана, који представљају независан прогностички фактор у деце оболеле од идиопатских бронхиектазија у клиничку праксу, и тиме значајно осавременила дијагностику и лечење ових пацијената на Универзитетској дечјој клиници. Такође, имплементирала је у клиничком раду фармакогенетику најчешће примењиваног бронходилататора у лечењу астме. Кандидаткиња је осавременила праћење ране и касне алергијске реакције на лекове, опште анестетике и миорелаксансе код децe.</w:t>
      </w:r>
      <w:r w:rsidRPr="00C04D58">
        <w:rPr>
          <w:bCs/>
          <w:iCs/>
          <w:color w:val="000000"/>
          <w:sz w:val="20"/>
          <w:szCs w:val="20"/>
        </w:rPr>
        <w:t xml:space="preserve"> </w:t>
      </w:r>
      <w:r w:rsidRPr="00C04D58">
        <w:rPr>
          <w:sz w:val="20"/>
          <w:szCs w:val="20"/>
        </w:rPr>
        <w:t xml:space="preserve">Значајно је допринела учествовању наше земље у мултрицентричним интернационалним студијама за лечење деце од респиаторних инфекција и атопијских болести, на првом месту астме </w:t>
      </w:r>
      <w:r>
        <w:rPr>
          <w:sz w:val="20"/>
          <w:szCs w:val="20"/>
          <w:lang w:val="sr-Cyrl-RS"/>
        </w:rPr>
        <w:t xml:space="preserve">уз премену иновативних лекова </w:t>
      </w:r>
      <w:r w:rsidRPr="00C04D58">
        <w:rPr>
          <w:sz w:val="20"/>
          <w:szCs w:val="20"/>
        </w:rPr>
        <w:t>као и специфичне имунотерапије за лечење алергијског ринитиса</w:t>
      </w:r>
      <w:r>
        <w:rPr>
          <w:sz w:val="20"/>
          <w:szCs w:val="20"/>
          <w:lang w:val="sr-Cyrl-RS"/>
        </w:rPr>
        <w:t>.</w:t>
      </w:r>
    </w:p>
    <w:p w14:paraId="5552269C" w14:textId="77777777" w:rsidR="003A4F87" w:rsidRPr="001307B7" w:rsidRDefault="003A4F87" w:rsidP="00CC4B2B">
      <w:pPr>
        <w:jc w:val="both"/>
        <w:rPr>
          <w:sz w:val="20"/>
          <w:szCs w:val="20"/>
          <w:lang w:val="sr-Cyrl-RS"/>
        </w:rPr>
      </w:pPr>
    </w:p>
    <w:p w14:paraId="4BA0013E" w14:textId="77777777" w:rsidR="003A4F87" w:rsidRDefault="003A4F87" w:rsidP="00CC4B2B">
      <w:pPr>
        <w:jc w:val="both"/>
        <w:rPr>
          <w:b/>
          <w:color w:val="000000"/>
          <w:sz w:val="20"/>
          <w:szCs w:val="20"/>
          <w:lang w:val="sr-Cyrl-CS"/>
        </w:rPr>
      </w:pPr>
      <w:r w:rsidRPr="00475CDF">
        <w:rPr>
          <w:b/>
          <w:color w:val="000000"/>
          <w:sz w:val="20"/>
          <w:szCs w:val="20"/>
          <w:lang w:val="sr-Cyrl-CS"/>
        </w:rPr>
        <w:t xml:space="preserve">2. За доприност академској и широј заједници </w:t>
      </w:r>
    </w:p>
    <w:p w14:paraId="545C87CE" w14:textId="77777777" w:rsidR="003A4F87" w:rsidRPr="003A4B14" w:rsidRDefault="003A4F87" w:rsidP="00CC4B2B">
      <w:pPr>
        <w:autoSpaceDE w:val="0"/>
        <w:autoSpaceDN w:val="0"/>
        <w:adjustRightInd w:val="0"/>
        <w:jc w:val="both"/>
        <w:rPr>
          <w:i/>
          <w:iCs/>
          <w:color w:val="000000"/>
          <w:sz w:val="20"/>
          <w:szCs w:val="20"/>
        </w:rPr>
      </w:pPr>
      <w:r>
        <w:rPr>
          <w:i/>
          <w:iCs/>
          <w:color w:val="000000"/>
          <w:sz w:val="20"/>
          <w:szCs w:val="20"/>
          <w:lang w:val="sr-Cyrl-RS"/>
        </w:rPr>
        <w:t>1.</w:t>
      </w:r>
      <w:r w:rsidRPr="003A4B14">
        <w:rPr>
          <w:i/>
          <w:iCs/>
          <w:color w:val="000000"/>
          <w:sz w:val="20"/>
          <w:szCs w:val="20"/>
        </w:rPr>
        <w:t xml:space="preserve">Значајно струковно, национално или међународно признање за научну или стручну делатност </w:t>
      </w:r>
    </w:p>
    <w:p w14:paraId="7CD2D355" w14:textId="77777777" w:rsidR="003A4F87" w:rsidRPr="003A4B14" w:rsidRDefault="003A4F87" w:rsidP="00CC4B2B">
      <w:pPr>
        <w:jc w:val="both"/>
        <w:rPr>
          <w:sz w:val="20"/>
          <w:szCs w:val="20"/>
        </w:rPr>
      </w:pPr>
      <w:r w:rsidRPr="00C04D58">
        <w:rPr>
          <w:sz w:val="20"/>
          <w:szCs w:val="20"/>
        </w:rPr>
        <w:t xml:space="preserve">Добитник је Захвалница Српског лекарског друштва, 2019.и Дипломе Српског лекарског друштва, 2016. Године за активно учествовање као предавач у раду СЛД-а.Финалист на International Medis Awards For Medical Research in the field of Allergology, 2016.године.Добитник је Златног гранта за рад ,, Neutrophil elastase gene polymorphisms as therapy modulators in childhood bronchiectasis,, на ERS koнференцији 2013.године. </w:t>
      </w:r>
      <w:r w:rsidRPr="00C04D58">
        <w:rPr>
          <w:bCs/>
          <w:iCs/>
          <w:color w:val="000000"/>
          <w:sz w:val="20"/>
          <w:szCs w:val="20"/>
        </w:rPr>
        <w:t xml:space="preserve">Значајно је допринела учествовању наше земље у мултрицентричној интернационалној студији за лечење деце са респираторним инфекцијама. Остварила је и успешно одржава сарадњу са водећим стручњацима из своје области, чиме доприноси бољој дијагностици и лечењу деце. Захваљујући тој сарадњи, инострани експерти су боравили у више наврата у нашој земљи, као предавачи на националним скуповима. </w:t>
      </w:r>
    </w:p>
    <w:p w14:paraId="5A4D135D" w14:textId="77777777" w:rsidR="00B2584D" w:rsidRDefault="00B2584D" w:rsidP="00CC4B2B">
      <w:pPr>
        <w:jc w:val="both"/>
        <w:rPr>
          <w:b/>
          <w:bCs/>
          <w:sz w:val="20"/>
          <w:szCs w:val="20"/>
          <w:lang w:val="sr-Cyrl-RS"/>
        </w:rPr>
      </w:pPr>
    </w:p>
    <w:p w14:paraId="3D4F0D6F" w14:textId="5775B928" w:rsidR="003A4F87" w:rsidRDefault="003A4F87" w:rsidP="00CC4B2B">
      <w:pPr>
        <w:jc w:val="both"/>
        <w:rPr>
          <w:b/>
          <w:bCs/>
          <w:sz w:val="20"/>
          <w:szCs w:val="20"/>
          <w:lang w:val="sr-Cyrl-RS"/>
        </w:rPr>
      </w:pPr>
      <w:r>
        <w:rPr>
          <w:b/>
          <w:bCs/>
          <w:sz w:val="20"/>
          <w:szCs w:val="20"/>
          <w:lang w:val="sr-Cyrl-RS"/>
        </w:rPr>
        <w:t>3.За с</w:t>
      </w:r>
      <w:r>
        <w:rPr>
          <w:b/>
          <w:bCs/>
          <w:sz w:val="20"/>
          <w:szCs w:val="20"/>
        </w:rPr>
        <w:t>арадњ</w:t>
      </w:r>
      <w:r>
        <w:rPr>
          <w:b/>
          <w:bCs/>
          <w:sz w:val="20"/>
          <w:szCs w:val="20"/>
          <w:lang w:val="sr-Cyrl-RS"/>
        </w:rPr>
        <w:t>у</w:t>
      </w:r>
      <w:r w:rsidRPr="00D92838">
        <w:rPr>
          <w:b/>
          <w:bCs/>
          <w:sz w:val="20"/>
          <w:szCs w:val="20"/>
        </w:rPr>
        <w:t xml:space="preserve"> са другим високообразовним и научно-истраживачким установама у земљи и иностранству – мобилност</w:t>
      </w:r>
    </w:p>
    <w:p w14:paraId="1CC32821" w14:textId="77777777" w:rsidR="003A4F87" w:rsidRPr="00392B4F" w:rsidRDefault="003A4F87" w:rsidP="00CC4B2B">
      <w:pPr>
        <w:jc w:val="both"/>
        <w:rPr>
          <w:rFonts w:cs="Calibri"/>
          <w:i/>
          <w:sz w:val="20"/>
          <w:szCs w:val="20"/>
          <w:lang w:val="sr-Cyrl-RS" w:eastAsia="ja-JP"/>
        </w:rPr>
      </w:pPr>
      <w:r w:rsidRPr="00392B4F">
        <w:rPr>
          <w:rFonts w:eastAsia="MS Gothic" w:cs="Calibri"/>
          <w:i/>
          <w:sz w:val="20"/>
          <w:szCs w:val="20"/>
          <w:lang w:val="sr-Cyrl-RS" w:eastAsia="ja-JP"/>
        </w:rPr>
        <w:t>1.</w:t>
      </w:r>
      <w:r w:rsidRPr="00392B4F">
        <w:rPr>
          <w:rFonts w:cs="Calibri"/>
          <w:i/>
          <w:sz w:val="20"/>
          <w:szCs w:val="20"/>
          <w:lang w:val="sr-Cyrl-RS" w:eastAsia="ja-JP"/>
        </w:rPr>
        <w:t>Учествовање на међународним курстевима или школама за ужу научну област за коју се бира</w:t>
      </w:r>
    </w:p>
    <w:p w14:paraId="05E73470" w14:textId="77777777" w:rsidR="003A4F87" w:rsidRPr="003A4B14" w:rsidRDefault="003A4F87" w:rsidP="00CC4B2B">
      <w:pPr>
        <w:jc w:val="both"/>
        <w:rPr>
          <w:color w:val="000000"/>
          <w:sz w:val="20"/>
          <w:szCs w:val="20"/>
        </w:rPr>
      </w:pPr>
      <w:r w:rsidRPr="00C04D58">
        <w:rPr>
          <w:bCs/>
          <w:iCs/>
          <w:color w:val="000000"/>
          <w:sz w:val="20"/>
          <w:szCs w:val="20"/>
        </w:rPr>
        <w:t xml:space="preserve">Похађала је бројне националне и интернационалне стручне скупове педијатара, пулмолога и алерголога као и курсеве КМЕ: </w:t>
      </w:r>
      <w:r w:rsidRPr="00C04D58">
        <w:rPr>
          <w:sz w:val="20"/>
          <w:szCs w:val="20"/>
        </w:rPr>
        <w:t>“</w:t>
      </w:r>
      <w:r w:rsidRPr="00C04D58">
        <w:rPr>
          <w:sz w:val="20"/>
          <w:szCs w:val="20"/>
          <w:lang w:val="sr-Latn-CS"/>
        </w:rPr>
        <w:t>Goood Clinical Prcatice Update“</w:t>
      </w:r>
      <w:r w:rsidRPr="00C04D58">
        <w:rPr>
          <w:sz w:val="20"/>
          <w:szCs w:val="20"/>
        </w:rPr>
        <w:t>Лисабон</w:t>
      </w:r>
      <w:r w:rsidRPr="00C04D58">
        <w:rPr>
          <w:sz w:val="20"/>
          <w:szCs w:val="20"/>
          <w:lang w:val="sr-Latn-CS"/>
        </w:rPr>
        <w:t xml:space="preserve">, </w:t>
      </w:r>
      <w:r w:rsidRPr="00C04D58">
        <w:rPr>
          <w:sz w:val="20"/>
          <w:szCs w:val="20"/>
        </w:rPr>
        <w:t>Португалија</w:t>
      </w:r>
      <w:r w:rsidRPr="00C04D58">
        <w:rPr>
          <w:sz w:val="20"/>
          <w:szCs w:val="20"/>
          <w:lang w:val="sr-Latn-CS"/>
        </w:rPr>
        <w:t>, 2017.</w:t>
      </w:r>
      <w:r w:rsidRPr="00C04D58">
        <w:rPr>
          <w:sz w:val="20"/>
          <w:szCs w:val="20"/>
        </w:rPr>
        <w:t>године,</w:t>
      </w:r>
      <w:r w:rsidRPr="00C04D58">
        <w:rPr>
          <w:color w:val="000000"/>
          <w:sz w:val="20"/>
          <w:szCs w:val="20"/>
        </w:rPr>
        <w:t xml:space="preserve"> </w:t>
      </w:r>
      <w:r w:rsidRPr="00C04D58">
        <w:rPr>
          <w:sz w:val="20"/>
          <w:szCs w:val="20"/>
        </w:rPr>
        <w:t>,</w:t>
      </w:r>
      <w:r w:rsidRPr="00C04D58">
        <w:rPr>
          <w:sz w:val="20"/>
          <w:szCs w:val="20"/>
          <w:lang w:val="sr-Latn-CS"/>
        </w:rPr>
        <w:t xml:space="preserve">,Munich International Autumn School for Respiratory Medicine at Comprehensive Pneumology Center, </w:t>
      </w:r>
      <w:r w:rsidRPr="00C04D58">
        <w:rPr>
          <w:sz w:val="20"/>
          <w:szCs w:val="20"/>
        </w:rPr>
        <w:t>Минхен, Немачка</w:t>
      </w:r>
      <w:r w:rsidRPr="00C04D58">
        <w:rPr>
          <w:sz w:val="20"/>
          <w:szCs w:val="20"/>
          <w:lang w:val="sr-Latn-CS"/>
        </w:rPr>
        <w:t xml:space="preserve"> , 2016.</w:t>
      </w:r>
      <w:r w:rsidRPr="00C04D58">
        <w:rPr>
          <w:sz w:val="20"/>
          <w:szCs w:val="20"/>
        </w:rPr>
        <w:t>године.</w:t>
      </w:r>
      <w:r w:rsidRPr="00C04D58">
        <w:rPr>
          <w:color w:val="000000"/>
          <w:sz w:val="20"/>
          <w:szCs w:val="20"/>
        </w:rPr>
        <w:t>,</w:t>
      </w:r>
      <w:r w:rsidRPr="00C04D58">
        <w:rPr>
          <w:color w:val="000000"/>
          <w:sz w:val="20"/>
          <w:szCs w:val="20"/>
          <w:lang w:val="pt-BR"/>
        </w:rPr>
        <w:t xml:space="preserve">17th Bronchoscopy Workshop, </w:t>
      </w:r>
      <w:r w:rsidRPr="00C04D58">
        <w:rPr>
          <w:color w:val="000000"/>
          <w:sz w:val="20"/>
          <w:szCs w:val="20"/>
        </w:rPr>
        <w:t>Голник,</w:t>
      </w:r>
      <w:r w:rsidRPr="00C04D58">
        <w:rPr>
          <w:color w:val="000000"/>
          <w:sz w:val="20"/>
          <w:szCs w:val="20"/>
          <w:lang w:val="pt-BR"/>
        </w:rPr>
        <w:t xml:space="preserve"> </w:t>
      </w:r>
      <w:r w:rsidRPr="00C04D58">
        <w:rPr>
          <w:color w:val="000000"/>
          <w:sz w:val="20"/>
          <w:szCs w:val="20"/>
        </w:rPr>
        <w:t>Словенија</w:t>
      </w:r>
      <w:r w:rsidRPr="00C04D58">
        <w:rPr>
          <w:color w:val="000000"/>
          <w:sz w:val="20"/>
          <w:szCs w:val="20"/>
          <w:lang w:val="pt-BR"/>
        </w:rPr>
        <w:t xml:space="preserve">. 2014. </w:t>
      </w:r>
      <w:r w:rsidRPr="00C04D58">
        <w:rPr>
          <w:color w:val="000000"/>
          <w:sz w:val="20"/>
          <w:szCs w:val="20"/>
        </w:rPr>
        <w:t>године,</w:t>
      </w:r>
      <w:r w:rsidRPr="00C04D58">
        <w:rPr>
          <w:sz w:val="20"/>
          <w:szCs w:val="20"/>
          <w:lang w:val="sr-Latn-CS"/>
        </w:rPr>
        <w:t xml:space="preserve"> „Advances in Respiratory Therapeutics forum“ </w:t>
      </w:r>
      <w:r w:rsidRPr="00C04D58">
        <w:rPr>
          <w:sz w:val="20"/>
          <w:szCs w:val="20"/>
        </w:rPr>
        <w:t>Истанбул</w:t>
      </w:r>
      <w:r w:rsidRPr="00C04D58">
        <w:rPr>
          <w:sz w:val="20"/>
          <w:szCs w:val="20"/>
          <w:lang w:val="sr-Latn-CS"/>
        </w:rPr>
        <w:t>, T</w:t>
      </w:r>
      <w:r w:rsidRPr="00C04D58">
        <w:rPr>
          <w:sz w:val="20"/>
          <w:szCs w:val="20"/>
        </w:rPr>
        <w:t>урска</w:t>
      </w:r>
      <w:r w:rsidRPr="00C04D58">
        <w:rPr>
          <w:sz w:val="20"/>
          <w:szCs w:val="20"/>
          <w:lang w:val="sr-Latn-CS"/>
        </w:rPr>
        <w:t>, 2011.</w:t>
      </w:r>
      <w:r w:rsidRPr="00C04D58">
        <w:rPr>
          <w:sz w:val="20"/>
          <w:szCs w:val="20"/>
        </w:rPr>
        <w:t>година,</w:t>
      </w:r>
      <w:r w:rsidRPr="00C04D58">
        <w:rPr>
          <w:sz w:val="20"/>
          <w:szCs w:val="20"/>
          <w:lang w:val="sr-Latn-CS"/>
        </w:rPr>
        <w:t>„Advanced Cystic Fibrosis: best research, best care</w:t>
      </w:r>
      <w:r w:rsidRPr="00C04D58">
        <w:rPr>
          <w:sz w:val="20"/>
          <w:szCs w:val="20"/>
        </w:rPr>
        <w:t xml:space="preserve">” у организацији  ERS School Course, Ница, Француска, 2008.године, </w:t>
      </w:r>
      <w:r w:rsidRPr="00C04D58">
        <w:rPr>
          <w:sz w:val="20"/>
          <w:szCs w:val="20"/>
          <w:lang w:val="en-GB"/>
        </w:rPr>
        <w:t>“</w:t>
      </w:r>
      <w:r w:rsidRPr="00C04D58">
        <w:rPr>
          <w:i/>
          <w:sz w:val="20"/>
          <w:szCs w:val="20"/>
          <w:lang w:val="en-GB"/>
        </w:rPr>
        <w:t>Good Clinical practice Course</w:t>
      </w:r>
      <w:r w:rsidRPr="00C04D58">
        <w:rPr>
          <w:sz w:val="20"/>
          <w:szCs w:val="20"/>
          <w:lang w:val="en-GB"/>
        </w:rPr>
        <w:t xml:space="preserve">" ACRP, </w:t>
      </w:r>
      <w:r w:rsidRPr="00C04D58">
        <w:rPr>
          <w:sz w:val="20"/>
          <w:szCs w:val="20"/>
        </w:rPr>
        <w:t>Београд</w:t>
      </w:r>
      <w:r w:rsidRPr="00C04D58">
        <w:rPr>
          <w:sz w:val="20"/>
          <w:szCs w:val="20"/>
          <w:lang w:val="en-GB"/>
        </w:rPr>
        <w:t xml:space="preserve"> </w:t>
      </w:r>
      <w:r w:rsidRPr="00C04D58">
        <w:rPr>
          <w:sz w:val="20"/>
          <w:szCs w:val="20"/>
        </w:rPr>
        <w:t>Србија</w:t>
      </w:r>
      <w:r w:rsidRPr="00C04D58">
        <w:rPr>
          <w:sz w:val="20"/>
          <w:szCs w:val="20"/>
          <w:lang w:val="en-GB"/>
        </w:rPr>
        <w:t xml:space="preserve">, 2007. </w:t>
      </w:r>
      <w:r w:rsidRPr="00C04D58">
        <w:rPr>
          <w:sz w:val="20"/>
          <w:szCs w:val="20"/>
        </w:rPr>
        <w:t xml:space="preserve">Године, </w:t>
      </w:r>
      <w:r w:rsidRPr="00C04D58">
        <w:rPr>
          <w:sz w:val="20"/>
          <w:szCs w:val="20"/>
          <w:lang w:val="sr-Latn-CS"/>
        </w:rPr>
        <w:t>„</w:t>
      </w:r>
      <w:r w:rsidRPr="00C04D58">
        <w:rPr>
          <w:i/>
          <w:sz w:val="20"/>
          <w:szCs w:val="20"/>
          <w:lang w:val="sr-Latn-CS"/>
        </w:rPr>
        <w:t>The Clinical Update Course of Allergology“</w:t>
      </w:r>
      <w:r w:rsidRPr="00C04D58">
        <w:rPr>
          <w:sz w:val="20"/>
          <w:szCs w:val="20"/>
          <w:lang w:val="sr-Latn-CS"/>
        </w:rPr>
        <w:t xml:space="preserve"> </w:t>
      </w:r>
      <w:r w:rsidRPr="00C04D58">
        <w:rPr>
          <w:sz w:val="20"/>
          <w:szCs w:val="20"/>
        </w:rPr>
        <w:t>Палић</w:t>
      </w:r>
      <w:r w:rsidRPr="00C04D58">
        <w:rPr>
          <w:sz w:val="20"/>
          <w:szCs w:val="20"/>
          <w:lang w:val="sr-Latn-CS"/>
        </w:rPr>
        <w:t xml:space="preserve">, </w:t>
      </w:r>
      <w:r w:rsidRPr="00C04D58">
        <w:rPr>
          <w:sz w:val="20"/>
          <w:szCs w:val="20"/>
        </w:rPr>
        <w:t>Србија</w:t>
      </w:r>
      <w:r w:rsidRPr="00C04D58">
        <w:rPr>
          <w:sz w:val="20"/>
          <w:szCs w:val="20"/>
          <w:lang w:val="sr-Latn-CS"/>
        </w:rPr>
        <w:t xml:space="preserve"> , 2002.</w:t>
      </w:r>
      <w:r w:rsidRPr="00C04D58">
        <w:rPr>
          <w:sz w:val="20"/>
          <w:szCs w:val="20"/>
        </w:rPr>
        <w:t>године.</w:t>
      </w:r>
    </w:p>
    <w:p w14:paraId="6A1546B7" w14:textId="77777777" w:rsidR="00B2584D" w:rsidRDefault="00B2584D" w:rsidP="00CC4B2B">
      <w:pPr>
        <w:jc w:val="both"/>
        <w:rPr>
          <w:rFonts w:eastAsia="MS Gothic" w:cs="Calibri"/>
          <w:i/>
          <w:sz w:val="20"/>
          <w:szCs w:val="20"/>
          <w:lang w:val="sr-Cyrl-RS" w:eastAsia="ja-JP"/>
        </w:rPr>
      </w:pPr>
    </w:p>
    <w:p w14:paraId="11D353E1" w14:textId="59ECBCD6" w:rsidR="003A4F87" w:rsidRPr="00392B4F" w:rsidRDefault="003A4F87" w:rsidP="00CC4B2B">
      <w:pPr>
        <w:jc w:val="both"/>
        <w:rPr>
          <w:rFonts w:cs="Calibri"/>
          <w:i/>
          <w:sz w:val="20"/>
          <w:szCs w:val="20"/>
          <w:lang w:val="sr-Cyrl-RS" w:eastAsia="ja-JP"/>
        </w:rPr>
      </w:pPr>
      <w:r w:rsidRPr="00392B4F">
        <w:rPr>
          <w:rFonts w:eastAsia="MS Gothic" w:cs="Calibri"/>
          <w:i/>
          <w:sz w:val="20"/>
          <w:szCs w:val="20"/>
          <w:lang w:val="sr-Cyrl-RS" w:eastAsia="ja-JP"/>
        </w:rPr>
        <w:t>3.</w:t>
      </w:r>
      <w:r w:rsidRPr="00392B4F">
        <w:rPr>
          <w:rFonts w:cs="Calibri"/>
          <w:i/>
          <w:sz w:val="20"/>
          <w:szCs w:val="20"/>
          <w:lang w:val="sr-Cyrl-RS" w:eastAsia="ja-JP"/>
        </w:rPr>
        <w:t>Студијски боравци у научноистраживачким институцијама у земљи или иностранству</w:t>
      </w:r>
    </w:p>
    <w:p w14:paraId="73459223" w14:textId="77777777" w:rsidR="003A4F87" w:rsidRPr="00C04D58" w:rsidRDefault="003A4F87" w:rsidP="00CC4B2B">
      <w:pPr>
        <w:autoSpaceDE w:val="0"/>
        <w:autoSpaceDN w:val="0"/>
        <w:adjustRightInd w:val="0"/>
        <w:jc w:val="both"/>
        <w:rPr>
          <w:bCs/>
          <w:iCs/>
          <w:color w:val="000000"/>
          <w:sz w:val="20"/>
          <w:szCs w:val="20"/>
        </w:rPr>
      </w:pPr>
      <w:r w:rsidRPr="00C04D58">
        <w:rPr>
          <w:sz w:val="20"/>
          <w:szCs w:val="20"/>
        </w:rPr>
        <w:t>Усавршавање у ,,</w:t>
      </w:r>
      <w:r w:rsidRPr="00C04D58">
        <w:rPr>
          <w:sz w:val="20"/>
          <w:szCs w:val="20"/>
          <w:lang w:val="sr-Latn-CS"/>
        </w:rPr>
        <w:t>Munich International Autumn School for Respiratory Medicine at Comprehensive Pneumology Center</w:t>
      </w:r>
      <w:r w:rsidRPr="00C04D58">
        <w:rPr>
          <w:sz w:val="20"/>
          <w:szCs w:val="20"/>
        </w:rPr>
        <w:t>”,</w:t>
      </w:r>
      <w:r w:rsidRPr="00C04D58">
        <w:rPr>
          <w:sz w:val="20"/>
          <w:szCs w:val="20"/>
          <w:lang w:val="sr-Latn-CS"/>
        </w:rPr>
        <w:t xml:space="preserve"> </w:t>
      </w:r>
      <w:r w:rsidRPr="00C04D58">
        <w:rPr>
          <w:sz w:val="20"/>
          <w:szCs w:val="20"/>
        </w:rPr>
        <w:t>Минхен, Немачка</w:t>
      </w:r>
      <w:r w:rsidRPr="00C04D58">
        <w:rPr>
          <w:sz w:val="20"/>
          <w:szCs w:val="20"/>
          <w:lang w:val="sr-Latn-CS"/>
        </w:rPr>
        <w:t xml:space="preserve"> , 2016.</w:t>
      </w:r>
      <w:r w:rsidRPr="00C04D58">
        <w:rPr>
          <w:sz w:val="20"/>
          <w:szCs w:val="20"/>
        </w:rPr>
        <w:t xml:space="preserve">године. </w:t>
      </w:r>
      <w:r w:rsidRPr="00C04D58">
        <w:rPr>
          <w:color w:val="000000"/>
          <w:sz w:val="20"/>
          <w:szCs w:val="20"/>
        </w:rPr>
        <w:t>Т</w:t>
      </w:r>
      <w:r w:rsidRPr="00C04D58">
        <w:rPr>
          <w:bCs/>
          <w:iCs/>
          <w:color w:val="000000"/>
          <w:sz w:val="20"/>
          <w:szCs w:val="20"/>
        </w:rPr>
        <w:t xml:space="preserve">ромесечно усавршавање из области флексибилне бронхоскопије: ,,Бронхоскопске процедуре у респираторној медицини” ВМА, Београд, Србија,2014. године. </w:t>
      </w:r>
    </w:p>
    <w:p w14:paraId="4F0439C8" w14:textId="77777777" w:rsidR="003A4F87" w:rsidRPr="00C04D58" w:rsidRDefault="003A4F87" w:rsidP="00CC4B2B">
      <w:pPr>
        <w:spacing w:after="120"/>
        <w:contextualSpacing/>
        <w:jc w:val="both"/>
        <w:rPr>
          <w:sz w:val="20"/>
          <w:szCs w:val="20"/>
          <w:lang w:val="sr-Latn-CS"/>
        </w:rPr>
      </w:pPr>
      <w:r w:rsidRPr="00C04D58">
        <w:rPr>
          <w:color w:val="000000"/>
          <w:sz w:val="20"/>
          <w:szCs w:val="20"/>
        </w:rPr>
        <w:t>Једномесечно усавршавање иѕ области алергогије</w:t>
      </w:r>
      <w:r w:rsidRPr="00C04D58">
        <w:rPr>
          <w:sz w:val="20"/>
          <w:szCs w:val="20"/>
        </w:rPr>
        <w:t xml:space="preserve"> Дјечја болница Сребрњак, Референтни центар</w:t>
      </w:r>
      <w:r w:rsidRPr="00C04D58">
        <w:rPr>
          <w:sz w:val="20"/>
          <w:szCs w:val="20"/>
          <w:lang w:val="sr-Latn-CS"/>
        </w:rPr>
        <w:t xml:space="preserve"> </w:t>
      </w:r>
      <w:r w:rsidRPr="00C04D58">
        <w:rPr>
          <w:sz w:val="20"/>
          <w:szCs w:val="20"/>
        </w:rPr>
        <w:t xml:space="preserve">МЗРХ </w:t>
      </w:r>
      <w:r w:rsidRPr="00C04D58">
        <w:rPr>
          <w:sz w:val="20"/>
          <w:szCs w:val="20"/>
          <w:lang w:val="sr-Latn-CS"/>
        </w:rPr>
        <w:t xml:space="preserve">за педијатријску алергологију и </w:t>
      </w:r>
      <w:r w:rsidRPr="00C04D58">
        <w:rPr>
          <w:sz w:val="20"/>
          <w:szCs w:val="20"/>
        </w:rPr>
        <w:t>ГА</w:t>
      </w:r>
      <w:r w:rsidRPr="00C04D58">
        <w:rPr>
          <w:sz w:val="20"/>
          <w:szCs w:val="20"/>
          <w:vertAlign w:val="superscript"/>
          <w:lang w:val="sr-Latn-CS"/>
        </w:rPr>
        <w:t>2</w:t>
      </w:r>
      <w:r w:rsidRPr="00C04D58">
        <w:rPr>
          <w:sz w:val="20"/>
          <w:szCs w:val="20"/>
        </w:rPr>
        <w:t>ЛЕН</w:t>
      </w:r>
      <w:r w:rsidRPr="00C04D58">
        <w:rPr>
          <w:sz w:val="20"/>
          <w:szCs w:val="20"/>
          <w:lang w:val="sr-Latn-CS"/>
        </w:rPr>
        <w:t xml:space="preserve"> центар,</w:t>
      </w:r>
      <w:r w:rsidRPr="00C04D58">
        <w:rPr>
          <w:sz w:val="20"/>
          <w:szCs w:val="20"/>
        </w:rPr>
        <w:t>Загреб, Хрватска</w:t>
      </w:r>
      <w:r w:rsidRPr="00C04D58">
        <w:rPr>
          <w:sz w:val="20"/>
          <w:szCs w:val="20"/>
          <w:lang w:val="sr-Latn-CS"/>
        </w:rPr>
        <w:t xml:space="preserve"> 2014.године</w:t>
      </w:r>
    </w:p>
    <w:p w14:paraId="70298B3D" w14:textId="77777777" w:rsidR="003A4F87" w:rsidRDefault="003A4F87" w:rsidP="00CC4B2B">
      <w:pPr>
        <w:spacing w:after="120"/>
        <w:contextualSpacing/>
        <w:jc w:val="both"/>
        <w:rPr>
          <w:sz w:val="20"/>
          <w:szCs w:val="20"/>
          <w:lang w:val="sr-Latn-CS"/>
        </w:rPr>
      </w:pPr>
      <w:r w:rsidRPr="00C04D58">
        <w:rPr>
          <w:sz w:val="20"/>
          <w:szCs w:val="20"/>
        </w:rPr>
        <w:t>Једномесечно усавршавање из области пулмологије КБЦ Ријека, Клиника за педијатрију</w:t>
      </w:r>
      <w:r w:rsidRPr="00C04D58">
        <w:rPr>
          <w:sz w:val="20"/>
          <w:szCs w:val="20"/>
          <w:lang w:val="sr-Latn-CS"/>
        </w:rPr>
        <w:t xml:space="preserve">, </w:t>
      </w:r>
      <w:r w:rsidRPr="00C04D58">
        <w:rPr>
          <w:sz w:val="20"/>
          <w:szCs w:val="20"/>
        </w:rPr>
        <w:t xml:space="preserve">Референтни центар МЗРХ за педијатријску пулмологију,Ријека, Хрватска, </w:t>
      </w:r>
      <w:r w:rsidRPr="00C04D58">
        <w:rPr>
          <w:sz w:val="20"/>
          <w:szCs w:val="20"/>
          <w:lang w:val="sr-Latn-CS"/>
        </w:rPr>
        <w:t>2013. године.</w:t>
      </w:r>
    </w:p>
    <w:p w14:paraId="7BB32A18" w14:textId="77777777" w:rsidR="000D64C7" w:rsidRDefault="000D64C7" w:rsidP="00CC4B2B">
      <w:pPr>
        <w:autoSpaceDE w:val="0"/>
        <w:autoSpaceDN w:val="0"/>
        <w:adjustRightInd w:val="0"/>
        <w:jc w:val="both"/>
        <w:rPr>
          <w:i/>
          <w:iCs/>
          <w:color w:val="000000"/>
          <w:sz w:val="20"/>
          <w:szCs w:val="20"/>
          <w:lang w:val="sr-Cyrl-RS"/>
        </w:rPr>
      </w:pPr>
    </w:p>
    <w:p w14:paraId="04CF9E59" w14:textId="7FD724FE" w:rsidR="003A4F87" w:rsidRPr="003A4B14" w:rsidRDefault="003A4F87" w:rsidP="00CC4B2B">
      <w:pPr>
        <w:autoSpaceDE w:val="0"/>
        <w:autoSpaceDN w:val="0"/>
        <w:adjustRightInd w:val="0"/>
        <w:jc w:val="both"/>
        <w:rPr>
          <w:i/>
          <w:iCs/>
          <w:color w:val="000000"/>
          <w:sz w:val="20"/>
          <w:szCs w:val="20"/>
        </w:rPr>
      </w:pPr>
      <w:r w:rsidRPr="003A4B14">
        <w:rPr>
          <w:i/>
          <w:iCs/>
          <w:color w:val="000000"/>
          <w:sz w:val="20"/>
          <w:szCs w:val="20"/>
          <w:lang w:val="sr-Cyrl-RS"/>
        </w:rPr>
        <w:t>4.</w:t>
      </w:r>
      <w:r w:rsidRPr="003A4B14">
        <w:rPr>
          <w:i/>
          <w:iCs/>
          <w:color w:val="000000"/>
          <w:sz w:val="20"/>
          <w:szCs w:val="20"/>
        </w:rPr>
        <w:t>Учешће у националном пројекту</w:t>
      </w:r>
    </w:p>
    <w:p w14:paraId="2BFA6120" w14:textId="77777777" w:rsidR="003A4F87" w:rsidRPr="00C04D58" w:rsidRDefault="003A4F87" w:rsidP="00CC4B2B">
      <w:pPr>
        <w:autoSpaceDE w:val="0"/>
        <w:autoSpaceDN w:val="0"/>
        <w:adjustRightInd w:val="0"/>
        <w:jc w:val="both"/>
        <w:rPr>
          <w:bCs/>
          <w:color w:val="000000"/>
          <w:sz w:val="20"/>
          <w:szCs w:val="20"/>
        </w:rPr>
      </w:pPr>
      <w:r w:rsidRPr="00C04D58">
        <w:rPr>
          <w:bCs/>
          <w:color w:val="000000"/>
          <w:sz w:val="20"/>
          <w:szCs w:val="20"/>
        </w:rPr>
        <w:t>Др Катарина Милошевић испред Универзитетка дечје клинике је била укључена у научно-истраживачку сарадњу са лабораторијом за молекуларну биологију Института ѕа молекуларну генетику и генетичко инжњерство у склопу пројекта основних истраживања Министарства просвете, науке и технолошког развоја ”Структурални елементи генома у модулацији фенотипа“(143051,2006-2010) и “Комплексне болести као модел систем за проучавање модулације фенотипа-структурна и функционална анализа молекуларних биомаркера“(173008, 2011-2014).</w:t>
      </w:r>
    </w:p>
    <w:p w14:paraId="3F6CC338" w14:textId="77777777" w:rsidR="003A4F87" w:rsidRPr="00C04D58" w:rsidRDefault="003A4F87" w:rsidP="00CC4B2B">
      <w:pPr>
        <w:autoSpaceDE w:val="0"/>
        <w:autoSpaceDN w:val="0"/>
        <w:adjustRightInd w:val="0"/>
        <w:jc w:val="both"/>
        <w:rPr>
          <w:bCs/>
          <w:color w:val="000000"/>
          <w:sz w:val="20"/>
          <w:szCs w:val="20"/>
        </w:rPr>
      </w:pPr>
      <w:r w:rsidRPr="00C04D58">
        <w:rPr>
          <w:bCs/>
          <w:iCs/>
          <w:color w:val="000000"/>
          <w:sz w:val="20"/>
          <w:szCs w:val="20"/>
        </w:rPr>
        <w:t>К</w:t>
      </w:r>
      <w:r w:rsidRPr="00C04D58">
        <w:rPr>
          <w:bCs/>
          <w:color w:val="000000"/>
          <w:sz w:val="20"/>
          <w:szCs w:val="20"/>
        </w:rPr>
        <w:t>ао сарадник на Другом пројекту развоја здравства Републике Србије, Рационална употреба антибиотика Министарства Здравља Републике Србије др Катарина Милошевић учествовала је у бројним акцијама које су имала за циљ едукацију педијатара и родитеља у циљу спровођења рационалне употребе антибиотика.</w:t>
      </w:r>
    </w:p>
    <w:p w14:paraId="1F170848" w14:textId="77777777" w:rsidR="000D64C7" w:rsidRDefault="000D64C7" w:rsidP="00CC4B2B">
      <w:pPr>
        <w:autoSpaceDE w:val="0"/>
        <w:autoSpaceDN w:val="0"/>
        <w:adjustRightInd w:val="0"/>
        <w:jc w:val="both"/>
        <w:rPr>
          <w:i/>
          <w:iCs/>
          <w:color w:val="000000"/>
          <w:sz w:val="20"/>
          <w:szCs w:val="20"/>
          <w:lang w:val="sr-Cyrl-RS"/>
        </w:rPr>
      </w:pPr>
    </w:p>
    <w:p w14:paraId="4A8A16D5" w14:textId="2362C472" w:rsidR="003A4F87" w:rsidRPr="003A4B14" w:rsidRDefault="003A4F87" w:rsidP="00CC4B2B">
      <w:pPr>
        <w:autoSpaceDE w:val="0"/>
        <w:autoSpaceDN w:val="0"/>
        <w:adjustRightInd w:val="0"/>
        <w:jc w:val="both"/>
        <w:rPr>
          <w:i/>
          <w:iCs/>
          <w:color w:val="000000"/>
          <w:sz w:val="20"/>
          <w:szCs w:val="20"/>
        </w:rPr>
      </w:pPr>
      <w:r>
        <w:rPr>
          <w:i/>
          <w:iCs/>
          <w:color w:val="000000"/>
          <w:sz w:val="20"/>
          <w:szCs w:val="20"/>
          <w:lang w:val="sr-Cyrl-RS"/>
        </w:rPr>
        <w:t>5.</w:t>
      </w:r>
      <w:r w:rsidRPr="003A4B14">
        <w:rPr>
          <w:i/>
          <w:iCs/>
          <w:color w:val="000000"/>
          <w:sz w:val="20"/>
          <w:szCs w:val="20"/>
        </w:rPr>
        <w:t>Учешће у међународним пројектима</w:t>
      </w:r>
    </w:p>
    <w:p w14:paraId="2E9ABAE7" w14:textId="77777777" w:rsidR="003A4F87" w:rsidRPr="00630E6F" w:rsidRDefault="003A4F87" w:rsidP="00CC4B2B">
      <w:pPr>
        <w:autoSpaceDE w:val="0"/>
        <w:autoSpaceDN w:val="0"/>
        <w:adjustRightInd w:val="0"/>
        <w:jc w:val="both"/>
        <w:rPr>
          <w:bCs/>
          <w:color w:val="000000"/>
          <w:sz w:val="20"/>
          <w:szCs w:val="20"/>
        </w:rPr>
      </w:pPr>
      <w:r w:rsidRPr="00C04D58">
        <w:rPr>
          <w:bCs/>
          <w:color w:val="000000"/>
          <w:sz w:val="20"/>
          <w:szCs w:val="20"/>
        </w:rPr>
        <w:t xml:space="preserve">Др Катарина Милошевић као сарадник у пројекту “Полиморфизми у гену за ММП9 као модулатори одговора на терапију у астми”остварени су значајни резултати и открића у инфламацији код астме у склопу програма научно-технолошке сарадње између Републике Словеније и Републике Србије. </w:t>
      </w:r>
    </w:p>
    <w:p w14:paraId="53804F45" w14:textId="77777777" w:rsidR="000D64C7" w:rsidRDefault="000D64C7" w:rsidP="00CC4B2B">
      <w:pPr>
        <w:jc w:val="both"/>
        <w:rPr>
          <w:rFonts w:cs="Calibri"/>
          <w:i/>
          <w:sz w:val="20"/>
          <w:szCs w:val="20"/>
          <w:lang w:val="sr-Cyrl-RS" w:eastAsia="ja-JP"/>
        </w:rPr>
      </w:pPr>
    </w:p>
    <w:p w14:paraId="23D3C93E" w14:textId="77777777" w:rsidR="009672F2" w:rsidRDefault="009672F2" w:rsidP="00CC4B2B">
      <w:pPr>
        <w:jc w:val="both"/>
        <w:rPr>
          <w:rFonts w:cs="Calibri"/>
          <w:i/>
          <w:sz w:val="20"/>
          <w:szCs w:val="20"/>
          <w:lang w:val="sr-Cyrl-RS" w:eastAsia="ja-JP"/>
        </w:rPr>
      </w:pPr>
    </w:p>
    <w:p w14:paraId="0100FB60" w14:textId="00D5783D" w:rsidR="003A4F87" w:rsidRPr="000D64C7" w:rsidRDefault="00CC4B2B" w:rsidP="00CC4B2B">
      <w:pPr>
        <w:jc w:val="both"/>
        <w:rPr>
          <w:rFonts w:cs="Calibri"/>
          <w:i/>
          <w:sz w:val="20"/>
          <w:szCs w:val="20"/>
          <w:lang w:val="sr-Cyrl-RS" w:eastAsia="ja-JP"/>
        </w:rPr>
      </w:pPr>
      <w:r>
        <w:rPr>
          <w:rFonts w:cs="Calibri"/>
          <w:i/>
          <w:sz w:val="20"/>
          <w:szCs w:val="20"/>
          <w:lang w:val="sr-Cyrl-RS" w:eastAsia="ja-JP"/>
        </w:rPr>
        <w:lastRenderedPageBreak/>
        <w:t>4</w:t>
      </w:r>
      <w:r w:rsidR="003A4F87" w:rsidRPr="000D64C7">
        <w:rPr>
          <w:rFonts w:cs="Calibri"/>
          <w:i/>
          <w:sz w:val="20"/>
          <w:szCs w:val="20"/>
          <w:lang w:val="sr-Cyrl-RS" w:eastAsia="ja-JP"/>
        </w:rPr>
        <w:t>. Предавања по позиву или пленарна предавања на акредитованим скуповима у земљи</w:t>
      </w:r>
    </w:p>
    <w:p w14:paraId="1DB841FB" w14:textId="77777777" w:rsidR="003A4F87" w:rsidRPr="00392B4F" w:rsidRDefault="003A4F87" w:rsidP="00CC4B2B">
      <w:pPr>
        <w:jc w:val="both"/>
        <w:rPr>
          <w:rFonts w:cs="Calibri"/>
          <w:sz w:val="20"/>
          <w:szCs w:val="20"/>
          <w:lang w:val="sr-Cyrl-RS" w:eastAsia="ja-JP"/>
        </w:rPr>
      </w:pPr>
      <w:r>
        <w:rPr>
          <w:rFonts w:cs="Calibri"/>
          <w:sz w:val="20"/>
          <w:szCs w:val="20"/>
          <w:lang w:val="sr-Cyrl-RS" w:eastAsia="ja-JP"/>
        </w:rPr>
        <w:t xml:space="preserve"> Др Катарина Милошвић</w:t>
      </w:r>
      <w:r w:rsidRPr="00392B4F">
        <w:rPr>
          <w:rFonts w:cs="Calibri"/>
          <w:sz w:val="20"/>
          <w:szCs w:val="20"/>
          <w:lang w:val="sr-Cyrl-RS" w:eastAsia="ja-JP"/>
        </w:rPr>
        <w:t xml:space="preserve"> је би</w:t>
      </w:r>
      <w:r>
        <w:rPr>
          <w:rFonts w:cs="Calibri"/>
          <w:sz w:val="20"/>
          <w:szCs w:val="20"/>
          <w:lang w:val="sr-Cyrl-RS" w:eastAsia="ja-JP"/>
        </w:rPr>
        <w:t>ла</w:t>
      </w:r>
      <w:r w:rsidRPr="00392B4F">
        <w:rPr>
          <w:rFonts w:cs="Calibri"/>
          <w:sz w:val="20"/>
          <w:szCs w:val="20"/>
          <w:lang w:val="sr-Cyrl-RS" w:eastAsia="ja-JP"/>
        </w:rPr>
        <w:t xml:space="preserve"> предавач по позиву на:</w:t>
      </w:r>
    </w:p>
    <w:p w14:paraId="40C80530" w14:textId="77777777" w:rsidR="003A4F87" w:rsidRDefault="003A4F87" w:rsidP="00CC4B2B">
      <w:pPr>
        <w:jc w:val="both"/>
        <w:rPr>
          <w:rFonts w:cs="Calibri"/>
          <w:sz w:val="20"/>
          <w:szCs w:val="20"/>
          <w:lang w:val="sr-Cyrl-RS" w:eastAsia="ja-JP"/>
        </w:rPr>
      </w:pPr>
      <w:r>
        <w:rPr>
          <w:rFonts w:cs="Calibri"/>
          <w:sz w:val="20"/>
          <w:szCs w:val="20"/>
          <w:lang w:val="sr-Cyrl-RS" w:eastAsia="ja-JP"/>
        </w:rPr>
        <w:t>- Данима Универзитетске</w:t>
      </w:r>
      <w:r w:rsidRPr="00392B4F">
        <w:rPr>
          <w:rFonts w:cs="Calibri"/>
          <w:sz w:val="20"/>
          <w:szCs w:val="20"/>
          <w:lang w:val="sr-Cyrl-RS" w:eastAsia="ja-JP"/>
        </w:rPr>
        <w:t xml:space="preserve"> дечје клинике 2025., 2024 </w:t>
      </w:r>
      <w:r>
        <w:rPr>
          <w:rFonts w:cs="Calibri"/>
          <w:sz w:val="20"/>
          <w:szCs w:val="20"/>
          <w:lang w:val="sr-Cyrl-RS" w:eastAsia="ja-JP"/>
        </w:rPr>
        <w:t>.</w:t>
      </w:r>
      <w:r w:rsidRPr="00392B4F">
        <w:rPr>
          <w:rFonts w:cs="Calibri"/>
          <w:sz w:val="20"/>
          <w:szCs w:val="20"/>
          <w:lang w:val="sr-Cyrl-RS" w:eastAsia="ja-JP"/>
        </w:rPr>
        <w:t>2023.,</w:t>
      </w:r>
      <w:r>
        <w:rPr>
          <w:rFonts w:cs="Calibri"/>
          <w:sz w:val="20"/>
          <w:szCs w:val="20"/>
          <w:lang w:val="sr-Cyrl-RS" w:eastAsia="ja-JP"/>
        </w:rPr>
        <w:t>2017.,2016. ,2015.,2013.</w:t>
      </w:r>
      <w:r w:rsidRPr="00392B4F">
        <w:rPr>
          <w:rFonts w:cs="Calibri"/>
          <w:sz w:val="20"/>
          <w:szCs w:val="20"/>
          <w:lang w:val="sr-Cyrl-RS" w:eastAsia="ja-JP"/>
        </w:rPr>
        <w:t>год. у Београду</w:t>
      </w:r>
    </w:p>
    <w:p w14:paraId="547BE0F5" w14:textId="77777777" w:rsidR="003A4F87" w:rsidRPr="00E510A2" w:rsidRDefault="003A4F87" w:rsidP="00CC4B2B">
      <w:pPr>
        <w:jc w:val="both"/>
        <w:rPr>
          <w:rFonts w:cs="Calibri"/>
          <w:sz w:val="20"/>
          <w:szCs w:val="20"/>
          <w:lang w:val="sr-Cyrl-RS" w:eastAsia="ja-JP"/>
        </w:rPr>
      </w:pPr>
      <w:r>
        <w:rPr>
          <w:rFonts w:cs="Calibri"/>
          <w:sz w:val="20"/>
          <w:szCs w:val="20"/>
          <w:lang w:val="sr-Latn-RS" w:eastAsia="ja-JP"/>
        </w:rPr>
        <w:t>-</w:t>
      </w:r>
      <w:r>
        <w:rPr>
          <w:rFonts w:cs="Calibri"/>
          <w:sz w:val="20"/>
          <w:szCs w:val="20"/>
          <w:lang w:val="sr-Cyrl-RS" w:eastAsia="ja-JP"/>
        </w:rPr>
        <w:t xml:space="preserve"> Педијатријски дани у Нишу  2025.год</w:t>
      </w:r>
    </w:p>
    <w:p w14:paraId="2F720959" w14:textId="77777777" w:rsidR="003A4F87" w:rsidRPr="00E510A2" w:rsidRDefault="003A4F87" w:rsidP="00CC4B2B">
      <w:pPr>
        <w:jc w:val="both"/>
        <w:rPr>
          <w:rFonts w:cs="Calibri"/>
          <w:sz w:val="20"/>
          <w:szCs w:val="20"/>
          <w:lang w:val="sr-Cyrl-RS" w:eastAsia="ja-JP"/>
        </w:rPr>
      </w:pPr>
      <w:r>
        <w:rPr>
          <w:rFonts w:cs="Calibri"/>
          <w:sz w:val="20"/>
          <w:szCs w:val="20"/>
          <w:lang w:val="sr-Latn-RS" w:eastAsia="ja-JP"/>
        </w:rPr>
        <w:t>-</w:t>
      </w:r>
      <w:r w:rsidRPr="00E510A2">
        <w:rPr>
          <w:bCs/>
          <w:iCs/>
          <w:color w:val="000000"/>
          <w:sz w:val="20"/>
          <w:szCs w:val="20"/>
        </w:rPr>
        <w:t xml:space="preserve"> </w:t>
      </w:r>
      <w:r w:rsidRPr="00C04D58">
        <w:rPr>
          <w:bCs/>
          <w:iCs/>
          <w:color w:val="000000"/>
          <w:sz w:val="20"/>
          <w:szCs w:val="20"/>
        </w:rPr>
        <w:t>САПО симпозијум</w:t>
      </w:r>
      <w:r>
        <w:rPr>
          <w:bCs/>
          <w:iCs/>
          <w:color w:val="000000"/>
          <w:sz w:val="20"/>
          <w:szCs w:val="20"/>
          <w:lang w:val="sr-Cyrl-RS"/>
        </w:rPr>
        <w:t xml:space="preserve">  2025.,2023.,2014.</w:t>
      </w:r>
    </w:p>
    <w:p w14:paraId="44DD55DA" w14:textId="77777777" w:rsidR="003A4F87" w:rsidRDefault="003A4F87" w:rsidP="00CC4B2B">
      <w:pPr>
        <w:jc w:val="both"/>
        <w:rPr>
          <w:rFonts w:cs="Calibri"/>
          <w:sz w:val="20"/>
          <w:szCs w:val="20"/>
          <w:lang w:val="sr-Cyrl-RS" w:eastAsia="ja-JP"/>
        </w:rPr>
      </w:pPr>
      <w:r w:rsidRPr="00392B4F">
        <w:rPr>
          <w:rFonts w:cs="Calibri"/>
          <w:sz w:val="20"/>
          <w:szCs w:val="20"/>
          <w:lang w:val="sr-Cyrl-RS" w:eastAsia="ja-JP"/>
        </w:rPr>
        <w:t>-</w:t>
      </w:r>
      <w:r>
        <w:rPr>
          <w:rFonts w:cs="Calibri"/>
          <w:sz w:val="20"/>
          <w:szCs w:val="20"/>
          <w:lang w:val="sr-Cyrl-RS" w:eastAsia="ja-JP"/>
        </w:rPr>
        <w:t xml:space="preserve"> Медикал упдате 2025.</w:t>
      </w:r>
    </w:p>
    <w:p w14:paraId="7A3360B6" w14:textId="77777777" w:rsidR="003A4F87" w:rsidRDefault="003A4F87" w:rsidP="00CC4B2B">
      <w:pPr>
        <w:jc w:val="both"/>
        <w:rPr>
          <w:rFonts w:cs="Calibri"/>
          <w:sz w:val="20"/>
          <w:szCs w:val="20"/>
          <w:lang w:val="sr-Cyrl-RS" w:eastAsia="ja-JP"/>
        </w:rPr>
      </w:pPr>
      <w:r>
        <w:rPr>
          <w:rFonts w:cs="Calibri"/>
          <w:sz w:val="20"/>
          <w:szCs w:val="20"/>
          <w:lang w:val="sr-Cyrl-RS" w:eastAsia="ja-JP"/>
        </w:rPr>
        <w:t xml:space="preserve">- </w:t>
      </w:r>
      <w:r w:rsidRPr="00392B4F">
        <w:rPr>
          <w:rFonts w:cs="Calibri"/>
          <w:sz w:val="20"/>
          <w:szCs w:val="20"/>
          <w:lang w:val="sr-Cyrl-RS" w:eastAsia="ja-JP"/>
        </w:rPr>
        <w:t>Педијатријској ш</w:t>
      </w:r>
      <w:r>
        <w:rPr>
          <w:rFonts w:cs="Calibri"/>
          <w:sz w:val="20"/>
          <w:szCs w:val="20"/>
          <w:lang w:val="sr-Cyrl-RS" w:eastAsia="ja-JP"/>
        </w:rPr>
        <w:t>коли 2017., 2016, 2023., год.</w:t>
      </w:r>
    </w:p>
    <w:p w14:paraId="20122220" w14:textId="77777777" w:rsidR="003A4F87" w:rsidRDefault="003A4F87" w:rsidP="00CC4B2B">
      <w:pPr>
        <w:jc w:val="both"/>
        <w:rPr>
          <w:rFonts w:cs="Calibri"/>
          <w:sz w:val="20"/>
          <w:szCs w:val="20"/>
          <w:lang w:val="sr-Cyrl-RS" w:eastAsia="ja-JP"/>
        </w:rPr>
      </w:pPr>
      <w:r>
        <w:rPr>
          <w:rFonts w:cs="Calibri"/>
          <w:sz w:val="20"/>
          <w:szCs w:val="20"/>
          <w:lang w:val="sr-Cyrl-RS" w:eastAsia="ja-JP"/>
        </w:rPr>
        <w:t>- Конгрес алерголога и клиничких имунолога 2024.,2022. у Београду</w:t>
      </w:r>
    </w:p>
    <w:p w14:paraId="72B3F0C6" w14:textId="77777777" w:rsidR="003A4F87" w:rsidRDefault="003A4F87" w:rsidP="00CC4B2B">
      <w:pPr>
        <w:jc w:val="both"/>
        <w:rPr>
          <w:rFonts w:cs="Calibri"/>
          <w:sz w:val="20"/>
          <w:szCs w:val="20"/>
          <w:lang w:val="sr-Cyrl-RS" w:eastAsia="ja-JP"/>
        </w:rPr>
      </w:pPr>
      <w:r>
        <w:rPr>
          <w:rFonts w:cs="Calibri"/>
          <w:sz w:val="20"/>
          <w:szCs w:val="20"/>
          <w:lang w:val="sr-Latn-RS" w:eastAsia="ja-JP"/>
        </w:rPr>
        <w:t>-</w:t>
      </w:r>
      <w:r>
        <w:rPr>
          <w:rFonts w:cs="Calibri"/>
          <w:sz w:val="20"/>
          <w:szCs w:val="20"/>
          <w:lang w:val="sr-Cyrl-RS" w:eastAsia="ja-JP"/>
        </w:rPr>
        <w:t xml:space="preserve"> КБЦ др Драгиша Мишовић- Дедиње 2024.,2018.,,2016.2013.</w:t>
      </w:r>
    </w:p>
    <w:p w14:paraId="7C28E33F" w14:textId="77777777" w:rsidR="003A4F87" w:rsidRPr="006C785D" w:rsidRDefault="003A4F87" w:rsidP="00CC4B2B">
      <w:pPr>
        <w:jc w:val="both"/>
        <w:rPr>
          <w:rFonts w:cs="Calibri"/>
          <w:sz w:val="20"/>
          <w:szCs w:val="20"/>
          <w:lang w:val="sr-Cyrl-RS" w:eastAsia="ja-JP"/>
        </w:rPr>
      </w:pPr>
      <w:r>
        <w:rPr>
          <w:rFonts w:cs="Calibri"/>
          <w:sz w:val="20"/>
          <w:szCs w:val="20"/>
          <w:lang w:val="sr-Cyrl-RS" w:eastAsia="ja-JP"/>
        </w:rPr>
        <w:t>- УАКИС Научни састанак  2022. Београд</w:t>
      </w:r>
    </w:p>
    <w:p w14:paraId="47A2E9E3" w14:textId="77777777" w:rsidR="003A4F87" w:rsidRDefault="003A4F87" w:rsidP="00CC4B2B">
      <w:pPr>
        <w:jc w:val="both"/>
        <w:rPr>
          <w:rFonts w:cs="Calibri"/>
          <w:sz w:val="20"/>
          <w:szCs w:val="20"/>
          <w:lang w:val="sr-Cyrl-RS" w:eastAsia="ja-JP"/>
        </w:rPr>
      </w:pPr>
      <w:r>
        <w:rPr>
          <w:rFonts w:cs="Calibri"/>
          <w:sz w:val="20"/>
          <w:szCs w:val="20"/>
          <w:lang w:val="sr-Cyrl-RS" w:eastAsia="ja-JP"/>
        </w:rPr>
        <w:t xml:space="preserve">- </w:t>
      </w:r>
      <w:r w:rsidRPr="00392B4F">
        <w:rPr>
          <w:rFonts w:cs="Calibri"/>
          <w:sz w:val="20"/>
          <w:szCs w:val="20"/>
          <w:lang w:val="sr-Cyrl-RS" w:eastAsia="ja-JP"/>
        </w:rPr>
        <w:t xml:space="preserve">Симпозијуму </w:t>
      </w:r>
      <w:r w:rsidRPr="006C785D">
        <w:rPr>
          <w:rFonts w:cs="Calibri"/>
          <w:sz w:val="20"/>
          <w:szCs w:val="20"/>
          <w:lang w:val="sr-Cyrl-RS" w:eastAsia="ja-JP"/>
        </w:rPr>
        <w:t>“Хигијена руку-основа превенције болничких инфекција“ 2019</w:t>
      </w:r>
      <w:r>
        <w:rPr>
          <w:rFonts w:cs="Calibri"/>
          <w:sz w:val="20"/>
          <w:szCs w:val="20"/>
          <w:lang w:val="sr-Cyrl-RS" w:eastAsia="ja-JP"/>
        </w:rPr>
        <w:t>.Београд</w:t>
      </w:r>
    </w:p>
    <w:p w14:paraId="4FF388FF" w14:textId="77777777" w:rsidR="003A4F87" w:rsidRDefault="003A4F87" w:rsidP="00CC4B2B">
      <w:pPr>
        <w:jc w:val="both"/>
        <w:rPr>
          <w:bCs/>
          <w:iCs/>
          <w:color w:val="000000"/>
          <w:sz w:val="20"/>
          <w:szCs w:val="20"/>
        </w:rPr>
      </w:pPr>
      <w:r>
        <w:rPr>
          <w:rFonts w:cs="Calibri"/>
          <w:sz w:val="20"/>
          <w:szCs w:val="20"/>
          <w:lang w:val="sr-Cyrl-RS" w:eastAsia="ja-JP"/>
        </w:rPr>
        <w:t>-</w:t>
      </w:r>
      <w:r w:rsidRPr="006C785D">
        <w:rPr>
          <w:bCs/>
          <w:iCs/>
          <w:color w:val="000000"/>
          <w:sz w:val="20"/>
          <w:szCs w:val="20"/>
        </w:rPr>
        <w:t xml:space="preserve"> </w:t>
      </w:r>
      <w:r w:rsidRPr="00C04D58">
        <w:rPr>
          <w:bCs/>
          <w:iCs/>
          <w:color w:val="000000"/>
          <w:sz w:val="20"/>
          <w:szCs w:val="20"/>
        </w:rPr>
        <w:t>Националном конгресу, савез удружења медицинских сестара предшколских установа, Вршац,2019</w:t>
      </w:r>
    </w:p>
    <w:p w14:paraId="4CDB8F2E" w14:textId="2CD1552C" w:rsidR="003A4F87" w:rsidRPr="006C785D" w:rsidRDefault="003A4F87" w:rsidP="00CC4B2B">
      <w:pPr>
        <w:jc w:val="both"/>
        <w:rPr>
          <w:bCs/>
          <w:iCs/>
          <w:color w:val="000000"/>
          <w:sz w:val="20"/>
          <w:szCs w:val="20"/>
          <w:lang w:val="sr-Cyrl-RS"/>
        </w:rPr>
      </w:pPr>
      <w:r>
        <w:rPr>
          <w:bCs/>
          <w:iCs/>
          <w:color w:val="000000"/>
          <w:sz w:val="20"/>
          <w:szCs w:val="20"/>
          <w:lang w:val="sr-Cyrl-RS"/>
        </w:rPr>
        <w:t xml:space="preserve">- </w:t>
      </w:r>
      <w:r w:rsidRPr="006C785D">
        <w:rPr>
          <w:bCs/>
          <w:iCs/>
          <w:color w:val="000000"/>
          <w:sz w:val="20"/>
          <w:szCs w:val="20"/>
          <w:lang w:val="sr-Cyrl-RS"/>
        </w:rPr>
        <w:t>Националном семинару 1.категорије “ Суплементација од најранијег узраста. Да ли смо дово</w:t>
      </w:r>
      <w:r w:rsidR="00CC4B2B">
        <w:rPr>
          <w:bCs/>
          <w:iCs/>
          <w:color w:val="000000"/>
          <w:sz w:val="20"/>
          <w:szCs w:val="20"/>
          <w:lang w:val="sr-Cyrl-RS"/>
        </w:rPr>
        <w:t>љ</w:t>
      </w:r>
      <w:r w:rsidRPr="006C785D">
        <w:rPr>
          <w:bCs/>
          <w:iCs/>
          <w:color w:val="000000"/>
          <w:sz w:val="20"/>
          <w:szCs w:val="20"/>
          <w:lang w:val="sr-Cyrl-RS"/>
        </w:rPr>
        <w:t>но информисани о најновијим смерницама на овом пољу ?“ Београд,2019</w:t>
      </w:r>
      <w:r>
        <w:rPr>
          <w:bCs/>
          <w:iCs/>
          <w:color w:val="000000"/>
          <w:sz w:val="20"/>
          <w:szCs w:val="20"/>
          <w:lang w:val="sr-Cyrl-RS"/>
        </w:rPr>
        <w:t>.</w:t>
      </w:r>
    </w:p>
    <w:p w14:paraId="1E10AACF" w14:textId="77777777" w:rsidR="003A4F87" w:rsidRDefault="003A4F87" w:rsidP="00CC4B2B">
      <w:pPr>
        <w:jc w:val="both"/>
        <w:rPr>
          <w:bCs/>
          <w:iCs/>
          <w:color w:val="000000"/>
          <w:sz w:val="20"/>
          <w:szCs w:val="20"/>
          <w:lang w:val="sr-Cyrl-RS"/>
        </w:rPr>
      </w:pPr>
      <w:r>
        <w:rPr>
          <w:bCs/>
          <w:iCs/>
          <w:color w:val="000000"/>
          <w:sz w:val="20"/>
          <w:szCs w:val="20"/>
          <w:lang w:val="sr-Cyrl-RS"/>
        </w:rPr>
        <w:t xml:space="preserve">- </w:t>
      </w:r>
      <w:r w:rsidRPr="00C04D58">
        <w:rPr>
          <w:bCs/>
          <w:iCs/>
          <w:color w:val="000000"/>
          <w:sz w:val="20"/>
          <w:szCs w:val="20"/>
        </w:rPr>
        <w:t>Стручном сасатанку 1. категорије Удружења ларинголога Србије,2018</w:t>
      </w:r>
      <w:r>
        <w:rPr>
          <w:bCs/>
          <w:iCs/>
          <w:color w:val="000000"/>
          <w:sz w:val="20"/>
          <w:szCs w:val="20"/>
          <w:lang w:val="sr-Cyrl-RS"/>
        </w:rPr>
        <w:t>.</w:t>
      </w:r>
    </w:p>
    <w:p w14:paraId="00758B8A" w14:textId="77777777" w:rsidR="003A4F87" w:rsidRDefault="003A4F87" w:rsidP="00CC4B2B">
      <w:pPr>
        <w:jc w:val="both"/>
        <w:rPr>
          <w:bCs/>
          <w:iCs/>
          <w:color w:val="000000"/>
          <w:sz w:val="20"/>
          <w:szCs w:val="20"/>
          <w:lang w:val="sr-Cyrl-RS"/>
        </w:rPr>
      </w:pPr>
      <w:r>
        <w:rPr>
          <w:bCs/>
          <w:iCs/>
          <w:color w:val="000000"/>
          <w:sz w:val="20"/>
          <w:szCs w:val="20"/>
          <w:lang w:val="sr-Cyrl-RS"/>
        </w:rPr>
        <w:t>-</w:t>
      </w:r>
      <w:r w:rsidRPr="00A55D6D">
        <w:t xml:space="preserve"> </w:t>
      </w:r>
      <w:r w:rsidRPr="00A55D6D">
        <w:rPr>
          <w:bCs/>
          <w:iCs/>
          <w:color w:val="000000"/>
          <w:sz w:val="20"/>
          <w:szCs w:val="20"/>
          <w:lang w:val="sr-Cyrl-RS"/>
        </w:rPr>
        <w:t xml:space="preserve">Јуфеда симпозијуму  </w:t>
      </w:r>
      <w:r>
        <w:rPr>
          <w:bCs/>
          <w:iCs/>
          <w:color w:val="000000"/>
          <w:sz w:val="20"/>
          <w:szCs w:val="20"/>
          <w:lang w:val="sr-Cyrl-RS"/>
        </w:rPr>
        <w:t>2017.,2016.</w:t>
      </w:r>
    </w:p>
    <w:p w14:paraId="4199A91B" w14:textId="77777777" w:rsidR="003A4F87" w:rsidRDefault="003A4F87" w:rsidP="00CC4B2B">
      <w:pPr>
        <w:jc w:val="both"/>
        <w:rPr>
          <w:color w:val="000000" w:themeColor="text1"/>
          <w:sz w:val="20"/>
          <w:szCs w:val="20"/>
        </w:rPr>
      </w:pPr>
      <w:r>
        <w:rPr>
          <w:bCs/>
          <w:iCs/>
          <w:color w:val="000000"/>
          <w:sz w:val="20"/>
          <w:szCs w:val="20"/>
          <w:lang w:val="sr-Cyrl-RS"/>
        </w:rPr>
        <w:t xml:space="preserve">- </w:t>
      </w:r>
      <w:r w:rsidRPr="00C04D58">
        <w:rPr>
          <w:color w:val="000000" w:themeColor="text1"/>
          <w:sz w:val="20"/>
          <w:szCs w:val="20"/>
        </w:rPr>
        <w:t>Друштво лекара Војводе СЛД-а, 2017, Ковин, Србија</w:t>
      </w:r>
    </w:p>
    <w:p w14:paraId="7DCE272B" w14:textId="77777777" w:rsidR="003A4F87" w:rsidRDefault="003A4F87" w:rsidP="00CC4B2B">
      <w:pPr>
        <w:jc w:val="both"/>
        <w:rPr>
          <w:color w:val="000000" w:themeColor="text1"/>
          <w:sz w:val="20"/>
          <w:szCs w:val="20"/>
        </w:rPr>
      </w:pPr>
      <w:r>
        <w:rPr>
          <w:color w:val="000000" w:themeColor="text1"/>
          <w:sz w:val="20"/>
          <w:szCs w:val="20"/>
          <w:lang w:val="sr-Cyrl-RS"/>
        </w:rPr>
        <w:t xml:space="preserve">- </w:t>
      </w:r>
      <w:r w:rsidRPr="00C04D58">
        <w:rPr>
          <w:color w:val="000000" w:themeColor="text1"/>
          <w:sz w:val="20"/>
          <w:szCs w:val="20"/>
        </w:rPr>
        <w:t>Симпозијум,,Нова сазнања о цистичној фибрози,,  2016, Београд,</w:t>
      </w:r>
    </w:p>
    <w:p w14:paraId="68C1AA62" w14:textId="77777777" w:rsidR="003A4F87" w:rsidRDefault="003A4F87" w:rsidP="00CC4B2B">
      <w:pPr>
        <w:jc w:val="both"/>
        <w:rPr>
          <w:color w:val="000000" w:themeColor="text1"/>
          <w:sz w:val="20"/>
          <w:szCs w:val="20"/>
        </w:rPr>
      </w:pPr>
      <w:r>
        <w:rPr>
          <w:color w:val="000000" w:themeColor="text1"/>
          <w:sz w:val="20"/>
          <w:szCs w:val="20"/>
          <w:lang w:val="sr-Cyrl-RS"/>
        </w:rPr>
        <w:t xml:space="preserve">- </w:t>
      </w:r>
      <w:r w:rsidRPr="00C04D58">
        <w:rPr>
          <w:color w:val="000000" w:themeColor="text1"/>
          <w:sz w:val="20"/>
          <w:szCs w:val="20"/>
        </w:rPr>
        <w:t>XII Симпозијум ургентне медицине, 2016, Златибор,</w:t>
      </w:r>
    </w:p>
    <w:p w14:paraId="294EE441" w14:textId="77777777" w:rsidR="006A301D" w:rsidRDefault="006A301D" w:rsidP="00115638">
      <w:pPr>
        <w:rPr>
          <w:b/>
          <w:szCs w:val="20"/>
          <w:lang w:val="sr-Latn-RS"/>
        </w:rPr>
      </w:pPr>
    </w:p>
    <w:p w14:paraId="117BD8A8" w14:textId="77777777" w:rsidR="009672F2" w:rsidRDefault="009672F2" w:rsidP="00115638">
      <w:pPr>
        <w:rPr>
          <w:szCs w:val="20"/>
          <w:lang w:val="sr-Cyrl-RS"/>
        </w:rPr>
      </w:pPr>
    </w:p>
    <w:p w14:paraId="703EC659" w14:textId="2DA797EB" w:rsidR="00115638" w:rsidRDefault="00A713D7" w:rsidP="00115638">
      <w:pPr>
        <w:rPr>
          <w:b/>
          <w:szCs w:val="20"/>
          <w:lang w:val="sr-Cyrl-RS"/>
        </w:rPr>
      </w:pPr>
      <w:r>
        <w:rPr>
          <w:szCs w:val="20"/>
          <w:lang w:val="sr-Cyrl-RS"/>
        </w:rPr>
        <w:t>К</w:t>
      </w:r>
      <w:r w:rsidR="008F2BDC" w:rsidRPr="008F2BDC">
        <w:rPr>
          <w:szCs w:val="20"/>
          <w:lang w:val="sr-Cyrl-RS"/>
        </w:rPr>
        <w:t>андидат под редним бројем 4:</w:t>
      </w:r>
      <w:r w:rsidR="008F2BDC" w:rsidRPr="008F2BDC">
        <w:rPr>
          <w:b/>
          <w:szCs w:val="20"/>
          <w:lang w:val="sr-Cyrl-RS"/>
        </w:rPr>
        <w:t xml:space="preserve"> др Славица Остојић</w:t>
      </w:r>
    </w:p>
    <w:p w14:paraId="314145CB" w14:textId="301F5337" w:rsidR="008F2BDC" w:rsidRDefault="008F2BDC" w:rsidP="00115638">
      <w:pPr>
        <w:rPr>
          <w:b/>
          <w:szCs w:val="20"/>
          <w:lang w:val="sr-Cyrl-RS"/>
        </w:rPr>
      </w:pPr>
    </w:p>
    <w:p w14:paraId="5C92543E" w14:textId="77777777" w:rsidR="00B7775E" w:rsidRPr="00FC2539" w:rsidRDefault="00B7775E" w:rsidP="00B7775E">
      <w:pPr>
        <w:ind w:left="770" w:hanging="50"/>
        <w:rPr>
          <w:b/>
          <w:sz w:val="22"/>
          <w:szCs w:val="22"/>
        </w:rPr>
      </w:pPr>
      <w:r w:rsidRPr="00FC2539">
        <w:rPr>
          <w:b/>
        </w:rPr>
        <w:t>1) - Основни биографски подаци</w:t>
      </w:r>
    </w:p>
    <w:p w14:paraId="74B6A404" w14:textId="77777777" w:rsidR="00B7775E" w:rsidRPr="00FC2539" w:rsidRDefault="00B7775E" w:rsidP="00B7775E">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Име, средње име и презиме:</w:t>
      </w:r>
      <w:r w:rsidRPr="00006906">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Славица (Бранко) Остојић (девојачко презиме Бажалац)</w:t>
      </w:r>
    </w:p>
    <w:p w14:paraId="1DBF10F6" w14:textId="77777777" w:rsidR="00B7775E" w:rsidRPr="00C4281C"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Датум и место рођења:</w:t>
      </w:r>
      <w:r>
        <w:rPr>
          <w:sz w:val="20"/>
          <w:szCs w:val="20"/>
        </w:rPr>
        <w:t xml:space="preserve"> 13.09.1972. </w:t>
      </w:r>
      <w:r>
        <w:rPr>
          <w:sz w:val="20"/>
          <w:szCs w:val="20"/>
          <w:lang w:val="sr-Cyrl-RS"/>
        </w:rPr>
        <w:t>Краљево, Србија</w:t>
      </w:r>
    </w:p>
    <w:p w14:paraId="45FA693C" w14:textId="77777777" w:rsidR="00B7775E" w:rsidRPr="00C4281C"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4281C">
        <w:rPr>
          <w:sz w:val="20"/>
          <w:szCs w:val="20"/>
          <w:lang w:val="sr-Cyrl-RS"/>
        </w:rPr>
        <w:t>- Установа где је запослен:</w:t>
      </w:r>
      <w:r>
        <w:rPr>
          <w:sz w:val="20"/>
          <w:szCs w:val="20"/>
          <w:lang w:val="sr-Cyrl-RS"/>
        </w:rPr>
        <w:t xml:space="preserve"> Институт за здравствену заштиту мајке и детета Србије „Др Вукан Чупић“, Београд</w:t>
      </w:r>
    </w:p>
    <w:p w14:paraId="32A401A8" w14:textId="77777777" w:rsidR="00B7775E" w:rsidRPr="00C4281C"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4281C">
        <w:rPr>
          <w:sz w:val="20"/>
          <w:szCs w:val="20"/>
          <w:lang w:val="sr-Cyrl-RS"/>
        </w:rPr>
        <w:t>- Звање/радно место:</w:t>
      </w:r>
      <w:r>
        <w:rPr>
          <w:sz w:val="20"/>
          <w:szCs w:val="20"/>
          <w:lang w:val="sr-Cyrl-RS"/>
        </w:rPr>
        <w:t xml:space="preserve"> клинички асистент, специјалиста педијатрије, доктор медицинских наука / лекар у одељењу за лечење неуролошких и мишићних</w:t>
      </w:r>
    </w:p>
    <w:p w14:paraId="58E06238"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Научна, односно уметничка област</w:t>
      </w:r>
      <w:r>
        <w:rPr>
          <w:sz w:val="20"/>
          <w:szCs w:val="20"/>
          <w:lang w:val="sr-Cyrl-RS"/>
        </w:rPr>
        <w:t>: педијатрија</w:t>
      </w:r>
    </w:p>
    <w:p w14:paraId="4264FB63" w14:textId="77777777" w:rsidR="00A713D7" w:rsidRPr="005673C8" w:rsidRDefault="00A713D7" w:rsidP="00B7775E">
      <w:pPr>
        <w:ind w:left="770" w:hanging="50"/>
        <w:rPr>
          <w:b/>
          <w:sz w:val="20"/>
          <w:szCs w:val="20"/>
          <w:lang w:val="sr-Cyrl-RS"/>
        </w:rPr>
      </w:pPr>
    </w:p>
    <w:p w14:paraId="2C12805F" w14:textId="77777777" w:rsidR="00B7775E" w:rsidRPr="00776B59" w:rsidRDefault="00B7775E" w:rsidP="00B7775E">
      <w:pPr>
        <w:ind w:left="770" w:hanging="50"/>
        <w:rPr>
          <w:sz w:val="22"/>
          <w:szCs w:val="22"/>
          <w:lang w:val="sr-Cyrl-RS"/>
        </w:rPr>
      </w:pPr>
      <w:r w:rsidRPr="00776B59">
        <w:rPr>
          <w:b/>
          <w:lang w:val="sr-Cyrl-RS"/>
        </w:rPr>
        <w:t>2) - Стручна биографија, дипломе и звања</w:t>
      </w:r>
    </w:p>
    <w:p w14:paraId="5CD3827E" w14:textId="77777777" w:rsidR="00B7775E" w:rsidRPr="00092614" w:rsidRDefault="00B7775E" w:rsidP="00B7775E">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092614">
        <w:rPr>
          <w:i/>
          <w:sz w:val="20"/>
          <w:szCs w:val="20"/>
          <w:u w:val="single"/>
          <w:lang w:val="sr-Cyrl-RS"/>
        </w:rPr>
        <w:t>Основне студије:</w:t>
      </w:r>
    </w:p>
    <w:p w14:paraId="39420EA4"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92614">
        <w:rPr>
          <w:sz w:val="20"/>
          <w:szCs w:val="20"/>
          <w:lang w:val="sr-Cyrl-RS"/>
        </w:rPr>
        <w:t>- Назив установе:</w:t>
      </w:r>
      <w:r>
        <w:rPr>
          <w:sz w:val="20"/>
          <w:szCs w:val="20"/>
          <w:lang w:val="sr-Cyrl-RS"/>
        </w:rPr>
        <w:t xml:space="preserve"> </w:t>
      </w:r>
      <w:r w:rsidRPr="00F931B1">
        <w:rPr>
          <w:rFonts w:asciiTheme="majorBidi" w:hAnsiTheme="majorBidi" w:cstheme="majorBidi"/>
          <w:sz w:val="20"/>
          <w:szCs w:val="20"/>
          <w:lang w:val="sr-Cyrl-RS"/>
        </w:rPr>
        <w:t>Медицински факултет Универзитета у Београду</w:t>
      </w:r>
    </w:p>
    <w:p w14:paraId="36386E83"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Место и година завршетка:</w:t>
      </w:r>
      <w:r>
        <w:rPr>
          <w:sz w:val="20"/>
          <w:szCs w:val="20"/>
          <w:lang w:val="sr-Cyrl-RS"/>
        </w:rPr>
        <w:t xml:space="preserve"> </w:t>
      </w:r>
      <w:r w:rsidRPr="00F931B1">
        <w:rPr>
          <w:rFonts w:asciiTheme="majorBidi" w:hAnsiTheme="majorBidi" w:cstheme="majorBidi"/>
          <w:sz w:val="20"/>
          <w:szCs w:val="20"/>
          <w:lang w:val="sr-Cyrl-RS"/>
        </w:rPr>
        <w:t>Београд, 1998. године, средња оцена 9,53</w:t>
      </w:r>
    </w:p>
    <w:p w14:paraId="2DF475A0" w14:textId="77777777" w:rsidR="00B7775E" w:rsidRPr="00092614" w:rsidRDefault="00B7775E" w:rsidP="00B7775E">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092614">
        <w:rPr>
          <w:i/>
          <w:sz w:val="20"/>
          <w:szCs w:val="20"/>
          <w:u w:val="single"/>
          <w:lang w:val="sr-Cyrl-RS"/>
        </w:rPr>
        <w:t xml:space="preserve">Мастер:  </w:t>
      </w:r>
    </w:p>
    <w:p w14:paraId="16515365"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92614">
        <w:rPr>
          <w:sz w:val="20"/>
          <w:szCs w:val="20"/>
          <w:lang w:val="sr-Cyrl-RS"/>
        </w:rPr>
        <w:t>- Назив установе:</w:t>
      </w:r>
      <w:r>
        <w:rPr>
          <w:sz w:val="20"/>
          <w:szCs w:val="20"/>
          <w:lang w:val="sr-Cyrl-RS"/>
        </w:rPr>
        <w:t xml:space="preserve"> </w:t>
      </w:r>
    </w:p>
    <w:p w14:paraId="48F8FC1E"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Место и година завршетка:</w:t>
      </w:r>
      <w:r>
        <w:rPr>
          <w:sz w:val="20"/>
          <w:szCs w:val="20"/>
          <w:lang w:val="sr-Cyrl-RS"/>
        </w:rPr>
        <w:t xml:space="preserve"> </w:t>
      </w:r>
    </w:p>
    <w:p w14:paraId="12ECEE1B" w14:textId="77777777" w:rsidR="00B7775E"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Ужа научна, односно уметничка област:</w:t>
      </w:r>
      <w:r>
        <w:rPr>
          <w:sz w:val="20"/>
          <w:szCs w:val="20"/>
          <w:lang w:val="sr-Cyrl-RS"/>
        </w:rPr>
        <w:t xml:space="preserve"> </w:t>
      </w:r>
    </w:p>
    <w:p w14:paraId="74DF8E9A" w14:textId="77777777" w:rsidR="006669E5" w:rsidRPr="005673C8" w:rsidRDefault="006669E5"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p>
    <w:p w14:paraId="2677482B" w14:textId="77777777" w:rsidR="00B7775E" w:rsidRPr="00092614" w:rsidRDefault="00B7775E" w:rsidP="00B7775E">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092614">
        <w:rPr>
          <w:i/>
          <w:sz w:val="20"/>
          <w:szCs w:val="20"/>
          <w:u w:val="single"/>
          <w:lang w:val="sr-Cyrl-RS"/>
        </w:rPr>
        <w:t xml:space="preserve">Магистеријум:  </w:t>
      </w:r>
    </w:p>
    <w:p w14:paraId="4918629A"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92614">
        <w:rPr>
          <w:sz w:val="20"/>
          <w:szCs w:val="20"/>
          <w:lang w:val="sr-Cyrl-RS"/>
        </w:rPr>
        <w:t>- Назив установе:</w:t>
      </w:r>
      <w:r>
        <w:rPr>
          <w:sz w:val="20"/>
          <w:szCs w:val="20"/>
          <w:lang w:val="sr-Cyrl-RS"/>
        </w:rPr>
        <w:t xml:space="preserve"> Медицински факултет Универзитета у Београду</w:t>
      </w:r>
    </w:p>
    <w:p w14:paraId="478B84A3"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Место и година завршетка:</w:t>
      </w:r>
      <w:r>
        <w:rPr>
          <w:sz w:val="20"/>
          <w:szCs w:val="20"/>
          <w:lang w:val="sr-Cyrl-RS"/>
        </w:rPr>
        <w:t xml:space="preserve"> </w:t>
      </w:r>
      <w:r w:rsidRPr="00F931B1">
        <w:rPr>
          <w:rFonts w:asciiTheme="majorBidi" w:hAnsiTheme="majorBidi" w:cstheme="majorBidi"/>
          <w:sz w:val="20"/>
          <w:szCs w:val="20"/>
          <w:lang w:val="sr-Cyrl-RS"/>
        </w:rPr>
        <w:t>Београд, 2010. године</w:t>
      </w:r>
    </w:p>
    <w:p w14:paraId="4E6C411F"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Ужа научна, односно уметничка област:</w:t>
      </w:r>
      <w:r>
        <w:rPr>
          <w:sz w:val="20"/>
          <w:szCs w:val="20"/>
          <w:lang w:val="sr-Cyrl-RS"/>
        </w:rPr>
        <w:t xml:space="preserve"> Имунологија</w:t>
      </w:r>
    </w:p>
    <w:p w14:paraId="2A0B2F49"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5673C8">
        <w:rPr>
          <w:i/>
          <w:sz w:val="20"/>
          <w:szCs w:val="20"/>
          <w:u w:val="single"/>
          <w:lang w:val="sr-Cyrl-RS"/>
        </w:rPr>
        <w:t>Докторат:</w:t>
      </w:r>
    </w:p>
    <w:p w14:paraId="0A21C203"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Назив установе:</w:t>
      </w:r>
      <w:r>
        <w:rPr>
          <w:sz w:val="20"/>
          <w:szCs w:val="20"/>
          <w:lang w:val="sr-Cyrl-RS"/>
        </w:rPr>
        <w:t xml:space="preserve"> Медицински факултет Универзитета у Београду</w:t>
      </w:r>
    </w:p>
    <w:p w14:paraId="4C1CB34C"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Место и година одбране:</w:t>
      </w:r>
      <w:r>
        <w:rPr>
          <w:sz w:val="20"/>
          <w:szCs w:val="20"/>
          <w:lang w:val="sr-Cyrl-RS"/>
        </w:rPr>
        <w:t xml:space="preserve"> </w:t>
      </w:r>
      <w:r w:rsidRPr="00F931B1">
        <w:rPr>
          <w:rFonts w:asciiTheme="majorBidi" w:hAnsiTheme="majorBidi" w:cstheme="majorBidi"/>
          <w:sz w:val="20"/>
          <w:szCs w:val="20"/>
          <w:lang w:val="sr-Cyrl-RS"/>
        </w:rPr>
        <w:t>Београд, 2017. године</w:t>
      </w:r>
    </w:p>
    <w:p w14:paraId="04174C05"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Наслов дисертације:</w:t>
      </w:r>
      <w:r>
        <w:rPr>
          <w:sz w:val="20"/>
          <w:szCs w:val="20"/>
          <w:lang w:val="sr-Cyrl-RS"/>
        </w:rPr>
        <w:t xml:space="preserve"> </w:t>
      </w:r>
      <w:r w:rsidRPr="00F931B1">
        <w:rPr>
          <w:rFonts w:asciiTheme="majorBidi" w:hAnsiTheme="majorBidi" w:cstheme="majorBidi"/>
          <w:sz w:val="20"/>
          <w:szCs w:val="20"/>
          <w:lang w:val="sr-Cyrl-RS"/>
        </w:rPr>
        <w:t>„Истраживање когнитивног функционисања и психосоцијалних аспеката код деце и адолесцената оболелих од мултипле склерозе”</w:t>
      </w:r>
    </w:p>
    <w:p w14:paraId="0CCC1464" w14:textId="77777777" w:rsidR="00B7775E" w:rsidRPr="005673C8" w:rsidRDefault="00B7775E" w:rsidP="00B7775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5673C8">
        <w:rPr>
          <w:sz w:val="20"/>
          <w:szCs w:val="20"/>
          <w:lang w:val="sr-Cyrl-RS"/>
        </w:rPr>
        <w:t>- Ужа научна, односно уметничка област:</w:t>
      </w:r>
      <w:r>
        <w:rPr>
          <w:sz w:val="20"/>
          <w:szCs w:val="20"/>
          <w:lang w:val="sr-Cyrl-RS"/>
        </w:rPr>
        <w:t xml:space="preserve"> </w:t>
      </w:r>
      <w:r w:rsidRPr="00F931B1">
        <w:rPr>
          <w:rFonts w:asciiTheme="majorBidi" w:hAnsiTheme="majorBidi" w:cstheme="majorBidi"/>
          <w:sz w:val="20"/>
          <w:szCs w:val="20"/>
          <w:lang w:val="sr-Cyrl-RS"/>
        </w:rPr>
        <w:t>Дечија неурологија (неуропедијатрија)</w:t>
      </w:r>
    </w:p>
    <w:p w14:paraId="0C36F921" w14:textId="77777777" w:rsidR="00B7775E" w:rsidRDefault="00B7775E" w:rsidP="00B7775E">
      <w:pPr>
        <w:pBdr>
          <w:top w:val="single" w:sz="4" w:space="1" w:color="auto"/>
          <w:left w:val="single" w:sz="4" w:space="4" w:color="auto"/>
          <w:bottom w:val="single" w:sz="4" w:space="1" w:color="auto"/>
          <w:right w:val="single" w:sz="4" w:space="4" w:color="auto"/>
        </w:pBdr>
        <w:ind w:left="770" w:hanging="50"/>
        <w:rPr>
          <w:rFonts w:asciiTheme="majorBidi" w:hAnsiTheme="majorBidi" w:cstheme="majorBidi"/>
          <w:sz w:val="20"/>
          <w:szCs w:val="20"/>
          <w:lang w:val="sr-Cyrl-RS"/>
        </w:rPr>
      </w:pPr>
      <w:r w:rsidRPr="00776B59">
        <w:rPr>
          <w:i/>
          <w:sz w:val="20"/>
          <w:szCs w:val="20"/>
          <w:u w:val="single"/>
          <w:lang w:val="sr-Cyrl-RS"/>
        </w:rPr>
        <w:t>Досадашњи избори у наставна и научна звања</w:t>
      </w:r>
      <w:r>
        <w:rPr>
          <w:i/>
          <w:sz w:val="20"/>
          <w:szCs w:val="20"/>
          <w:u w:val="single"/>
          <w:lang w:val="sr-Cyrl-RS"/>
        </w:rPr>
        <w:t xml:space="preserve">: </w:t>
      </w:r>
      <w:r>
        <w:rPr>
          <w:iCs/>
          <w:sz w:val="20"/>
          <w:szCs w:val="20"/>
          <w:lang w:val="sr-Cyrl-RS"/>
        </w:rPr>
        <w:t xml:space="preserve">                                                                                           -</w:t>
      </w:r>
      <w:r w:rsidRPr="00776B59">
        <w:rPr>
          <w:rFonts w:asciiTheme="majorBidi" w:hAnsiTheme="majorBidi" w:cstheme="majorBidi"/>
          <w:sz w:val="20"/>
          <w:szCs w:val="20"/>
          <w:lang w:val="sr-Cyrl-RS"/>
        </w:rPr>
        <w:t>Изабрана у звање клиничког асистента на Катедри за ужу научну област педијатрија на Медицинском факултету Универзитета у Београду дана 18.10. 2018. године.</w:t>
      </w:r>
    </w:p>
    <w:p w14:paraId="34000E54" w14:textId="77777777" w:rsidR="00B7775E" w:rsidRDefault="00B7775E" w:rsidP="00B7775E">
      <w:pPr>
        <w:pBdr>
          <w:top w:val="single" w:sz="4" w:space="1" w:color="auto"/>
          <w:left w:val="single" w:sz="4" w:space="4" w:color="auto"/>
          <w:bottom w:val="single" w:sz="4" w:space="1" w:color="auto"/>
          <w:right w:val="single" w:sz="4" w:space="4" w:color="auto"/>
        </w:pBdr>
        <w:ind w:left="770" w:hanging="50"/>
        <w:rPr>
          <w:rFonts w:asciiTheme="majorBidi" w:hAnsiTheme="majorBidi" w:cstheme="majorBidi"/>
          <w:sz w:val="20"/>
          <w:szCs w:val="20"/>
          <w:lang w:val="sr-Cyrl-RS"/>
        </w:rPr>
      </w:pPr>
      <w:r>
        <w:rPr>
          <w:rFonts w:asciiTheme="majorBidi" w:hAnsiTheme="majorBidi" w:cstheme="majorBidi"/>
          <w:sz w:val="20"/>
          <w:szCs w:val="20"/>
          <w:lang w:val="sr-Cyrl-RS"/>
        </w:rPr>
        <w:t xml:space="preserve">-Други избор у звање клиничког асистента </w:t>
      </w:r>
      <w:r w:rsidRPr="00776B59">
        <w:rPr>
          <w:rFonts w:asciiTheme="majorBidi" w:hAnsiTheme="majorBidi" w:cstheme="majorBidi"/>
          <w:sz w:val="20"/>
          <w:szCs w:val="20"/>
          <w:lang w:val="sr-Cyrl-RS"/>
        </w:rPr>
        <w:t>на Катедри за ужу научну област педијатрија на Медицинском факултету Универзитета у Београду дана 1</w:t>
      </w:r>
      <w:r>
        <w:rPr>
          <w:rFonts w:asciiTheme="majorBidi" w:hAnsiTheme="majorBidi" w:cstheme="majorBidi"/>
          <w:sz w:val="20"/>
          <w:szCs w:val="20"/>
          <w:lang w:val="sr-Cyrl-RS"/>
        </w:rPr>
        <w:t>5</w:t>
      </w:r>
      <w:r w:rsidRPr="00776B59">
        <w:rPr>
          <w:rFonts w:asciiTheme="majorBidi" w:hAnsiTheme="majorBidi" w:cstheme="majorBidi"/>
          <w:sz w:val="20"/>
          <w:szCs w:val="20"/>
          <w:lang w:val="sr-Cyrl-RS"/>
        </w:rPr>
        <w:t>.1</w:t>
      </w:r>
      <w:r>
        <w:rPr>
          <w:rFonts w:asciiTheme="majorBidi" w:hAnsiTheme="majorBidi" w:cstheme="majorBidi"/>
          <w:sz w:val="20"/>
          <w:szCs w:val="20"/>
          <w:lang w:val="sr-Cyrl-RS"/>
        </w:rPr>
        <w:t>2</w:t>
      </w:r>
      <w:r w:rsidRPr="00776B59">
        <w:rPr>
          <w:rFonts w:asciiTheme="majorBidi" w:hAnsiTheme="majorBidi" w:cstheme="majorBidi"/>
          <w:sz w:val="20"/>
          <w:szCs w:val="20"/>
          <w:lang w:val="sr-Cyrl-RS"/>
        </w:rPr>
        <w:t>. 20</w:t>
      </w:r>
      <w:r>
        <w:rPr>
          <w:rFonts w:asciiTheme="majorBidi" w:hAnsiTheme="majorBidi" w:cstheme="majorBidi"/>
          <w:sz w:val="20"/>
          <w:szCs w:val="20"/>
          <w:lang w:val="sr-Cyrl-RS"/>
        </w:rPr>
        <w:t>21</w:t>
      </w:r>
      <w:r w:rsidRPr="00776B59">
        <w:rPr>
          <w:rFonts w:asciiTheme="majorBidi" w:hAnsiTheme="majorBidi" w:cstheme="majorBidi"/>
          <w:sz w:val="20"/>
          <w:szCs w:val="20"/>
          <w:lang w:val="sr-Cyrl-RS"/>
        </w:rPr>
        <w:t>. године.</w:t>
      </w:r>
    </w:p>
    <w:p w14:paraId="06AD2D06" w14:textId="0EDC1F40" w:rsidR="00B7775E" w:rsidRPr="00776B59" w:rsidRDefault="00B7775E" w:rsidP="00B7775E">
      <w:pPr>
        <w:pBdr>
          <w:top w:val="single" w:sz="4" w:space="1" w:color="auto"/>
          <w:left w:val="single" w:sz="4" w:space="4" w:color="auto"/>
          <w:bottom w:val="single" w:sz="4" w:space="1" w:color="auto"/>
          <w:right w:val="single" w:sz="4" w:space="4" w:color="auto"/>
        </w:pBdr>
        <w:ind w:left="770" w:hanging="50"/>
        <w:rPr>
          <w:rFonts w:asciiTheme="majorBidi" w:hAnsiTheme="majorBidi" w:cstheme="majorBidi"/>
          <w:sz w:val="20"/>
          <w:szCs w:val="20"/>
          <w:lang w:val="sr-Cyrl-RS"/>
        </w:rPr>
      </w:pPr>
      <w:r>
        <w:rPr>
          <w:rFonts w:asciiTheme="majorBidi" w:hAnsiTheme="majorBidi" w:cstheme="majorBidi"/>
          <w:sz w:val="20"/>
          <w:szCs w:val="20"/>
          <w:lang w:val="sr-Cyrl-RS"/>
        </w:rPr>
        <w:t xml:space="preserve">- Трећи избор у звање клиничког асистента </w:t>
      </w:r>
      <w:r w:rsidRPr="00776B59">
        <w:rPr>
          <w:rFonts w:asciiTheme="majorBidi" w:hAnsiTheme="majorBidi" w:cstheme="majorBidi"/>
          <w:sz w:val="20"/>
          <w:szCs w:val="20"/>
          <w:lang w:val="sr-Cyrl-RS"/>
        </w:rPr>
        <w:t xml:space="preserve">на Катедри за ужу научну област педијатрија на Медицинском факултету Универзитета у Београду дана </w:t>
      </w:r>
      <w:r>
        <w:rPr>
          <w:rFonts w:asciiTheme="majorBidi" w:hAnsiTheme="majorBidi" w:cstheme="majorBidi"/>
          <w:sz w:val="20"/>
          <w:szCs w:val="20"/>
          <w:lang w:val="sr-Cyrl-RS"/>
        </w:rPr>
        <w:t>23</w:t>
      </w:r>
      <w:r w:rsidRPr="00776B59">
        <w:rPr>
          <w:rFonts w:asciiTheme="majorBidi" w:hAnsiTheme="majorBidi" w:cstheme="majorBidi"/>
          <w:sz w:val="20"/>
          <w:szCs w:val="20"/>
          <w:lang w:val="sr-Cyrl-RS"/>
        </w:rPr>
        <w:t>.1</w:t>
      </w:r>
      <w:r>
        <w:rPr>
          <w:rFonts w:asciiTheme="majorBidi" w:hAnsiTheme="majorBidi" w:cstheme="majorBidi"/>
          <w:sz w:val="20"/>
          <w:szCs w:val="20"/>
          <w:lang w:val="sr-Cyrl-RS"/>
        </w:rPr>
        <w:t>0</w:t>
      </w:r>
      <w:r w:rsidRPr="00776B59">
        <w:rPr>
          <w:rFonts w:asciiTheme="majorBidi" w:hAnsiTheme="majorBidi" w:cstheme="majorBidi"/>
          <w:sz w:val="20"/>
          <w:szCs w:val="20"/>
          <w:lang w:val="sr-Cyrl-RS"/>
        </w:rPr>
        <w:t>. 20</w:t>
      </w:r>
      <w:r>
        <w:rPr>
          <w:rFonts w:asciiTheme="majorBidi" w:hAnsiTheme="majorBidi" w:cstheme="majorBidi"/>
          <w:sz w:val="20"/>
          <w:szCs w:val="20"/>
          <w:lang w:val="sr-Cyrl-RS"/>
        </w:rPr>
        <w:t>24</w:t>
      </w:r>
      <w:r w:rsidRPr="00776B59">
        <w:rPr>
          <w:rFonts w:asciiTheme="majorBidi" w:hAnsiTheme="majorBidi" w:cstheme="majorBidi"/>
          <w:sz w:val="20"/>
          <w:szCs w:val="20"/>
          <w:lang w:val="sr-Cyrl-RS"/>
        </w:rPr>
        <w:t>. године.</w:t>
      </w:r>
    </w:p>
    <w:p w14:paraId="79C8BE83" w14:textId="77777777" w:rsidR="00B7775E" w:rsidRDefault="00B7775E" w:rsidP="00B7775E">
      <w:pPr>
        <w:rPr>
          <w:b/>
          <w:snapToGrid w:val="0"/>
          <w:sz w:val="20"/>
          <w:szCs w:val="20"/>
          <w:lang w:val="sr-Cyrl-RS"/>
        </w:rPr>
      </w:pPr>
    </w:p>
    <w:p w14:paraId="2541A300" w14:textId="1D6DB6FA" w:rsidR="00B7775E" w:rsidRPr="00030535" w:rsidRDefault="00B7775E" w:rsidP="00B7775E">
      <w:pPr>
        <w:rPr>
          <w:b/>
          <w:snapToGrid w:val="0"/>
          <w:sz w:val="20"/>
          <w:szCs w:val="20"/>
          <w:lang w:val="sr-Cyrl-RS"/>
        </w:rPr>
      </w:pPr>
      <w:r w:rsidRPr="001A410E">
        <w:rPr>
          <w:b/>
          <w:snapToGrid w:val="0"/>
          <w:szCs w:val="20"/>
          <w:lang w:val="sr-Cyrl-RS"/>
        </w:rPr>
        <w:t>3) Испуњени услови за избор у звање</w:t>
      </w:r>
      <w:r>
        <w:rPr>
          <w:b/>
          <w:snapToGrid w:val="0"/>
          <w:szCs w:val="20"/>
          <w:lang w:val="sr-Cyrl-RS"/>
        </w:rPr>
        <w:t xml:space="preserve"> </w:t>
      </w:r>
      <w:r w:rsidR="000D64C7">
        <w:rPr>
          <w:b/>
          <w:snapToGrid w:val="0"/>
          <w:szCs w:val="20"/>
          <w:lang w:val="sr-Cyrl-RS"/>
        </w:rPr>
        <w:t>доцента</w:t>
      </w:r>
    </w:p>
    <w:p w14:paraId="251F9121" w14:textId="77777777" w:rsidR="00B7775E" w:rsidRPr="001A410E" w:rsidRDefault="00B7775E" w:rsidP="00B7775E">
      <w:pPr>
        <w:jc w:val="both"/>
        <w:rPr>
          <w:b/>
          <w:sz w:val="20"/>
          <w:szCs w:val="20"/>
          <w:lang w:val="sr-Cyrl-RS"/>
        </w:rPr>
      </w:pPr>
    </w:p>
    <w:p w14:paraId="470F777A" w14:textId="77777777" w:rsidR="00B7775E" w:rsidRPr="00FC2539" w:rsidRDefault="00B7775E" w:rsidP="00B7775E">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B7775E" w:rsidRPr="00FC2539" w14:paraId="3D30922B" w14:textId="77777777" w:rsidTr="008A6554">
        <w:tc>
          <w:tcPr>
            <w:tcW w:w="416" w:type="dxa"/>
            <w:tcBorders>
              <w:top w:val="single" w:sz="4" w:space="0" w:color="auto"/>
              <w:left w:val="single" w:sz="4" w:space="0" w:color="auto"/>
              <w:bottom w:val="single" w:sz="4" w:space="0" w:color="auto"/>
              <w:right w:val="single" w:sz="4" w:space="0" w:color="auto"/>
            </w:tcBorders>
          </w:tcPr>
          <w:p w14:paraId="37677104" w14:textId="77777777" w:rsidR="00B7775E" w:rsidRPr="00FC2539" w:rsidRDefault="00B7775E" w:rsidP="008A6554">
            <w:pPr>
              <w:rPr>
                <w:sz w:val="20"/>
                <w:szCs w:val="20"/>
              </w:rPr>
            </w:pPr>
          </w:p>
          <w:p w14:paraId="16677D4C" w14:textId="77777777" w:rsidR="00B7775E" w:rsidRPr="00FC2539" w:rsidRDefault="00B7775E" w:rsidP="008A6554">
            <w:pPr>
              <w:rPr>
                <w:sz w:val="20"/>
                <w:szCs w:val="20"/>
              </w:rPr>
            </w:pPr>
            <w:r>
              <w:rPr>
                <w:noProof/>
                <w:sz w:val="20"/>
                <w:szCs w:val="20"/>
                <w:lang w:val="sr-Latn-RS" w:eastAsia="sr-Latn-RS"/>
              </w:rPr>
              <mc:AlternateContent>
                <mc:Choice Requires="wps">
                  <w:drawing>
                    <wp:anchor distT="0" distB="0" distL="114300" distR="114300" simplePos="0" relativeHeight="251730944" behindDoc="0" locked="0" layoutInCell="1" allowOverlap="1" wp14:anchorId="753939AF" wp14:editId="2F66F080">
                      <wp:simplePos x="0" y="0"/>
                      <wp:positionH relativeFrom="column">
                        <wp:posOffset>-151130</wp:posOffset>
                      </wp:positionH>
                      <wp:positionV relativeFrom="paragraph">
                        <wp:posOffset>109855</wp:posOffset>
                      </wp:positionV>
                      <wp:extent cx="381000" cy="247650"/>
                      <wp:effectExtent l="0" t="0" r="19050" b="19050"/>
                      <wp:wrapNone/>
                      <wp:docPr id="1278818625"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6BBE0" id="Donut 15" o:spid="_x0000_s1026" type="#_x0000_t23" style="position:absolute;margin-left:-11.9pt;margin-top:8.65pt;width:30pt;height:1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" adj="730" fillcolor="#5b9bd5" strokecolor="windowText" strokeweight="1pt">
                      <v:stroke joinstyle="miter"/>
                    </v:shape>
                  </w:pict>
                </mc:Fallback>
              </mc:AlternateContent>
            </w:r>
          </w:p>
        </w:tc>
        <w:tc>
          <w:tcPr>
            <w:tcW w:w="5632" w:type="dxa"/>
            <w:tcBorders>
              <w:top w:val="single" w:sz="4" w:space="0" w:color="auto"/>
              <w:left w:val="single" w:sz="4" w:space="0" w:color="auto"/>
              <w:bottom w:val="single" w:sz="4" w:space="0" w:color="auto"/>
              <w:right w:val="single" w:sz="4" w:space="0" w:color="auto"/>
            </w:tcBorders>
            <w:hideMark/>
          </w:tcPr>
          <w:p w14:paraId="1B3E9418" w14:textId="77777777" w:rsidR="00B7775E" w:rsidRPr="00FC2539" w:rsidRDefault="00B7775E" w:rsidP="008A6554">
            <w:pPr>
              <w:jc w:val="both"/>
              <w:rPr>
                <w:i/>
                <w:sz w:val="20"/>
                <w:szCs w:val="20"/>
              </w:rPr>
            </w:pPr>
            <w:r w:rsidRPr="00FC2539">
              <w:rPr>
                <w:i/>
                <w:sz w:val="20"/>
                <w:szCs w:val="20"/>
              </w:rPr>
              <w:t xml:space="preserve"> </w:t>
            </w:r>
          </w:p>
          <w:p w14:paraId="4AC41B22" w14:textId="77777777" w:rsidR="00B7775E" w:rsidRPr="00FC2539" w:rsidRDefault="00B7775E" w:rsidP="008A6554">
            <w:pPr>
              <w:jc w:val="both"/>
              <w:rPr>
                <w:i/>
                <w:sz w:val="20"/>
                <w:szCs w:val="20"/>
              </w:rPr>
            </w:pPr>
            <w:r w:rsidRPr="00FC2539">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6051CCF4" w14:textId="77777777" w:rsidR="00B7775E" w:rsidRPr="00FC2539" w:rsidRDefault="00B7775E" w:rsidP="008A6554">
            <w:pPr>
              <w:rPr>
                <w:b/>
                <w:sz w:val="20"/>
                <w:szCs w:val="20"/>
              </w:rPr>
            </w:pPr>
            <w:r w:rsidRPr="00FC2539">
              <w:rPr>
                <w:b/>
                <w:sz w:val="20"/>
                <w:szCs w:val="20"/>
              </w:rPr>
              <w:t xml:space="preserve">oценa / број година радног искуства </w:t>
            </w:r>
          </w:p>
        </w:tc>
      </w:tr>
      <w:tr w:rsidR="00B7775E" w:rsidRPr="00FC2539" w14:paraId="39F0D3AE"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0B645A2F" w14:textId="77777777" w:rsidR="00B7775E" w:rsidRPr="00FC2539" w:rsidRDefault="00B7775E" w:rsidP="008A6554">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3E47965" w14:textId="77777777" w:rsidR="00B7775E" w:rsidRPr="00FC2539" w:rsidRDefault="00B7775E" w:rsidP="008A6554">
            <w:pPr>
              <w:jc w:val="both"/>
              <w:rPr>
                <w:sz w:val="20"/>
                <w:szCs w:val="20"/>
              </w:rPr>
            </w:pPr>
            <w:r w:rsidRPr="00FC2539">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2E61D403" w14:textId="77777777" w:rsidR="00736A75" w:rsidRPr="00736A75" w:rsidRDefault="00736A75" w:rsidP="00736A75">
            <w:pPr>
              <w:rPr>
                <w:sz w:val="20"/>
                <w:szCs w:val="20"/>
                <w:lang w:val="sr-Latn-RS"/>
              </w:rPr>
            </w:pPr>
            <w:r>
              <w:rPr>
                <w:sz w:val="20"/>
                <w:szCs w:val="20"/>
                <w:lang w:val="sr-Cyrl-RS"/>
              </w:rPr>
              <w:t>5 (пет)</w:t>
            </w:r>
            <w:r>
              <w:rPr>
                <w:sz w:val="20"/>
                <w:szCs w:val="20"/>
                <w:lang w:val="sr-Latn-RS"/>
              </w:rPr>
              <w:t>, 22.01.2026.</w:t>
            </w:r>
          </w:p>
          <w:p w14:paraId="0F11D3A3" w14:textId="446694A8" w:rsidR="00B7775E" w:rsidRPr="001A410E" w:rsidRDefault="00B7775E" w:rsidP="008A6554">
            <w:pPr>
              <w:rPr>
                <w:sz w:val="20"/>
                <w:szCs w:val="20"/>
                <w:lang w:val="sr-Cyrl-RS"/>
              </w:rPr>
            </w:pPr>
          </w:p>
        </w:tc>
      </w:tr>
      <w:tr w:rsidR="00B7775E" w:rsidRPr="00FC2539" w14:paraId="5966283D"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66F58E47" w14:textId="77777777" w:rsidR="00B7775E" w:rsidRPr="00FC2539" w:rsidRDefault="00B7775E" w:rsidP="008A6554">
            <w:pPr>
              <w:rPr>
                <w:sz w:val="20"/>
                <w:szCs w:val="20"/>
              </w:rPr>
            </w:pPr>
            <w:r>
              <w:rPr>
                <w:noProof/>
                <w:sz w:val="20"/>
                <w:szCs w:val="20"/>
                <w:lang w:val="sr-Latn-RS" w:eastAsia="sr-Latn-RS"/>
              </w:rPr>
              <mc:AlternateContent>
                <mc:Choice Requires="wps">
                  <w:drawing>
                    <wp:anchor distT="0" distB="0" distL="114300" distR="114300" simplePos="0" relativeHeight="251731968" behindDoc="0" locked="0" layoutInCell="1" allowOverlap="1" wp14:anchorId="1B253725" wp14:editId="7DC13558">
                      <wp:simplePos x="0" y="0"/>
                      <wp:positionH relativeFrom="column">
                        <wp:posOffset>-151130</wp:posOffset>
                      </wp:positionH>
                      <wp:positionV relativeFrom="paragraph">
                        <wp:posOffset>405765</wp:posOffset>
                      </wp:positionV>
                      <wp:extent cx="381000" cy="247650"/>
                      <wp:effectExtent l="0" t="0" r="19050" b="19050"/>
                      <wp:wrapNone/>
                      <wp:docPr id="1278818626"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E04AB" id="Donut 15" o:spid="_x0000_s1026" type="#_x0000_t23" style="position:absolute;margin-left:-11.9pt;margin-top:31.95pt;width:30pt;height: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" adj="730" fillcolor="#5b9bd5" strokecolor="windowText" strokeweight="1pt">
                      <v:stroke joinstyle="miter"/>
                    </v:shape>
                  </w:pict>
                </mc:Fallback>
              </mc:AlternateContent>
            </w:r>
            <w:r>
              <w:rPr>
                <w:noProof/>
                <w:sz w:val="20"/>
                <w:szCs w:val="20"/>
                <w:lang w:val="sr-Latn-RS" w:eastAsia="sr-Latn-RS"/>
              </w:rPr>
              <mc:AlternateContent>
                <mc:Choice Requires="wps">
                  <w:drawing>
                    <wp:anchor distT="0" distB="0" distL="114300" distR="114300" simplePos="0" relativeHeight="251729920" behindDoc="0" locked="0" layoutInCell="1" allowOverlap="1" wp14:anchorId="782865EE" wp14:editId="40DB4A21">
                      <wp:simplePos x="0" y="0"/>
                      <wp:positionH relativeFrom="column">
                        <wp:posOffset>-173990</wp:posOffset>
                      </wp:positionH>
                      <wp:positionV relativeFrom="paragraph">
                        <wp:posOffset>-28575</wp:posOffset>
                      </wp:positionV>
                      <wp:extent cx="381000" cy="247650"/>
                      <wp:effectExtent l="0" t="0" r="19050" b="19050"/>
                      <wp:wrapNone/>
                      <wp:docPr id="1278818628"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7FBCD" id="Donut 15" o:spid="_x0000_s1026" type="#_x0000_t23" style="position:absolute;margin-left:-13.7pt;margin-top:-2.25pt;width:30pt;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" adj="730" fillcolor="#5b9bd5" strokecolor="windowText" strokeweight="1pt">
                      <v:stroke joinstyle="miter"/>
                    </v:shape>
                  </w:pict>
                </mc:Fallback>
              </mc:AlternateContent>
            </w:r>
            <w:r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7560325A" w14:textId="77777777" w:rsidR="00B7775E" w:rsidRPr="00FC2539" w:rsidRDefault="00B7775E" w:rsidP="008A6554">
            <w:pPr>
              <w:jc w:val="both"/>
              <w:rPr>
                <w:sz w:val="20"/>
                <w:szCs w:val="20"/>
              </w:rPr>
            </w:pPr>
            <w:r w:rsidRPr="00FC2539">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06788A81" w14:textId="77777777" w:rsidR="00B7775E" w:rsidRPr="007F6FDA" w:rsidRDefault="00B7775E" w:rsidP="008A6554">
            <w:pPr>
              <w:rPr>
                <w:sz w:val="20"/>
                <w:szCs w:val="20"/>
                <w:lang w:val="sr-Cyrl-RS"/>
              </w:rPr>
            </w:pPr>
            <w:r>
              <w:rPr>
                <w:sz w:val="20"/>
                <w:szCs w:val="20"/>
                <w:lang w:val="sr-Cyrl-RS"/>
              </w:rPr>
              <w:t>Просечна оцена: 4,98</w:t>
            </w:r>
          </w:p>
        </w:tc>
      </w:tr>
      <w:tr w:rsidR="00B7775E" w:rsidRPr="00FC2539" w14:paraId="1AFBBA2B"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3F22A0E6" w14:textId="77777777" w:rsidR="00B7775E" w:rsidRPr="00FC2539" w:rsidRDefault="00B7775E" w:rsidP="008A6554">
            <w:pPr>
              <w:rPr>
                <w:sz w:val="20"/>
                <w:szCs w:val="20"/>
              </w:rPr>
            </w:pPr>
            <w:r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2E83713F" w14:textId="77777777" w:rsidR="00B7775E" w:rsidRDefault="00B7775E"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Искуство у педагошком раду са студентима</w:t>
            </w:r>
          </w:p>
          <w:p w14:paraId="039C41A0" w14:textId="77777777" w:rsidR="00B7775E" w:rsidRPr="00FC2539" w:rsidRDefault="00B7775E" w:rsidP="008A6554">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C8E5265" w14:textId="77777777" w:rsidR="00B7775E" w:rsidRPr="007F6FDA" w:rsidRDefault="00B7775E" w:rsidP="008A6554">
            <w:pPr>
              <w:rPr>
                <w:sz w:val="20"/>
                <w:szCs w:val="20"/>
                <w:lang w:val="sr-Cyrl-RS"/>
              </w:rPr>
            </w:pPr>
            <w:r w:rsidRPr="007F6FDA">
              <w:rPr>
                <w:sz w:val="20"/>
                <w:szCs w:val="20"/>
                <w:lang w:val="sr-Cyrl-RS"/>
              </w:rPr>
              <w:t>7 година и 4 месеца</w:t>
            </w:r>
          </w:p>
        </w:tc>
      </w:tr>
    </w:tbl>
    <w:p w14:paraId="4621D66B" w14:textId="77777777" w:rsidR="00B7775E" w:rsidRPr="00FC2539" w:rsidRDefault="00B7775E" w:rsidP="00B7775E">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B7775E" w:rsidRPr="00FC2539" w14:paraId="4A4DCE08" w14:textId="77777777" w:rsidTr="008A6554">
        <w:tc>
          <w:tcPr>
            <w:tcW w:w="416" w:type="dxa"/>
            <w:tcBorders>
              <w:top w:val="single" w:sz="4" w:space="0" w:color="auto"/>
              <w:left w:val="single" w:sz="4" w:space="0" w:color="auto"/>
              <w:bottom w:val="single" w:sz="4" w:space="0" w:color="auto"/>
              <w:right w:val="single" w:sz="4" w:space="0" w:color="auto"/>
            </w:tcBorders>
          </w:tcPr>
          <w:p w14:paraId="1B2B95B3" w14:textId="77777777" w:rsidR="00B7775E" w:rsidRPr="00FC2539" w:rsidRDefault="00B7775E" w:rsidP="008A6554">
            <w:pPr>
              <w:rPr>
                <w:sz w:val="20"/>
                <w:szCs w:val="20"/>
              </w:rPr>
            </w:pPr>
          </w:p>
          <w:p w14:paraId="721AAACC" w14:textId="77777777" w:rsidR="00B7775E" w:rsidRPr="00FC2539" w:rsidRDefault="00B7775E" w:rsidP="008A6554">
            <w:pPr>
              <w:rPr>
                <w:sz w:val="20"/>
                <w:szCs w:val="20"/>
              </w:rPr>
            </w:pPr>
            <w:r>
              <w:rPr>
                <w:noProof/>
                <w:sz w:val="20"/>
                <w:szCs w:val="20"/>
                <w:lang w:val="sr-Latn-RS" w:eastAsia="sr-Latn-RS"/>
              </w:rPr>
              <mc:AlternateContent>
                <mc:Choice Requires="wps">
                  <w:drawing>
                    <wp:anchor distT="0" distB="0" distL="114300" distR="114300" simplePos="0" relativeHeight="251732992" behindDoc="0" locked="0" layoutInCell="1" allowOverlap="1" wp14:anchorId="37B7B8C5" wp14:editId="1E381CCF">
                      <wp:simplePos x="0" y="0"/>
                      <wp:positionH relativeFrom="column">
                        <wp:posOffset>-158750</wp:posOffset>
                      </wp:positionH>
                      <wp:positionV relativeFrom="paragraph">
                        <wp:posOffset>109855</wp:posOffset>
                      </wp:positionV>
                      <wp:extent cx="381000" cy="247650"/>
                      <wp:effectExtent l="0" t="0" r="19050" b="19050"/>
                      <wp:wrapNone/>
                      <wp:docPr id="1278818629"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9CD07" id="Donut 15" o:spid="_x0000_s1026" type="#_x0000_t23" style="position:absolute;margin-left:-12.5pt;margin-top:8.65pt;width:30pt;height:1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" adj="730" fillcolor="#5b9bd5" strokecolor="windowText" strokeweight="1pt">
                      <v:stroke joinstyle="miter"/>
                    </v:shape>
                  </w:pict>
                </mc:Fallback>
              </mc:AlternateContent>
            </w:r>
          </w:p>
        </w:tc>
        <w:tc>
          <w:tcPr>
            <w:tcW w:w="5632" w:type="dxa"/>
            <w:tcBorders>
              <w:top w:val="single" w:sz="4" w:space="0" w:color="auto"/>
              <w:left w:val="single" w:sz="4" w:space="0" w:color="auto"/>
              <w:bottom w:val="single" w:sz="4" w:space="0" w:color="auto"/>
              <w:right w:val="single" w:sz="4" w:space="0" w:color="auto"/>
            </w:tcBorders>
          </w:tcPr>
          <w:p w14:paraId="04174BD9" w14:textId="77777777" w:rsidR="00B7775E" w:rsidRPr="00FC2539" w:rsidRDefault="00B7775E" w:rsidP="008A6554">
            <w:pPr>
              <w:jc w:val="both"/>
              <w:rPr>
                <w:i/>
                <w:sz w:val="20"/>
                <w:szCs w:val="20"/>
              </w:rPr>
            </w:pPr>
          </w:p>
          <w:p w14:paraId="0CC58180" w14:textId="77777777" w:rsidR="00B7775E" w:rsidRPr="00FC2539" w:rsidRDefault="00B7775E" w:rsidP="008A6554">
            <w:pPr>
              <w:jc w:val="both"/>
              <w:rPr>
                <w:i/>
                <w:sz w:val="20"/>
                <w:szCs w:val="20"/>
              </w:rPr>
            </w:pPr>
            <w:r w:rsidRPr="00FC2539">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1005D1C9" w14:textId="77777777" w:rsidR="00B7775E" w:rsidRPr="00FC2539" w:rsidRDefault="00B7775E" w:rsidP="008A6554">
            <w:pPr>
              <w:rPr>
                <w:b/>
                <w:sz w:val="20"/>
                <w:szCs w:val="20"/>
              </w:rPr>
            </w:pPr>
            <w:r w:rsidRPr="00FC2539">
              <w:rPr>
                <w:b/>
                <w:sz w:val="20"/>
                <w:szCs w:val="20"/>
              </w:rPr>
              <w:t>Број менторства / учешћа у комисији и др.</w:t>
            </w:r>
          </w:p>
        </w:tc>
      </w:tr>
      <w:tr w:rsidR="00B7775E" w:rsidRPr="00FC2539" w14:paraId="04CDF52C"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5E5E3B9" w14:textId="77777777" w:rsidR="00B7775E" w:rsidRPr="00FC2539" w:rsidRDefault="00B7775E" w:rsidP="008A6554">
            <w:pPr>
              <w:rPr>
                <w:sz w:val="20"/>
                <w:szCs w:val="20"/>
              </w:rPr>
            </w:pP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7F5DE960" w14:textId="77777777" w:rsidR="00B7775E" w:rsidRDefault="00B7775E" w:rsidP="008A6554">
            <w:pPr>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 најмање два завршна рада</w:t>
            </w:r>
          </w:p>
          <w:p w14:paraId="50CEF86B" w14:textId="77777777" w:rsidR="00B7775E" w:rsidRPr="00FC2539" w:rsidRDefault="00B7775E" w:rsidP="008A6554">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F1CF41E" w14:textId="13EA0E4A" w:rsidR="00B7775E" w:rsidRPr="00F029C2" w:rsidRDefault="00B7775E" w:rsidP="008A6554">
            <w:pPr>
              <w:rPr>
                <w:lang w:val="sr-Cyrl-RS"/>
              </w:rPr>
            </w:pPr>
            <w:r w:rsidRPr="00A713D7">
              <w:rPr>
                <w:sz w:val="20"/>
                <w:szCs w:val="20"/>
                <w:lang w:val="sr-Cyrl-RS"/>
              </w:rPr>
              <w:t>4</w:t>
            </w:r>
            <w:r w:rsidR="00A713D7" w:rsidRPr="00A713D7">
              <w:rPr>
                <w:sz w:val="20"/>
                <w:szCs w:val="20"/>
                <w:lang w:val="sr-Cyrl-RS"/>
              </w:rPr>
              <w:t xml:space="preserve"> студентска дипломска рада</w:t>
            </w:r>
          </w:p>
        </w:tc>
      </w:tr>
      <w:tr w:rsidR="00B7775E" w:rsidRPr="00FC2539" w14:paraId="7DDAB7CD"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6C435D64" w14:textId="77777777" w:rsidR="00B7775E" w:rsidRPr="00FC2539" w:rsidRDefault="00B7775E" w:rsidP="008A6554">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6F62BF4F" w14:textId="77777777" w:rsidR="00B7775E" w:rsidRPr="00FC2539" w:rsidRDefault="00B7775E" w:rsidP="008A6554">
            <w:pPr>
              <w:jc w:val="both"/>
              <w:rPr>
                <w:sz w:val="20"/>
                <w:szCs w:val="20"/>
              </w:rPr>
            </w:pPr>
            <w:r w:rsidRPr="00FC2539">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3A522ED0" w14:textId="77777777" w:rsidR="00B7775E" w:rsidRPr="00FC2539" w:rsidRDefault="00B7775E" w:rsidP="008A6554">
            <w:pPr>
              <w:rPr>
                <w:sz w:val="20"/>
                <w:szCs w:val="20"/>
              </w:rPr>
            </w:pPr>
          </w:p>
        </w:tc>
      </w:tr>
      <w:tr w:rsidR="00B7775E" w:rsidRPr="00FC2539" w14:paraId="481230DB"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4ACA364C" w14:textId="77777777" w:rsidR="00B7775E" w:rsidRPr="00FC2539" w:rsidRDefault="00B7775E" w:rsidP="008A6554">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4A91E125" w14:textId="77777777" w:rsidR="00B7775E" w:rsidRPr="00FC2539" w:rsidRDefault="00B7775E" w:rsidP="008A6554">
            <w:pPr>
              <w:tabs>
                <w:tab w:val="left" w:pos="-216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једног завршног рада.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5977129F" w14:textId="77777777" w:rsidR="00B7775E" w:rsidRPr="00FC2539" w:rsidRDefault="00B7775E" w:rsidP="008A6554"/>
        </w:tc>
      </w:tr>
      <w:tr w:rsidR="00B7775E" w:rsidRPr="00FC2539" w14:paraId="2749D216"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7CE92C41" w14:textId="77777777" w:rsidR="00B7775E" w:rsidRPr="00FC2539" w:rsidRDefault="00B7775E" w:rsidP="008A6554">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1853ACA2" w14:textId="77777777" w:rsidR="00B7775E" w:rsidRPr="00FC2539" w:rsidRDefault="00B7775E"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једној комисији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 xml:space="preserve">студијама или у комисији за одбрану докторске дисертације.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5D126F6F" w14:textId="77777777" w:rsidR="00B7775E" w:rsidRPr="00FC2539" w:rsidRDefault="00B7775E" w:rsidP="008A6554"/>
        </w:tc>
      </w:tr>
      <w:tr w:rsidR="00B7775E" w:rsidRPr="00FC2539" w14:paraId="70F3C863"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560D6AE3" w14:textId="77777777" w:rsidR="00B7775E" w:rsidRPr="00FC2539" w:rsidRDefault="00B7775E" w:rsidP="008A6554">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5BCA5896" w14:textId="77777777" w:rsidR="00B7775E" w:rsidRPr="00FC2539" w:rsidRDefault="00B7775E"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три завршна рада. </w:t>
            </w:r>
          </w:p>
          <w:p w14:paraId="7CB54F53" w14:textId="77777777" w:rsidR="00B7775E" w:rsidRPr="00FC2539" w:rsidRDefault="00B7775E" w:rsidP="008A655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2B12560" w14:textId="77777777" w:rsidR="00B7775E" w:rsidRPr="00FC2539" w:rsidRDefault="00B7775E" w:rsidP="008A6554"/>
        </w:tc>
      </w:tr>
      <w:tr w:rsidR="00B7775E" w:rsidRPr="00FC2539" w14:paraId="30C21565"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535B691D" w14:textId="77777777" w:rsidR="00B7775E" w:rsidRPr="00FC2539" w:rsidRDefault="00B7775E" w:rsidP="008A6554">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74DC4DC8" w14:textId="77777777" w:rsidR="00B7775E" w:rsidRPr="00FC2539" w:rsidRDefault="00B7775E"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42A0E01A" w14:textId="77777777" w:rsidR="00B7775E" w:rsidRPr="00FC2539" w:rsidRDefault="00B7775E" w:rsidP="008A6554"/>
        </w:tc>
      </w:tr>
      <w:tr w:rsidR="00B7775E" w:rsidRPr="00FC2539" w14:paraId="07F00804"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0BB9644" w14:textId="77777777" w:rsidR="00B7775E" w:rsidRPr="00FC2539" w:rsidRDefault="00B7775E" w:rsidP="008A6554">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5780689F" w14:textId="77777777" w:rsidR="00B7775E" w:rsidRPr="00FC2539" w:rsidRDefault="00B7775E"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Менторство у изради најмање једне докторске дисертације</w:t>
            </w:r>
          </w:p>
          <w:p w14:paraId="743A8542" w14:textId="77777777" w:rsidR="00B7775E" w:rsidRPr="00FC2539" w:rsidRDefault="00B7775E" w:rsidP="008A655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4172B98" w14:textId="77777777" w:rsidR="00B7775E" w:rsidRPr="00FC2539" w:rsidRDefault="00B7775E" w:rsidP="008A6554"/>
        </w:tc>
      </w:tr>
    </w:tbl>
    <w:p w14:paraId="1E7031DC" w14:textId="3815F5BB" w:rsidR="00B7775E" w:rsidRPr="00FC2539" w:rsidRDefault="00B7775E" w:rsidP="00B7775E">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52"/>
        <w:gridCol w:w="1300"/>
        <w:gridCol w:w="3467"/>
      </w:tblGrid>
      <w:tr w:rsidR="00B7775E" w:rsidRPr="00FC2539" w14:paraId="08FA24F5" w14:textId="77777777" w:rsidTr="008A6554">
        <w:tc>
          <w:tcPr>
            <w:tcW w:w="416" w:type="dxa"/>
            <w:tcBorders>
              <w:top w:val="single" w:sz="4" w:space="0" w:color="auto"/>
              <w:left w:val="single" w:sz="4" w:space="0" w:color="auto"/>
              <w:bottom w:val="single" w:sz="4" w:space="0" w:color="auto"/>
              <w:right w:val="single" w:sz="4" w:space="0" w:color="auto"/>
            </w:tcBorders>
          </w:tcPr>
          <w:p w14:paraId="5135856F" w14:textId="77777777" w:rsidR="00B7775E" w:rsidRPr="00FC2539" w:rsidRDefault="00B7775E" w:rsidP="008A6554">
            <w:pPr>
              <w:rPr>
                <w:sz w:val="20"/>
                <w:szCs w:val="20"/>
              </w:rPr>
            </w:pPr>
          </w:p>
          <w:p w14:paraId="0D4CDC3A" w14:textId="77777777" w:rsidR="00B7775E" w:rsidRPr="00FC2539" w:rsidRDefault="00B7775E" w:rsidP="008A6554">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58A95BEF" w14:textId="77777777" w:rsidR="00B7775E" w:rsidRPr="00FC2539" w:rsidRDefault="00B7775E" w:rsidP="008A6554">
            <w:pPr>
              <w:jc w:val="both"/>
              <w:rPr>
                <w:i/>
                <w:sz w:val="20"/>
                <w:szCs w:val="20"/>
              </w:rPr>
            </w:pPr>
            <w:r w:rsidRPr="00FC2539">
              <w:rPr>
                <w:i/>
                <w:sz w:val="20"/>
                <w:szCs w:val="20"/>
              </w:rPr>
              <w:t xml:space="preserve"> </w:t>
            </w:r>
          </w:p>
          <w:p w14:paraId="7438C8DF" w14:textId="77777777" w:rsidR="00B7775E" w:rsidRPr="00FC2539" w:rsidRDefault="00B7775E" w:rsidP="008A6554">
            <w:pPr>
              <w:jc w:val="both"/>
              <w:rPr>
                <w:i/>
                <w:sz w:val="20"/>
                <w:szCs w:val="20"/>
              </w:rPr>
            </w:pPr>
            <w:r w:rsidRPr="00FC2539">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417F062D" w14:textId="77777777" w:rsidR="00B7775E" w:rsidRPr="00FC2539" w:rsidRDefault="00B7775E" w:rsidP="008A6554">
            <w:pPr>
              <w:rPr>
                <w:b/>
                <w:sz w:val="20"/>
                <w:szCs w:val="20"/>
              </w:rPr>
            </w:pPr>
            <w:r w:rsidRPr="00FC2539">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411CCD3B" w14:textId="77777777" w:rsidR="00B7775E" w:rsidRPr="00FC2539" w:rsidRDefault="00B7775E" w:rsidP="008A6554">
            <w:pPr>
              <w:rPr>
                <w:b/>
                <w:sz w:val="20"/>
                <w:szCs w:val="20"/>
              </w:rPr>
            </w:pPr>
            <w:r w:rsidRPr="00FC2539">
              <w:rPr>
                <w:b/>
                <w:sz w:val="20"/>
                <w:szCs w:val="20"/>
              </w:rPr>
              <w:t>Навести часописе, скупове, књиге и друго</w:t>
            </w:r>
          </w:p>
        </w:tc>
      </w:tr>
      <w:tr w:rsidR="00B7775E" w:rsidRPr="00FC2539" w14:paraId="70CF5E85"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7F687A48" w14:textId="5831DAC8" w:rsidR="00B7775E" w:rsidRPr="00FC2539" w:rsidRDefault="00A713D7" w:rsidP="008A6554">
            <w:pPr>
              <w:rPr>
                <w:sz w:val="20"/>
                <w:szCs w:val="20"/>
              </w:rPr>
            </w:pPr>
            <w:r>
              <w:rPr>
                <w:noProof/>
                <w:sz w:val="20"/>
                <w:szCs w:val="20"/>
                <w:lang w:val="sr-Latn-RS" w:eastAsia="sr-Latn-RS"/>
              </w:rPr>
              <mc:AlternateContent>
                <mc:Choice Requires="wps">
                  <w:drawing>
                    <wp:anchor distT="0" distB="0" distL="114300" distR="114300" simplePos="0" relativeHeight="251715584" behindDoc="0" locked="0" layoutInCell="1" allowOverlap="1" wp14:anchorId="507458A6" wp14:editId="2E57BA4B">
                      <wp:simplePos x="0" y="0"/>
                      <wp:positionH relativeFrom="column">
                        <wp:posOffset>-120650</wp:posOffset>
                      </wp:positionH>
                      <wp:positionV relativeFrom="paragraph">
                        <wp:posOffset>-30480</wp:posOffset>
                      </wp:positionV>
                      <wp:extent cx="381000" cy="247650"/>
                      <wp:effectExtent l="0" t="0" r="19050" b="19050"/>
                      <wp:wrapNone/>
                      <wp:docPr id="2128202627"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4E349" id="Donut 15" o:spid="_x0000_s1026" type="#_x0000_t23" style="position:absolute;margin-left:-9.5pt;margin-top:-2.4pt;width:30pt;height:1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" adj="730" fillcolor="#5b9bd5" strokecolor="windowText" strokeweight="1pt">
                      <v:stroke joinstyle="miter"/>
                    </v:shape>
                  </w:pict>
                </mc:Fallback>
              </mc:AlternateContent>
            </w:r>
            <w:r w:rsidR="00B7775E"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66280D98" w14:textId="77777777" w:rsidR="00B7775E" w:rsidRPr="00FC2539" w:rsidRDefault="00B7775E"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299E80B9" w14:textId="77777777" w:rsidR="00B7775E" w:rsidRPr="00FC2539" w:rsidRDefault="00B7775E" w:rsidP="008A6554">
            <w:pPr>
              <w:jc w:val="both"/>
            </w:pPr>
          </w:p>
        </w:tc>
        <w:tc>
          <w:tcPr>
            <w:tcW w:w="1300" w:type="dxa"/>
            <w:tcBorders>
              <w:top w:val="single" w:sz="4" w:space="0" w:color="auto"/>
              <w:left w:val="single" w:sz="4" w:space="0" w:color="auto"/>
              <w:bottom w:val="single" w:sz="4" w:space="0" w:color="auto"/>
              <w:right w:val="single" w:sz="4" w:space="0" w:color="auto"/>
            </w:tcBorders>
          </w:tcPr>
          <w:p w14:paraId="40BD0064" w14:textId="34DFB5B4" w:rsidR="00B7775E" w:rsidRPr="00AD0E16" w:rsidRDefault="00A713D7" w:rsidP="008A6554">
            <w:pPr>
              <w:rPr>
                <w:sz w:val="20"/>
                <w:szCs w:val="20"/>
                <w:lang w:val="sr-Latn-RS"/>
              </w:rPr>
            </w:pPr>
            <w:r>
              <w:rPr>
                <w:sz w:val="20"/>
                <w:szCs w:val="20"/>
                <w:lang w:val="sr-Cyrl-RS"/>
              </w:rPr>
              <w:t>16 радова</w:t>
            </w:r>
          </w:p>
        </w:tc>
        <w:tc>
          <w:tcPr>
            <w:tcW w:w="3467" w:type="dxa"/>
            <w:tcBorders>
              <w:top w:val="single" w:sz="4" w:space="0" w:color="auto"/>
              <w:left w:val="single" w:sz="4" w:space="0" w:color="auto"/>
              <w:bottom w:val="single" w:sz="4" w:space="0" w:color="auto"/>
              <w:right w:val="single" w:sz="4" w:space="0" w:color="auto"/>
            </w:tcBorders>
          </w:tcPr>
          <w:p w14:paraId="2DC4C53C" w14:textId="53F734D4" w:rsidR="00B7775E" w:rsidRPr="00FC2539" w:rsidRDefault="00A713D7" w:rsidP="008A6554">
            <w:pPr>
              <w:rPr>
                <w:sz w:val="20"/>
                <w:szCs w:val="20"/>
              </w:rPr>
            </w:pPr>
            <w:r>
              <w:rPr>
                <w:sz w:val="20"/>
                <w:szCs w:val="20"/>
                <w:lang w:val="sr-Latn-RS"/>
              </w:rPr>
              <w:t xml:space="preserve">Biomedicines (2), Genes (2), Iran J Pediatr, Neuromuscul Disord, Balkan J Med Genet (2), The Cerebellum, </w:t>
            </w:r>
            <w:r w:rsidRPr="00F931B1">
              <w:rPr>
                <w:rFonts w:asciiTheme="majorBidi" w:hAnsiTheme="majorBidi" w:cstheme="majorBidi"/>
                <w:sz w:val="20"/>
                <w:szCs w:val="20"/>
                <w:shd w:val="clear" w:color="auto" w:fill="FFFFFF"/>
                <w:lang w:val="sr-Cyrl-RS"/>
              </w:rPr>
              <w:t>Srp Arh celok lek</w:t>
            </w:r>
            <w:r>
              <w:rPr>
                <w:rFonts w:asciiTheme="majorBidi" w:hAnsiTheme="majorBidi" w:cstheme="majorBidi"/>
                <w:sz w:val="20"/>
                <w:szCs w:val="20"/>
                <w:shd w:val="clear" w:color="auto" w:fill="FFFFFF"/>
                <w:lang w:val="sr-Latn-RS"/>
              </w:rPr>
              <w:t xml:space="preserve">, Genet Med, Magnes Res, Turk J Pediatr, </w:t>
            </w:r>
            <w:r w:rsidRPr="00F931B1">
              <w:rPr>
                <w:rFonts w:asciiTheme="majorBidi" w:eastAsia="Calibri" w:hAnsiTheme="majorBidi" w:cstheme="majorBidi"/>
                <w:bCs/>
                <w:sz w:val="20"/>
                <w:szCs w:val="20"/>
                <w:shd w:val="clear" w:color="auto" w:fill="FFFFFF"/>
                <w:lang w:val="sr-Cyrl-RS"/>
              </w:rPr>
              <w:t>Mult Scler Relat Disord</w:t>
            </w:r>
            <w:r>
              <w:rPr>
                <w:rFonts w:asciiTheme="majorBidi" w:eastAsia="Calibri" w:hAnsiTheme="majorBidi" w:cstheme="majorBidi"/>
                <w:bCs/>
                <w:sz w:val="20"/>
                <w:szCs w:val="20"/>
                <w:shd w:val="clear" w:color="auto" w:fill="FFFFFF"/>
                <w:lang w:val="sr-Latn-RS"/>
              </w:rPr>
              <w:t xml:space="preserve">, </w:t>
            </w:r>
            <w:r w:rsidRPr="00F931B1">
              <w:rPr>
                <w:rFonts w:asciiTheme="majorBidi" w:eastAsia="Calibri" w:hAnsiTheme="majorBidi" w:cstheme="majorBidi"/>
                <w:bCs/>
                <w:sz w:val="20"/>
                <w:szCs w:val="20"/>
                <w:shd w:val="clear" w:color="auto" w:fill="FFFFFF"/>
                <w:lang w:val="sr-Cyrl-RS"/>
              </w:rPr>
              <w:t>Int J Gynaecol Obstet</w:t>
            </w:r>
            <w:r>
              <w:rPr>
                <w:rFonts w:asciiTheme="majorBidi" w:eastAsia="Calibri" w:hAnsiTheme="majorBidi" w:cstheme="majorBidi"/>
                <w:bCs/>
                <w:sz w:val="20"/>
                <w:szCs w:val="20"/>
                <w:shd w:val="clear" w:color="auto" w:fill="FFFFFF"/>
                <w:lang w:val="sr-Latn-RS"/>
              </w:rPr>
              <w:t>, Neurology</w:t>
            </w:r>
            <w:r>
              <w:rPr>
                <w:sz w:val="20"/>
                <w:szCs w:val="20"/>
                <w:lang w:val="sr-Latn-RS"/>
              </w:rPr>
              <w:t xml:space="preserve">  </w:t>
            </w:r>
          </w:p>
        </w:tc>
      </w:tr>
      <w:tr w:rsidR="00B7775E" w:rsidRPr="00D2384B" w14:paraId="75608FBD"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5E69F858" w14:textId="127A95D5" w:rsidR="00B7775E" w:rsidRPr="00FC2539" w:rsidRDefault="00B7775E" w:rsidP="008A6554">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226934B1" w14:textId="77777777" w:rsidR="00B7775E" w:rsidRPr="00FC2539" w:rsidRDefault="00B7775E" w:rsidP="008A6554">
            <w:pPr>
              <w:jc w:val="both"/>
              <w:rPr>
                <w:sz w:val="20"/>
                <w:szCs w:val="20"/>
              </w:rPr>
            </w:pPr>
            <w:r w:rsidRPr="00FC2539">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39173348" w14:textId="2C82E6DF" w:rsidR="00B7775E" w:rsidRPr="00C62B56" w:rsidRDefault="00B7775E" w:rsidP="008A6554">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4A1727D9" w14:textId="2BA0D424" w:rsidR="00B7775E" w:rsidRPr="00D2384B" w:rsidRDefault="00B7775E" w:rsidP="008A6554">
            <w:pPr>
              <w:rPr>
                <w:sz w:val="20"/>
                <w:szCs w:val="20"/>
                <w:lang w:val="sr-Latn-RS"/>
              </w:rPr>
            </w:pPr>
          </w:p>
        </w:tc>
      </w:tr>
      <w:tr w:rsidR="00B7775E" w:rsidRPr="00206342" w14:paraId="20A9DDED"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47732AF" w14:textId="3D80E80B" w:rsidR="00B7775E" w:rsidRPr="00FC2539" w:rsidRDefault="00A713D7" w:rsidP="008A6554">
            <w:pPr>
              <w:rPr>
                <w:sz w:val="20"/>
                <w:szCs w:val="20"/>
              </w:rPr>
            </w:pPr>
            <w:r>
              <w:rPr>
                <w:noProof/>
                <w:sz w:val="20"/>
                <w:szCs w:val="20"/>
                <w:lang w:val="sr-Latn-RS" w:eastAsia="sr-Latn-RS"/>
              </w:rPr>
              <mc:AlternateContent>
                <mc:Choice Requires="wps">
                  <w:drawing>
                    <wp:anchor distT="0" distB="0" distL="114300" distR="114300" simplePos="0" relativeHeight="251716608" behindDoc="0" locked="0" layoutInCell="1" allowOverlap="1" wp14:anchorId="69B5F05D" wp14:editId="59BC20C2">
                      <wp:simplePos x="0" y="0"/>
                      <wp:positionH relativeFrom="column">
                        <wp:posOffset>-111125</wp:posOffset>
                      </wp:positionH>
                      <wp:positionV relativeFrom="paragraph">
                        <wp:posOffset>-52705</wp:posOffset>
                      </wp:positionV>
                      <wp:extent cx="381000" cy="247650"/>
                      <wp:effectExtent l="0" t="0" r="19050" b="19050"/>
                      <wp:wrapNone/>
                      <wp:docPr id="597066220"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932F3" id="Donut 15" o:spid="_x0000_s1026" type="#_x0000_t23" style="position:absolute;margin-left:-8.75pt;margin-top:-4.15pt;width:30pt;height:1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" adj="730" fillcolor="#5b9bd5" strokecolor="windowText" strokeweight="1pt">
                      <v:stroke joinstyle="miter"/>
                    </v:shape>
                  </w:pict>
                </mc:Fallback>
              </mc:AlternateContent>
            </w:r>
            <w:r w:rsidR="00B7775E"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3BE02224" w14:textId="77777777" w:rsidR="00B7775E" w:rsidRPr="00FC2539" w:rsidRDefault="00B7775E" w:rsidP="008A6554">
            <w:pPr>
              <w:jc w:val="both"/>
            </w:pP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208A8C42" w14:textId="77777777" w:rsidR="00B7775E" w:rsidRPr="00FC2539" w:rsidRDefault="00B7775E" w:rsidP="008A6554">
            <w:pPr>
              <w:rPr>
                <w:sz w:val="20"/>
                <w:szCs w:val="20"/>
              </w:rPr>
            </w:pPr>
            <w:r>
              <w:rPr>
                <w:sz w:val="20"/>
                <w:szCs w:val="20"/>
              </w:rPr>
              <w:t xml:space="preserve">110 </w:t>
            </w:r>
            <w:r>
              <w:rPr>
                <w:sz w:val="20"/>
                <w:szCs w:val="20"/>
                <w:lang w:val="sr-Cyrl-RS"/>
              </w:rPr>
              <w:t>радова</w:t>
            </w:r>
          </w:p>
        </w:tc>
        <w:tc>
          <w:tcPr>
            <w:tcW w:w="3467" w:type="dxa"/>
            <w:tcBorders>
              <w:top w:val="single" w:sz="4" w:space="0" w:color="auto"/>
              <w:left w:val="single" w:sz="4" w:space="0" w:color="auto"/>
              <w:bottom w:val="single" w:sz="4" w:space="0" w:color="auto"/>
              <w:right w:val="single" w:sz="4" w:space="0" w:color="auto"/>
            </w:tcBorders>
          </w:tcPr>
          <w:p w14:paraId="176534DE" w14:textId="15C4AA91" w:rsidR="00B7775E" w:rsidRPr="00A713D7" w:rsidRDefault="00B7775E" w:rsidP="00A713D7">
            <w:pPr>
              <w:rPr>
                <w:sz w:val="20"/>
                <w:szCs w:val="20"/>
                <w:lang w:val="sr-Cyrl-RS"/>
              </w:rPr>
            </w:pPr>
            <w:r w:rsidRPr="00740225">
              <w:rPr>
                <w:bCs/>
                <w:noProof/>
                <w:sz w:val="20"/>
                <w:szCs w:val="20"/>
                <w:lang w:val="sr-Cyrl-BA"/>
              </w:rPr>
              <w:t>The First international congress of neuropediatrics</w:t>
            </w:r>
            <w:r>
              <w:rPr>
                <w:bCs/>
                <w:noProof/>
                <w:sz w:val="20"/>
                <w:szCs w:val="20"/>
                <w:lang w:val="sr-Latn-RS"/>
              </w:rPr>
              <w:t xml:space="preserve"> 2025, </w:t>
            </w:r>
            <w:r w:rsidRPr="00740225">
              <w:rPr>
                <w:bCs/>
                <w:noProof/>
                <w:sz w:val="20"/>
                <w:szCs w:val="20"/>
                <w:lang w:val="sr-Cyrl-BA"/>
              </w:rPr>
              <w:t>International symposium Neurodevelopmental syndromes and movement disorders. Barcelona 2025</w:t>
            </w:r>
            <w:r>
              <w:rPr>
                <w:bCs/>
                <w:noProof/>
                <w:sz w:val="20"/>
                <w:szCs w:val="20"/>
                <w:lang w:val="sr-Latn-RS"/>
              </w:rPr>
              <w:t xml:space="preserve">, </w:t>
            </w:r>
            <w:r w:rsidRPr="00740225">
              <w:rPr>
                <w:noProof/>
                <w:sz w:val="20"/>
                <w:szCs w:val="20"/>
                <w:lang w:val="sr-Cyrl-BA"/>
              </w:rPr>
              <w:t>The 57</w:t>
            </w:r>
            <w:r w:rsidRPr="00740225">
              <w:rPr>
                <w:noProof/>
                <w:sz w:val="20"/>
                <w:szCs w:val="20"/>
                <w:vertAlign w:val="superscript"/>
                <w:lang w:val="sr-Cyrl-BA"/>
              </w:rPr>
              <w:t xml:space="preserve">th </w:t>
            </w:r>
            <w:r w:rsidRPr="00740225">
              <w:rPr>
                <w:noProof/>
                <w:sz w:val="20"/>
                <w:szCs w:val="20"/>
                <w:lang w:val="sr-Cyrl-BA"/>
              </w:rPr>
              <w:t>European Society of Human Genetics (ESHG) Conference. Berlin, Germany 2024</w:t>
            </w:r>
          </w:p>
        </w:tc>
      </w:tr>
      <w:tr w:rsidR="00B7775E" w:rsidRPr="00AD0E16" w14:paraId="45D86AF3"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FB38632" w14:textId="50E21C01" w:rsidR="00B7775E" w:rsidRPr="00FC2539" w:rsidRDefault="00B7775E" w:rsidP="008A6554">
            <w:pPr>
              <w:rPr>
                <w:sz w:val="20"/>
                <w:szCs w:val="20"/>
              </w:rPr>
            </w:pPr>
            <w:r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152FEF61" w14:textId="77777777" w:rsidR="00B7775E" w:rsidRPr="00FC2539" w:rsidRDefault="00B7775E" w:rsidP="008A6554">
            <w:pPr>
              <w:tabs>
                <w:tab w:val="left" w:pos="-2160"/>
              </w:tabs>
              <w:jc w:val="both"/>
              <w:rPr>
                <w:sz w:val="20"/>
                <w:szCs w:val="20"/>
              </w:rPr>
            </w:pPr>
            <w:r w:rsidRPr="00FC2539">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6AFF0D17" w14:textId="774B3630" w:rsidR="00B7775E" w:rsidRPr="00FC2539" w:rsidRDefault="00B7775E" w:rsidP="008A6554">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55A615AD" w14:textId="48D6C831" w:rsidR="00B7775E" w:rsidRPr="00CD7BAD" w:rsidRDefault="00B7775E" w:rsidP="008A6554">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5F9A8475" w14:textId="40925514" w:rsidR="00B7775E" w:rsidRPr="00410E9E" w:rsidRDefault="00B7775E" w:rsidP="008A6554">
            <w:pPr>
              <w:rPr>
                <w:sz w:val="20"/>
                <w:szCs w:val="20"/>
                <w:lang w:val="sr-Cyrl-RS"/>
              </w:rPr>
            </w:pPr>
          </w:p>
        </w:tc>
      </w:tr>
      <w:tr w:rsidR="00B7775E" w:rsidRPr="00AD0E16" w14:paraId="33B9439E"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A8BBC14" w14:textId="1ED444F1" w:rsidR="00B7775E" w:rsidRPr="00FC2539" w:rsidRDefault="00B7775E" w:rsidP="008A6554">
            <w:pPr>
              <w:rPr>
                <w:sz w:val="20"/>
                <w:szCs w:val="20"/>
              </w:rPr>
            </w:pPr>
            <w:r w:rsidRPr="00FC2539">
              <w:rPr>
                <w:sz w:val="20"/>
                <w:szCs w:val="20"/>
              </w:rPr>
              <w:lastRenderedPageBreak/>
              <w:t>15</w:t>
            </w:r>
          </w:p>
        </w:tc>
        <w:tc>
          <w:tcPr>
            <w:tcW w:w="4352" w:type="dxa"/>
            <w:tcBorders>
              <w:top w:val="single" w:sz="4" w:space="0" w:color="auto"/>
              <w:left w:val="single" w:sz="4" w:space="0" w:color="auto"/>
              <w:bottom w:val="single" w:sz="4" w:space="0" w:color="auto"/>
              <w:right w:val="single" w:sz="4" w:space="0" w:color="auto"/>
            </w:tcBorders>
            <w:hideMark/>
          </w:tcPr>
          <w:p w14:paraId="7DBB0FE6" w14:textId="7EC861B4" w:rsidR="00B7775E" w:rsidRPr="00FC2539" w:rsidRDefault="00B7775E" w:rsidP="008A6554">
            <w:pPr>
              <w:jc w:val="both"/>
              <w:rPr>
                <w:sz w:val="20"/>
                <w:szCs w:val="20"/>
              </w:rPr>
            </w:pPr>
            <w:r w:rsidRPr="00FC2539">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FC2539">
              <w:rPr>
                <w:sz w:val="20"/>
                <w:szCs w:val="20"/>
              </w:rPr>
              <w:t xml:space="preserve"> </w:t>
            </w:r>
            <w:r w:rsidRPr="00FC2539">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0C5DD315" w14:textId="50659450" w:rsidR="00B7775E" w:rsidRPr="002812BB" w:rsidRDefault="00B7775E" w:rsidP="008A6554">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06778F18" w14:textId="63F794D5" w:rsidR="00B7775E" w:rsidRPr="002812BB" w:rsidRDefault="00B7775E" w:rsidP="008A6554">
            <w:pPr>
              <w:rPr>
                <w:sz w:val="20"/>
                <w:szCs w:val="20"/>
                <w:lang w:val="it-IT"/>
              </w:rPr>
            </w:pPr>
          </w:p>
        </w:tc>
      </w:tr>
      <w:tr w:rsidR="00B7775E" w:rsidRPr="00FC2539" w14:paraId="47051D3E"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6563CB34" w14:textId="77777777" w:rsidR="00B7775E" w:rsidRPr="00FC2539" w:rsidRDefault="00B7775E" w:rsidP="008A6554">
            <w:pPr>
              <w:rPr>
                <w:sz w:val="20"/>
                <w:szCs w:val="20"/>
              </w:rPr>
            </w:pPr>
            <w:r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40777CAE" w14:textId="77777777" w:rsidR="00B7775E" w:rsidRPr="00FC2539" w:rsidRDefault="00B7775E" w:rsidP="008A6554">
            <w:pPr>
              <w:tabs>
                <w:tab w:val="left" w:pos="-72"/>
              </w:tabs>
              <w:jc w:val="both"/>
              <w:rPr>
                <w:rStyle w:val="Bodytext2Exact5"/>
                <w:rFonts w:ascii="Times New Roman" w:eastAsia="Calibri" w:hAnsi="Times New Roman" w:cs="Times New Roman"/>
                <w:i/>
                <w:sz w:val="20"/>
                <w:szCs w:val="20"/>
              </w:rPr>
            </w:pPr>
            <w:r w:rsidRPr="00FC2539">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FC2539">
              <w:rPr>
                <w:rStyle w:val="Bodytext2Exact5"/>
                <w:rFonts w:ascii="Times New Roman" w:eastAsia="Calibri" w:hAnsi="Times New Roman" w:cs="Times New Roman"/>
                <w:i/>
                <w:sz w:val="20"/>
                <w:szCs w:val="20"/>
              </w:rPr>
              <w:t xml:space="preserve">   (за поновни избор ванр. проф)</w:t>
            </w:r>
          </w:p>
          <w:p w14:paraId="42F7038A" w14:textId="77777777" w:rsidR="00B7775E" w:rsidRPr="00FC2539" w:rsidRDefault="00B7775E" w:rsidP="008A6554">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194FA74B" w14:textId="77777777" w:rsidR="00B7775E" w:rsidRPr="00FC2539" w:rsidRDefault="00B7775E" w:rsidP="008A655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FD199C7" w14:textId="77777777" w:rsidR="00B7775E" w:rsidRPr="00FC2539" w:rsidRDefault="00B7775E" w:rsidP="008A6554">
            <w:pPr>
              <w:rPr>
                <w:sz w:val="20"/>
                <w:szCs w:val="20"/>
              </w:rPr>
            </w:pPr>
          </w:p>
        </w:tc>
      </w:tr>
      <w:tr w:rsidR="00B7775E" w:rsidRPr="00FC2539" w14:paraId="68D3094B"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A3FA4F9" w14:textId="77777777" w:rsidR="00B7775E" w:rsidRPr="00FC2539" w:rsidRDefault="00B7775E" w:rsidP="008A6554">
            <w:pPr>
              <w:rPr>
                <w:sz w:val="20"/>
                <w:szCs w:val="20"/>
              </w:rPr>
            </w:pPr>
            <w:r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66A8A8F1" w14:textId="77777777" w:rsidR="00B7775E" w:rsidRPr="00FC2539" w:rsidRDefault="00B7775E" w:rsidP="008A6554">
            <w:pPr>
              <w:jc w:val="both"/>
              <w:rPr>
                <w:sz w:val="20"/>
                <w:szCs w:val="20"/>
              </w:rPr>
            </w:pPr>
            <w:r w:rsidRPr="00FC2539">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FC2539">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6F660023" w14:textId="77777777" w:rsidR="00B7775E" w:rsidRPr="00FC2539" w:rsidRDefault="00B7775E" w:rsidP="008A655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7202FB5" w14:textId="77777777" w:rsidR="00B7775E" w:rsidRPr="00FC2539" w:rsidRDefault="00B7775E" w:rsidP="008A6554">
            <w:pPr>
              <w:rPr>
                <w:sz w:val="20"/>
                <w:szCs w:val="20"/>
              </w:rPr>
            </w:pPr>
          </w:p>
        </w:tc>
      </w:tr>
      <w:tr w:rsidR="00B7775E" w:rsidRPr="00FC2539" w14:paraId="2482B8BB"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03187A96" w14:textId="77777777" w:rsidR="00B7775E" w:rsidRPr="00FC2539" w:rsidRDefault="00B7775E" w:rsidP="008A6554">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5D237507" w14:textId="77777777" w:rsidR="00B7775E" w:rsidRPr="00FC2539" w:rsidRDefault="00B7775E"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344D71A7" w14:textId="77777777" w:rsidR="00B7775E" w:rsidRPr="00FC2539" w:rsidRDefault="00B7775E" w:rsidP="008A6554">
            <w:pPr>
              <w:jc w:val="both"/>
            </w:pPr>
            <w:r>
              <w:rPr>
                <w:noProof/>
                <w:sz w:val="20"/>
                <w:szCs w:val="20"/>
                <w:lang w:val="sr-Latn-RS" w:eastAsia="sr-Latn-RS"/>
              </w:rPr>
              <mc:AlternateContent>
                <mc:Choice Requires="wps">
                  <w:drawing>
                    <wp:anchor distT="0" distB="0" distL="114300" distR="114300" simplePos="0" relativeHeight="251719680" behindDoc="0" locked="0" layoutInCell="1" allowOverlap="1" wp14:anchorId="2E2295B0" wp14:editId="7FD54F62">
                      <wp:simplePos x="0" y="0"/>
                      <wp:positionH relativeFrom="column">
                        <wp:posOffset>-375285</wp:posOffset>
                      </wp:positionH>
                      <wp:positionV relativeFrom="paragraph">
                        <wp:posOffset>137795</wp:posOffset>
                      </wp:positionV>
                      <wp:extent cx="381000" cy="247650"/>
                      <wp:effectExtent l="0" t="0" r="19050" b="19050"/>
                      <wp:wrapNone/>
                      <wp:docPr id="475085978"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52CC7" id="Donut 15" o:spid="_x0000_s1026" type="#_x0000_t23" style="position:absolute;margin-left:-29.55pt;margin-top:10.85pt;width:30pt;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" adj="730" fillcolor="#5b9bd5" strokecolor="windowText" strokeweight="1pt">
                      <v:stroke joinstyle="miter"/>
                    </v:shape>
                  </w:pict>
                </mc:Fallback>
              </mc:AlternateContent>
            </w:r>
          </w:p>
        </w:tc>
        <w:tc>
          <w:tcPr>
            <w:tcW w:w="1300" w:type="dxa"/>
            <w:tcBorders>
              <w:top w:val="single" w:sz="4" w:space="0" w:color="auto"/>
              <w:left w:val="single" w:sz="4" w:space="0" w:color="auto"/>
              <w:bottom w:val="single" w:sz="4" w:space="0" w:color="auto"/>
              <w:right w:val="single" w:sz="4" w:space="0" w:color="auto"/>
            </w:tcBorders>
          </w:tcPr>
          <w:p w14:paraId="1A0DD190" w14:textId="77777777" w:rsidR="00B7775E" w:rsidRPr="00FC2539" w:rsidRDefault="00B7775E" w:rsidP="008A655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F2D3624" w14:textId="77777777" w:rsidR="00B7775E" w:rsidRPr="00FC2539" w:rsidRDefault="00B7775E" w:rsidP="008A6554">
            <w:pPr>
              <w:rPr>
                <w:sz w:val="20"/>
                <w:szCs w:val="20"/>
              </w:rPr>
            </w:pPr>
          </w:p>
        </w:tc>
      </w:tr>
      <w:tr w:rsidR="00A713D7" w:rsidRPr="00FC2539" w14:paraId="3811E01A"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45F59382" w14:textId="77777777" w:rsidR="00A713D7" w:rsidRPr="00FC2539" w:rsidRDefault="00A713D7" w:rsidP="00A713D7">
            <w:pPr>
              <w:rPr>
                <w:sz w:val="20"/>
                <w:szCs w:val="20"/>
              </w:rPr>
            </w:pPr>
            <w:r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7928B731" w14:textId="77777777" w:rsidR="00A713D7" w:rsidRDefault="00A713D7" w:rsidP="00A713D7">
            <w:pPr>
              <w:tabs>
                <w:tab w:val="left" w:pos="-234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Цитираност од 10 хетеро цитата.</w:t>
            </w:r>
          </w:p>
          <w:p w14:paraId="2A08D241" w14:textId="77777777" w:rsidR="00A713D7" w:rsidRPr="00FC2539" w:rsidRDefault="00A713D7" w:rsidP="00A713D7">
            <w:pPr>
              <w:tabs>
                <w:tab w:val="left" w:pos="-2340"/>
              </w:tabs>
              <w:rPr>
                <w:rStyle w:val="Bodytext22"/>
                <w:rFonts w:ascii="Times New Roman" w:hAnsi="Times New Roman" w:cs="Times New Roman"/>
                <w:sz w:val="20"/>
                <w:szCs w:val="20"/>
              </w:rPr>
            </w:pPr>
          </w:p>
          <w:p w14:paraId="2F76E068" w14:textId="77777777" w:rsidR="00A713D7" w:rsidRPr="00FC2539" w:rsidRDefault="00A713D7" w:rsidP="00A713D7">
            <w:pPr>
              <w:jc w:val="both"/>
            </w:pPr>
          </w:p>
        </w:tc>
        <w:tc>
          <w:tcPr>
            <w:tcW w:w="1300" w:type="dxa"/>
            <w:tcBorders>
              <w:top w:val="single" w:sz="4" w:space="0" w:color="auto"/>
              <w:left w:val="single" w:sz="4" w:space="0" w:color="auto"/>
              <w:bottom w:val="single" w:sz="4" w:space="0" w:color="auto"/>
              <w:right w:val="single" w:sz="4" w:space="0" w:color="auto"/>
            </w:tcBorders>
          </w:tcPr>
          <w:p w14:paraId="0CE412DB" w14:textId="0F4A1315" w:rsidR="00A713D7" w:rsidRDefault="00A713D7" w:rsidP="00A713D7">
            <w:pPr>
              <w:rPr>
                <w:sz w:val="20"/>
                <w:szCs w:val="20"/>
                <w:lang w:val="sr-Latn-RS"/>
              </w:rPr>
            </w:pPr>
            <w:r>
              <w:rPr>
                <w:sz w:val="20"/>
                <w:szCs w:val="20"/>
                <w:lang w:val="sr-Cyrl-RS"/>
              </w:rPr>
              <w:t>92</w:t>
            </w:r>
            <w:r>
              <w:rPr>
                <w:sz w:val="20"/>
                <w:szCs w:val="20"/>
                <w:lang w:val="sr-Cyrl-RS"/>
              </w:rPr>
              <w:t xml:space="preserve"> цитата</w:t>
            </w:r>
          </w:p>
          <w:p w14:paraId="7E8BB29F" w14:textId="2B159C81" w:rsidR="00A713D7" w:rsidRPr="00A713D7" w:rsidRDefault="00A713D7" w:rsidP="00A713D7">
            <w:pPr>
              <w:rPr>
                <w:sz w:val="20"/>
                <w:szCs w:val="20"/>
                <w:lang w:val="sr-Cyrl-RS"/>
              </w:rPr>
            </w:pPr>
            <w:r w:rsidRPr="00397153">
              <w:rPr>
                <w:i/>
                <w:iCs/>
                <w:sz w:val="20"/>
                <w:szCs w:val="20"/>
                <w:lang w:val="sr-Latn-RS"/>
              </w:rPr>
              <w:t>h</w:t>
            </w:r>
            <w:r>
              <w:rPr>
                <w:sz w:val="20"/>
                <w:szCs w:val="20"/>
                <w:lang w:val="sr-Latn-RS"/>
              </w:rPr>
              <w:t xml:space="preserve"> index </w:t>
            </w:r>
            <w:r>
              <w:rPr>
                <w:sz w:val="20"/>
                <w:szCs w:val="20"/>
                <w:lang w:val="sr-Cyrl-RS"/>
              </w:rPr>
              <w:t>5</w:t>
            </w:r>
          </w:p>
        </w:tc>
        <w:tc>
          <w:tcPr>
            <w:tcW w:w="3467" w:type="dxa"/>
            <w:tcBorders>
              <w:top w:val="single" w:sz="4" w:space="0" w:color="auto"/>
              <w:left w:val="single" w:sz="4" w:space="0" w:color="auto"/>
              <w:bottom w:val="single" w:sz="4" w:space="0" w:color="auto"/>
              <w:right w:val="single" w:sz="4" w:space="0" w:color="auto"/>
            </w:tcBorders>
          </w:tcPr>
          <w:p w14:paraId="50506A7B" w14:textId="07681FA3" w:rsidR="00A713D7" w:rsidRPr="00FC2539" w:rsidRDefault="00A713D7" w:rsidP="00A713D7">
            <w:pPr>
              <w:rPr>
                <w:sz w:val="20"/>
                <w:szCs w:val="20"/>
              </w:rPr>
            </w:pPr>
            <w:r>
              <w:rPr>
                <w:sz w:val="20"/>
                <w:szCs w:val="20"/>
                <w:lang w:val="sr-Latn-RS"/>
              </w:rPr>
              <w:t xml:space="preserve">Scopus </w:t>
            </w:r>
            <w:r>
              <w:rPr>
                <w:sz w:val="20"/>
                <w:szCs w:val="20"/>
                <w:lang w:val="sr-Cyrl-RS"/>
              </w:rPr>
              <w:t>17</w:t>
            </w:r>
            <w:r>
              <w:rPr>
                <w:sz w:val="20"/>
                <w:szCs w:val="20"/>
                <w:lang w:val="sr-Latn-RS"/>
              </w:rPr>
              <w:t>.</w:t>
            </w:r>
            <w:r>
              <w:rPr>
                <w:sz w:val="20"/>
                <w:szCs w:val="20"/>
                <w:lang w:val="sr-Cyrl-RS"/>
              </w:rPr>
              <w:t>01</w:t>
            </w:r>
            <w:r>
              <w:rPr>
                <w:sz w:val="20"/>
                <w:szCs w:val="20"/>
                <w:lang w:val="sr-Latn-RS"/>
              </w:rPr>
              <w:t>.202</w:t>
            </w:r>
            <w:r>
              <w:rPr>
                <w:sz w:val="20"/>
                <w:szCs w:val="20"/>
                <w:lang w:val="sr-Cyrl-RS"/>
              </w:rPr>
              <w:t>6</w:t>
            </w:r>
            <w:r>
              <w:rPr>
                <w:sz w:val="20"/>
                <w:szCs w:val="20"/>
                <w:lang w:val="sr-Cyrl-RS"/>
              </w:rPr>
              <w:t>.</w:t>
            </w:r>
          </w:p>
        </w:tc>
      </w:tr>
      <w:tr w:rsidR="00B7775E" w:rsidRPr="00FC2539" w14:paraId="76AE201C"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0CF231C" w14:textId="77777777" w:rsidR="00B7775E" w:rsidRPr="00FC2539" w:rsidRDefault="00B7775E" w:rsidP="008A6554">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45829E99" w14:textId="77777777" w:rsidR="00B7775E" w:rsidRPr="00FC2539" w:rsidRDefault="00B7775E"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3F0B1A9D" w14:textId="77777777" w:rsidR="00B7775E" w:rsidRPr="00FC2539" w:rsidRDefault="00B7775E" w:rsidP="008A655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2808DA5E" w14:textId="77777777" w:rsidR="00B7775E" w:rsidRPr="00FC2539" w:rsidRDefault="00B7775E" w:rsidP="008A6554">
            <w:pPr>
              <w:rPr>
                <w:sz w:val="20"/>
                <w:szCs w:val="20"/>
              </w:rPr>
            </w:pPr>
          </w:p>
        </w:tc>
      </w:tr>
      <w:tr w:rsidR="00B7775E" w:rsidRPr="00FC2539" w14:paraId="65CCFFC4"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112DBD1" w14:textId="77777777" w:rsidR="00B7775E" w:rsidRPr="00FC2539" w:rsidRDefault="00B7775E" w:rsidP="008A6554">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1B87AE54" w14:textId="77777777" w:rsidR="00B7775E" w:rsidRPr="00FC2539" w:rsidRDefault="00B7775E"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FC2539">
              <w:rPr>
                <w:sz w:val="20"/>
                <w:szCs w:val="20"/>
              </w:rPr>
              <w:t xml:space="preserve"> </w:t>
            </w:r>
            <w:r w:rsidRPr="00FC2539">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FC2539">
              <w:rPr>
                <w:sz w:val="20"/>
                <w:szCs w:val="20"/>
              </w:rPr>
              <w:t xml:space="preserve"> </w:t>
            </w:r>
            <w:r w:rsidRPr="00FC2539">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FC2539">
              <w:rPr>
                <w:sz w:val="20"/>
                <w:szCs w:val="20"/>
              </w:rPr>
              <w:t xml:space="preserve"> </w:t>
            </w:r>
            <w:r w:rsidRPr="00FC2539">
              <w:rPr>
                <w:rStyle w:val="Bodytext22"/>
                <w:rFonts w:ascii="Times New Roman" w:hAnsi="Times New Roman" w:cs="Times New Roman"/>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3F379858" w14:textId="77777777" w:rsidR="00B7775E" w:rsidRPr="00FC2539" w:rsidRDefault="00B7775E" w:rsidP="008A655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52DC3AEA" w14:textId="77777777" w:rsidR="00B7775E" w:rsidRPr="00FC2539" w:rsidRDefault="00B7775E" w:rsidP="008A6554">
            <w:pPr>
              <w:rPr>
                <w:sz w:val="20"/>
                <w:szCs w:val="20"/>
              </w:rPr>
            </w:pPr>
          </w:p>
        </w:tc>
      </w:tr>
      <w:tr w:rsidR="00B7775E" w:rsidRPr="00FC2539" w14:paraId="21E39741"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047CFD77" w14:textId="77777777" w:rsidR="00B7775E" w:rsidRPr="00FC2539" w:rsidRDefault="00B7775E" w:rsidP="008A6554">
            <w:pPr>
              <w:rPr>
                <w:sz w:val="20"/>
                <w:szCs w:val="20"/>
              </w:rPr>
            </w:pPr>
            <w:r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4A1469FD" w14:textId="77777777" w:rsidR="00B7775E" w:rsidRPr="00FC2539" w:rsidRDefault="00B7775E"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0C32EBC0" w14:textId="77777777" w:rsidR="00B7775E" w:rsidRPr="00FC2539" w:rsidRDefault="00B7775E" w:rsidP="008A655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188ADA40" w14:textId="77777777" w:rsidR="00B7775E" w:rsidRPr="00FC2539" w:rsidRDefault="00B7775E" w:rsidP="008A6554">
            <w:pPr>
              <w:rPr>
                <w:sz w:val="20"/>
                <w:szCs w:val="20"/>
              </w:rPr>
            </w:pPr>
          </w:p>
        </w:tc>
      </w:tr>
    </w:tbl>
    <w:p w14:paraId="332E4F76" w14:textId="77777777" w:rsidR="00B7775E" w:rsidRDefault="00B7775E" w:rsidP="00B7775E">
      <w:pPr>
        <w:tabs>
          <w:tab w:val="left" w:pos="720"/>
        </w:tabs>
        <w:autoSpaceDE w:val="0"/>
        <w:autoSpaceDN w:val="0"/>
        <w:adjustRightInd w:val="0"/>
        <w:jc w:val="both"/>
        <w:rPr>
          <w:b/>
          <w:bCs/>
          <w:sz w:val="20"/>
          <w:szCs w:val="20"/>
        </w:rPr>
      </w:pPr>
    </w:p>
    <w:p w14:paraId="12AB3A36" w14:textId="77777777" w:rsidR="00B7775E" w:rsidRDefault="00B7775E" w:rsidP="00B7775E">
      <w:pPr>
        <w:tabs>
          <w:tab w:val="left" w:pos="720"/>
        </w:tabs>
        <w:autoSpaceDE w:val="0"/>
        <w:autoSpaceDN w:val="0"/>
        <w:adjustRightInd w:val="0"/>
        <w:jc w:val="both"/>
        <w:rPr>
          <w:b/>
          <w:bCs/>
          <w:sz w:val="20"/>
          <w:szCs w:val="20"/>
        </w:rPr>
      </w:pPr>
    </w:p>
    <w:p w14:paraId="4DE4E303" w14:textId="4B80D681" w:rsidR="00B7775E" w:rsidRPr="00FC2539" w:rsidRDefault="00B7775E" w:rsidP="00B7775E">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B7775E" w:rsidRPr="00FC2539" w14:paraId="47C3ED71"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60E5C92C" w14:textId="77777777" w:rsidR="00B7775E" w:rsidRPr="00FC2539" w:rsidRDefault="00B7775E" w:rsidP="008A6554">
            <w:pPr>
              <w:tabs>
                <w:tab w:val="left" w:pos="720"/>
              </w:tabs>
              <w:autoSpaceDE w:val="0"/>
              <w:autoSpaceDN w:val="0"/>
              <w:adjustRightInd w:val="0"/>
              <w:jc w:val="center"/>
              <w:rPr>
                <w:bCs/>
                <w:i/>
                <w:sz w:val="20"/>
                <w:szCs w:val="20"/>
              </w:rPr>
            </w:pPr>
            <w:r w:rsidRPr="00FC2539">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6A638A14" w14:textId="77777777" w:rsidR="00B7775E" w:rsidRPr="00FC2539" w:rsidRDefault="00B7775E" w:rsidP="008A6554">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07B50D17" w14:textId="77777777" w:rsidR="00B7775E" w:rsidRPr="00FC2539" w:rsidRDefault="00B7775E" w:rsidP="008A6554">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B7775E" w:rsidRPr="00AD0E16" w14:paraId="147DF8E9"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4278E9D5" w14:textId="383EAB61" w:rsidR="00B7775E" w:rsidRPr="00FC2539" w:rsidRDefault="00704E6A" w:rsidP="008A6554">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83168" behindDoc="0" locked="0" layoutInCell="1" allowOverlap="1" wp14:anchorId="64E76FC8" wp14:editId="05310193">
                      <wp:simplePos x="0" y="0"/>
                      <wp:positionH relativeFrom="column">
                        <wp:posOffset>-206375</wp:posOffset>
                      </wp:positionH>
                      <wp:positionV relativeFrom="paragraph">
                        <wp:posOffset>-27940</wp:posOffset>
                      </wp:positionV>
                      <wp:extent cx="381000" cy="247650"/>
                      <wp:effectExtent l="0" t="0" r="19050" b="19050"/>
                      <wp:wrapNone/>
                      <wp:docPr id="107136238"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BA315" id="Donut 15" o:spid="_x0000_s1026" type="#_x0000_t23" style="position:absolute;margin-left:-16.25pt;margin-top:-2.2pt;width:30pt;height:19.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" adj="730" fillcolor="#5b9bd5" strokecolor="windowText" strokeweight="1pt">
                      <v:stroke joinstyle="miter"/>
                    </v:shape>
                  </w:pict>
                </mc:Fallback>
              </mc:AlternateContent>
            </w:r>
            <w:r w:rsidR="00B7775E">
              <w:rPr>
                <w:noProof/>
                <w:sz w:val="20"/>
                <w:lang w:val="sr-Latn-RS" w:eastAsia="sr-Latn-RS"/>
              </w:rPr>
              <mc:AlternateContent>
                <mc:Choice Requires="wps">
                  <w:drawing>
                    <wp:anchor distT="0" distB="0" distL="114300" distR="114300" simplePos="0" relativeHeight="251721728" behindDoc="0" locked="0" layoutInCell="1" allowOverlap="1" wp14:anchorId="355369A0" wp14:editId="5C07DEE3">
                      <wp:simplePos x="0" y="0"/>
                      <wp:positionH relativeFrom="column">
                        <wp:posOffset>1679575</wp:posOffset>
                      </wp:positionH>
                      <wp:positionV relativeFrom="paragraph">
                        <wp:posOffset>426085</wp:posOffset>
                      </wp:positionV>
                      <wp:extent cx="381000" cy="247650"/>
                      <wp:effectExtent l="0" t="0" r="19050" b="19050"/>
                      <wp:wrapNone/>
                      <wp:docPr id="697739758"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3440" id="Donut 15" o:spid="_x0000_s1026" type="#_x0000_t23" style="position:absolute;margin-left:132.25pt;margin-top:33.55pt;width:30pt;height: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" adj="730" fillcolor="#5b9bd5" strokecolor="windowText" strokeweight="1pt">
                      <v:stroke joinstyle="miter"/>
                    </v:shape>
                  </w:pict>
                </mc:Fallback>
              </mc:AlternateContent>
            </w:r>
            <w:r w:rsidR="00B7775E">
              <w:rPr>
                <w:noProof/>
                <w:sz w:val="20"/>
                <w:lang w:val="sr-Latn-RS" w:eastAsia="sr-Latn-RS"/>
              </w:rPr>
              <mc:AlternateContent>
                <mc:Choice Requires="wps">
                  <w:drawing>
                    <wp:anchor distT="0" distB="0" distL="114300" distR="114300" simplePos="0" relativeHeight="251722752" behindDoc="0" locked="0" layoutInCell="1" allowOverlap="1" wp14:anchorId="34FE9A69" wp14:editId="26766FDC">
                      <wp:simplePos x="0" y="0"/>
                      <wp:positionH relativeFrom="column">
                        <wp:posOffset>1660525</wp:posOffset>
                      </wp:positionH>
                      <wp:positionV relativeFrom="paragraph">
                        <wp:posOffset>762000</wp:posOffset>
                      </wp:positionV>
                      <wp:extent cx="381000" cy="247650"/>
                      <wp:effectExtent l="0" t="0" r="19050" b="19050"/>
                      <wp:wrapNone/>
                      <wp:docPr id="1624953150"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8EB5D" id="Donut 15" o:spid="_x0000_s1026" type="#_x0000_t23" style="position:absolute;margin-left:130.75pt;margin-top:60pt;width:30pt;height:1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" adj="730" fillcolor="#5b9bd5" strokecolor="windowText" strokeweight="1pt">
                      <v:stroke joinstyle="miter"/>
                    </v:shape>
                  </w:pict>
                </mc:Fallback>
              </mc:AlternateContent>
            </w:r>
            <w:r w:rsidR="00B7775E">
              <w:rPr>
                <w:noProof/>
                <w:sz w:val="20"/>
                <w:lang w:val="sr-Latn-RS" w:eastAsia="sr-Latn-RS"/>
              </w:rPr>
              <mc:AlternateContent>
                <mc:Choice Requires="wps">
                  <w:drawing>
                    <wp:anchor distT="0" distB="0" distL="114300" distR="114300" simplePos="0" relativeHeight="251720704" behindDoc="0" locked="0" layoutInCell="1" allowOverlap="1" wp14:anchorId="28AE09DD" wp14:editId="41F28C37">
                      <wp:simplePos x="0" y="0"/>
                      <wp:positionH relativeFrom="column">
                        <wp:posOffset>1679575</wp:posOffset>
                      </wp:positionH>
                      <wp:positionV relativeFrom="paragraph">
                        <wp:posOffset>133985</wp:posOffset>
                      </wp:positionV>
                      <wp:extent cx="381000" cy="247650"/>
                      <wp:effectExtent l="0" t="0" r="19050" b="19050"/>
                      <wp:wrapNone/>
                      <wp:docPr id="201863126"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61DA3" id="Donut 15" o:spid="_x0000_s1026" type="#_x0000_t23" style="position:absolute;margin-left:132.25pt;margin-top:10.55pt;width:30pt;height:1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" adj="730" fillcolor="#5b9bd5" strokecolor="windowText" strokeweight="1pt">
                      <v:stroke joinstyle="miter"/>
                    </v:shape>
                  </w:pict>
                </mc:Fallback>
              </mc:AlternateContent>
            </w:r>
            <w:r w:rsidR="00B7775E" w:rsidRPr="00FC2539">
              <w:rPr>
                <w:rFonts w:ascii="Times New Roman" w:hAnsi="Times New Roman"/>
                <w:sz w:val="20"/>
              </w:rPr>
              <w:t xml:space="preserve">1. </w:t>
            </w:r>
            <w:r w:rsidR="00B7775E" w:rsidRPr="00FC2539">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33AF6BCB" w14:textId="066EC3BF" w:rsidR="00B7775E" w:rsidRPr="00584340" w:rsidRDefault="00B7775E" w:rsidP="008A6554">
            <w:pPr>
              <w:spacing w:line="276" w:lineRule="auto"/>
              <w:ind w:left="195"/>
              <w:jc w:val="both"/>
              <w:rPr>
                <w:i/>
                <w:sz w:val="20"/>
                <w:szCs w:val="20"/>
                <w:lang w:val="sr-Cyrl-CS"/>
              </w:rPr>
            </w:pPr>
            <w:r w:rsidRPr="00584340">
              <w:rPr>
                <w:i/>
                <w:sz w:val="20"/>
                <w:szCs w:val="20"/>
                <w:lang w:val="sr-Cyrl-CS"/>
              </w:rPr>
              <w:t xml:space="preserve">Дефинише сваки факултет у оквиру групације </w:t>
            </w:r>
          </w:p>
          <w:p w14:paraId="6BC7154C" w14:textId="77777777" w:rsidR="00B7775E" w:rsidRPr="00FC2539" w:rsidRDefault="00B7775E" w:rsidP="008A6554">
            <w:pPr>
              <w:jc w:val="both"/>
              <w:rPr>
                <w:sz w:val="20"/>
                <w:szCs w:val="20"/>
                <w:lang w:val="sr-Cyrl-CS"/>
              </w:rPr>
            </w:pPr>
            <w:r w:rsidRPr="00FC2539">
              <w:rPr>
                <w:sz w:val="20"/>
                <w:szCs w:val="20"/>
                <w:lang w:val="sr-Cyrl-CS"/>
              </w:rPr>
              <w:t xml:space="preserve"> 1. Ангажованост у спровођењу сложених дијагностичких, терапијских и    превентивних процедура.</w:t>
            </w:r>
          </w:p>
          <w:p w14:paraId="4F88FA8C" w14:textId="77777777" w:rsidR="00B7775E" w:rsidRPr="00584340" w:rsidRDefault="00B7775E" w:rsidP="008A6554">
            <w:pPr>
              <w:spacing w:line="276" w:lineRule="auto"/>
              <w:jc w:val="both"/>
              <w:rPr>
                <w:sz w:val="20"/>
                <w:szCs w:val="20"/>
                <w:lang w:val="sr-Cyrl-CS"/>
              </w:rPr>
            </w:pPr>
            <w:r w:rsidRPr="00FC2539">
              <w:rPr>
                <w:sz w:val="20"/>
                <w:szCs w:val="20"/>
                <w:lang w:val="sr-Cyrl-CS"/>
              </w:rPr>
              <w:t>2</w:t>
            </w:r>
            <w:r w:rsidRPr="00DA7A5B">
              <w:rPr>
                <w:noProof/>
                <w:sz w:val="20"/>
                <w:szCs w:val="20"/>
                <w:lang w:val="sr-Cyrl-CS"/>
              </w:rPr>
              <w:t xml:space="preserve"> </w:t>
            </w:r>
            <w:r w:rsidRPr="00FC2539">
              <w:rPr>
                <w:sz w:val="20"/>
                <w:szCs w:val="20"/>
                <w:lang w:val="sr-Cyrl-CS"/>
              </w:rPr>
              <w:t>. Број и сложеност дијагостичних, терапијских и превентивних процедура, које је кандидат увео, или је учествовао у њиховом увођењу</w:t>
            </w:r>
            <w:r w:rsidRPr="00584340">
              <w:rPr>
                <w:sz w:val="20"/>
                <w:szCs w:val="20"/>
                <w:lang w:val="sr-Cyrl-CS"/>
              </w:rPr>
              <w:t>.</w:t>
            </w:r>
          </w:p>
          <w:p w14:paraId="5500A31A" w14:textId="77777777" w:rsidR="00B7775E" w:rsidRPr="00FC2539" w:rsidRDefault="00B7775E" w:rsidP="008A6554">
            <w:pPr>
              <w:pStyle w:val="Header"/>
              <w:tabs>
                <w:tab w:val="left" w:pos="0"/>
              </w:tabs>
              <w:jc w:val="both"/>
              <w:rPr>
                <w:rFonts w:ascii="Times New Roman" w:hAnsi="Times New Roman"/>
                <w:snapToGrid w:val="0"/>
                <w:sz w:val="20"/>
              </w:rPr>
            </w:pPr>
            <w:r w:rsidRPr="00FC2539">
              <w:rPr>
                <w:rFonts w:ascii="Times New Roman" w:hAnsi="Times New Roman"/>
                <w:sz w:val="20"/>
              </w:rPr>
              <w:t>3.</w:t>
            </w:r>
            <w:r>
              <w:rPr>
                <w:noProof/>
                <w:sz w:val="20"/>
              </w:rPr>
              <w:t xml:space="preserve"> </w:t>
            </w:r>
            <w:r w:rsidRPr="00FC2539">
              <w:rPr>
                <w:rFonts w:ascii="Times New Roman" w:hAnsi="Times New Roman"/>
                <w:sz w:val="20"/>
              </w:rPr>
              <w:t xml:space="preserve"> Број одржаних програма континуиране медицинске едукације који нису оцењени оценом мањом од 3,75 од стране полазника.</w:t>
            </w:r>
          </w:p>
        </w:tc>
      </w:tr>
      <w:tr w:rsidR="00B7775E" w:rsidRPr="00AD0E16" w14:paraId="6254D0F3"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3FC2BBAA" w14:textId="6588E7B1" w:rsidR="00B7775E" w:rsidRPr="00FC2539" w:rsidRDefault="00704E6A" w:rsidP="008A6554">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89312" behindDoc="0" locked="0" layoutInCell="1" allowOverlap="1" wp14:anchorId="7B8F0503" wp14:editId="78688A8D">
                      <wp:simplePos x="0" y="0"/>
                      <wp:positionH relativeFrom="column">
                        <wp:posOffset>1622425</wp:posOffset>
                      </wp:positionH>
                      <wp:positionV relativeFrom="paragraph">
                        <wp:posOffset>1774190</wp:posOffset>
                      </wp:positionV>
                      <wp:extent cx="381000" cy="247650"/>
                      <wp:effectExtent l="0" t="0" r="19050" b="19050"/>
                      <wp:wrapNone/>
                      <wp:docPr id="2075447509"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DE51B" id="Donut 15" o:spid="_x0000_s1026" type="#_x0000_t23" style="position:absolute;margin-left:127.75pt;margin-top:139.7pt;width:30pt;height:1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" adj="730" fillcolor="#5b9bd5" strokecolor="windowText" strokeweight="1pt">
                      <v:stroke joinstyle="miter"/>
                    </v:shape>
                  </w:pict>
                </mc:Fallback>
              </mc:AlternateContent>
            </w:r>
            <w:r>
              <w:rPr>
                <w:noProof/>
                <w:sz w:val="20"/>
                <w:lang w:val="sr-Latn-RS" w:eastAsia="sr-Latn-RS"/>
              </w:rPr>
              <mc:AlternateContent>
                <mc:Choice Requires="wps">
                  <w:drawing>
                    <wp:anchor distT="0" distB="0" distL="114300" distR="114300" simplePos="0" relativeHeight="251785216" behindDoc="0" locked="0" layoutInCell="1" allowOverlap="1" wp14:anchorId="5ECE1B75" wp14:editId="761EE35F">
                      <wp:simplePos x="0" y="0"/>
                      <wp:positionH relativeFrom="column">
                        <wp:posOffset>-177800</wp:posOffset>
                      </wp:positionH>
                      <wp:positionV relativeFrom="paragraph">
                        <wp:posOffset>-64770</wp:posOffset>
                      </wp:positionV>
                      <wp:extent cx="381000" cy="247650"/>
                      <wp:effectExtent l="0" t="0" r="19050" b="19050"/>
                      <wp:wrapNone/>
                      <wp:docPr id="740038676"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8F293" id="Donut 15" o:spid="_x0000_s1026" type="#_x0000_t23" style="position:absolute;margin-left:-14pt;margin-top:-5.1pt;width:30pt;height: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" adj="730" fillcolor="#5b9bd5" strokecolor="windowText" strokeweight="1pt">
                      <v:stroke joinstyle="miter"/>
                    </v:shape>
                  </w:pict>
                </mc:Fallback>
              </mc:AlternateContent>
            </w:r>
            <w:r w:rsidR="00B7775E"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2CA64B5D" w14:textId="502D642A" w:rsidR="00B7775E" w:rsidRPr="00584340" w:rsidRDefault="009672F2" w:rsidP="008A6554">
            <w:pPr>
              <w:spacing w:line="276" w:lineRule="auto"/>
              <w:jc w:val="both"/>
              <w:rPr>
                <w:sz w:val="20"/>
                <w:szCs w:val="20"/>
                <w:lang w:val="sr-Cyrl-CS" w:eastAsia="sr-Latn-CS"/>
              </w:rPr>
            </w:pPr>
            <w:r>
              <w:rPr>
                <w:noProof/>
                <w:sz w:val="20"/>
                <w:lang w:val="sr-Latn-RS" w:eastAsia="sr-Latn-RS"/>
              </w:rPr>
              <mc:AlternateContent>
                <mc:Choice Requires="wps">
                  <w:drawing>
                    <wp:anchor distT="0" distB="0" distL="114300" distR="114300" simplePos="0" relativeHeight="251724800" behindDoc="0" locked="0" layoutInCell="1" allowOverlap="1" wp14:anchorId="6F71E23B" wp14:editId="36E25318">
                      <wp:simplePos x="0" y="0"/>
                      <wp:positionH relativeFrom="column">
                        <wp:posOffset>-111760</wp:posOffset>
                      </wp:positionH>
                      <wp:positionV relativeFrom="paragraph">
                        <wp:posOffset>269875</wp:posOffset>
                      </wp:positionV>
                      <wp:extent cx="276225" cy="247650"/>
                      <wp:effectExtent l="0" t="0" r="28575" b="19050"/>
                      <wp:wrapNone/>
                      <wp:docPr id="471958542" name="Donut 15"/>
                      <wp:cNvGraphicFramePr/>
                      <a:graphic xmlns:a="http://schemas.openxmlformats.org/drawingml/2006/main">
                        <a:graphicData uri="http://schemas.microsoft.com/office/word/2010/wordprocessingShape">
                          <wps:wsp>
                            <wps:cNvSpPr/>
                            <wps:spPr>
                              <a:xfrm>
                                <a:off x="0" y="0"/>
                                <a:ext cx="276225"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56B07" id="Donut 15" o:spid="_x0000_s1026" type="#_x0000_t23" style="position:absolute;margin-left:-8.8pt;margin-top:21.25pt;width:21.75pt;height:1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" adj="1006" fillcolor="#5b9bd5" strokecolor="windowText" strokeweight="1pt">
                      <v:stroke joinstyle="miter"/>
                    </v:shape>
                  </w:pict>
                </mc:Fallback>
              </mc:AlternateContent>
            </w:r>
            <w:r w:rsidR="00B7775E" w:rsidRPr="00584340">
              <w:rPr>
                <w:sz w:val="20"/>
                <w:szCs w:val="20"/>
                <w:lang w:val="sr-Cyrl-CS" w:eastAsia="sr-Latn-CS"/>
              </w:rPr>
              <w:t>1. З</w:t>
            </w:r>
            <w:r w:rsidR="00B7775E" w:rsidRPr="00FC2539">
              <w:rPr>
                <w:sz w:val="20"/>
                <w:szCs w:val="20"/>
                <w:lang w:val="sr-Latn-CS" w:eastAsia="sr-Latn-CS"/>
              </w:rPr>
              <w:t xml:space="preserve">начајно струковно, национално или међународно признање за научну </w:t>
            </w:r>
            <w:r w:rsidR="00B7775E" w:rsidRPr="00584340">
              <w:rPr>
                <w:sz w:val="20"/>
                <w:szCs w:val="20"/>
                <w:lang w:val="sr-Cyrl-CS" w:eastAsia="sr-Latn-CS"/>
              </w:rPr>
              <w:t xml:space="preserve">или стручну </w:t>
            </w:r>
            <w:r w:rsidR="00B7775E" w:rsidRPr="00FC2539">
              <w:rPr>
                <w:sz w:val="20"/>
                <w:szCs w:val="20"/>
                <w:lang w:val="sr-Latn-CS" w:eastAsia="sr-Latn-CS"/>
              </w:rPr>
              <w:t>делатност</w:t>
            </w:r>
            <w:r w:rsidR="00B7775E" w:rsidRPr="00584340">
              <w:rPr>
                <w:sz w:val="20"/>
                <w:szCs w:val="20"/>
                <w:lang w:val="sr-Cyrl-CS" w:eastAsia="sr-Latn-CS"/>
              </w:rPr>
              <w:t>.</w:t>
            </w:r>
            <w:r w:rsidR="00B7775E" w:rsidRPr="00FC2539">
              <w:rPr>
                <w:sz w:val="20"/>
                <w:szCs w:val="20"/>
                <w:lang w:val="sr-Latn-CS" w:eastAsia="sr-Latn-CS"/>
              </w:rPr>
              <w:t xml:space="preserve"> </w:t>
            </w:r>
          </w:p>
          <w:p w14:paraId="02A60A20" w14:textId="3971A647" w:rsidR="00B7775E" w:rsidRPr="00584340" w:rsidRDefault="00B7775E" w:rsidP="008A6554">
            <w:pPr>
              <w:spacing w:line="276" w:lineRule="auto"/>
              <w:jc w:val="both"/>
              <w:rPr>
                <w:sz w:val="20"/>
                <w:szCs w:val="20"/>
                <w:lang w:val="sr-Cyrl-CS" w:eastAsia="sr-Latn-CS"/>
              </w:rPr>
            </w:pPr>
            <w:r w:rsidRPr="00584340">
              <w:rPr>
                <w:sz w:val="20"/>
                <w:szCs w:val="20"/>
                <w:lang w:val="sr-Cyrl-CS" w:eastAsia="sr-Latn-CS"/>
              </w:rPr>
              <w:t>2.</w:t>
            </w:r>
            <w:r w:rsidRPr="00256415">
              <w:rPr>
                <w:noProof/>
                <w:sz w:val="20"/>
                <w:szCs w:val="20"/>
                <w:lang w:val="sr-Cyrl-CS"/>
              </w:rPr>
              <w:t xml:space="preserve"> </w:t>
            </w:r>
            <w:r w:rsidRPr="00584340">
              <w:rPr>
                <w:sz w:val="20"/>
                <w:szCs w:val="20"/>
                <w:lang w:val="sr-Cyrl-CS" w:eastAsia="sr-Latn-CS"/>
              </w:rPr>
              <w:t xml:space="preserve"> Чланство у стручним </w:t>
            </w:r>
            <w:r w:rsidRPr="00584340">
              <w:rPr>
                <w:sz w:val="20"/>
                <w:szCs w:val="20"/>
                <w:lang w:val="sr-Cyrl-CS"/>
              </w:rPr>
              <w:t>или</w:t>
            </w:r>
            <w:r w:rsidRPr="00584340">
              <w:rPr>
                <w:sz w:val="20"/>
                <w:szCs w:val="20"/>
                <w:lang w:val="sr-Cyrl-CS" w:eastAsia="sr-Latn-CS"/>
              </w:rPr>
              <w:t xml:space="preserve"> научним асоцијацијама у које се члан бира или које имају ограничен број чланова.</w:t>
            </w:r>
          </w:p>
          <w:p w14:paraId="36DF3136" w14:textId="77777777" w:rsidR="00B7775E" w:rsidRPr="00584340" w:rsidRDefault="00B7775E" w:rsidP="008A6554">
            <w:pPr>
              <w:spacing w:line="276" w:lineRule="auto"/>
              <w:jc w:val="both"/>
              <w:rPr>
                <w:sz w:val="20"/>
                <w:szCs w:val="20"/>
                <w:lang w:val="sr-Cyrl-CS" w:eastAsia="sr-Latn-CS"/>
              </w:rPr>
            </w:pPr>
            <w:r w:rsidRPr="00584340">
              <w:rPr>
                <w:sz w:val="20"/>
                <w:szCs w:val="20"/>
                <w:lang w:val="sr-Cyrl-CS" w:eastAsia="sr-Latn-CS"/>
              </w:rPr>
              <w:lastRenderedPageBreak/>
              <w:t xml:space="preserve">3. Чланство у страним </w:t>
            </w:r>
            <w:r w:rsidRPr="00584340">
              <w:rPr>
                <w:sz w:val="20"/>
                <w:szCs w:val="20"/>
                <w:lang w:val="sr-Cyrl-CS"/>
              </w:rPr>
              <w:t>или</w:t>
            </w:r>
            <w:r w:rsidRPr="00584340">
              <w:rPr>
                <w:sz w:val="20"/>
                <w:szCs w:val="20"/>
                <w:lang w:val="sr-Cyrl-CS" w:eastAsia="sr-Latn-CS"/>
              </w:rPr>
              <w:t xml:space="preserve"> домаћим академијама наука.</w:t>
            </w:r>
          </w:p>
          <w:p w14:paraId="2B6FB851" w14:textId="77777777" w:rsidR="00B7775E" w:rsidRPr="00584340" w:rsidRDefault="00B7775E" w:rsidP="008A6554">
            <w:pPr>
              <w:spacing w:line="276" w:lineRule="auto"/>
              <w:jc w:val="both"/>
              <w:rPr>
                <w:sz w:val="20"/>
                <w:szCs w:val="20"/>
                <w:lang w:val="sr-Cyrl-CS" w:eastAsia="sr-Latn-CS"/>
              </w:rPr>
            </w:pPr>
            <w:r w:rsidRPr="00584340">
              <w:rPr>
                <w:sz w:val="20"/>
                <w:szCs w:val="20"/>
                <w:lang w:val="sr-Cyrl-CS" w:eastAsia="sr-Latn-CS"/>
              </w:rPr>
              <w:t xml:space="preserve">4. Уређивање часописа </w:t>
            </w:r>
            <w:r w:rsidRPr="00584340">
              <w:rPr>
                <w:sz w:val="20"/>
                <w:szCs w:val="20"/>
                <w:lang w:val="sr-Cyrl-CS"/>
              </w:rPr>
              <w:t>или</w:t>
            </w:r>
            <w:r w:rsidRPr="00584340">
              <w:rPr>
                <w:sz w:val="20"/>
                <w:szCs w:val="20"/>
                <w:lang w:val="sr-Cyrl-CS" w:eastAsia="sr-Latn-CS"/>
              </w:rPr>
              <w:t xml:space="preserve"> монографија признатих од стране ресорног министарства за науку.</w:t>
            </w:r>
          </w:p>
          <w:p w14:paraId="77FEC1C8" w14:textId="21BF2772" w:rsidR="00B7775E" w:rsidRPr="00584340" w:rsidRDefault="00B7775E" w:rsidP="008A6554">
            <w:pPr>
              <w:spacing w:line="276" w:lineRule="auto"/>
              <w:jc w:val="both"/>
              <w:rPr>
                <w:sz w:val="20"/>
                <w:szCs w:val="20"/>
                <w:lang w:val="sr-Cyrl-CS" w:eastAsia="sr-Latn-CS"/>
              </w:rPr>
            </w:pPr>
            <w:r w:rsidRPr="00584340">
              <w:rPr>
                <w:sz w:val="20"/>
                <w:szCs w:val="20"/>
                <w:lang w:val="sr-Cyrl-CS" w:eastAsia="sr-Latn-CS"/>
              </w:rPr>
              <w:t xml:space="preserve">5. Председавање националним </w:t>
            </w:r>
            <w:r w:rsidRPr="00584340">
              <w:rPr>
                <w:sz w:val="20"/>
                <w:szCs w:val="20"/>
                <w:lang w:val="sr-Cyrl-CS"/>
              </w:rPr>
              <w:t>или</w:t>
            </w:r>
            <w:r w:rsidRPr="00584340">
              <w:rPr>
                <w:sz w:val="20"/>
                <w:szCs w:val="20"/>
                <w:lang w:val="sr-Cyrl-CS" w:eastAsia="sr-Latn-CS"/>
              </w:rPr>
              <w:t xml:space="preserve"> међународним струковним или научним асоцијацијама.</w:t>
            </w:r>
          </w:p>
          <w:p w14:paraId="035D0501" w14:textId="59B71D25" w:rsidR="00B7775E" w:rsidRPr="00584340" w:rsidRDefault="00B7775E" w:rsidP="008A6554">
            <w:pPr>
              <w:spacing w:line="276" w:lineRule="auto"/>
              <w:jc w:val="both"/>
              <w:rPr>
                <w:sz w:val="20"/>
                <w:szCs w:val="20"/>
                <w:lang w:val="sr-Cyrl-CS" w:eastAsia="sr-Latn-CS"/>
              </w:rPr>
            </w:pPr>
            <w:r w:rsidRPr="00584340">
              <w:rPr>
                <w:sz w:val="20"/>
                <w:szCs w:val="20"/>
                <w:lang w:val="sr-Cyrl-CS" w:eastAsia="sr-Latn-CS"/>
              </w:rPr>
              <w:t>6.</w:t>
            </w:r>
            <w:r w:rsidRPr="00256415">
              <w:rPr>
                <w:noProof/>
                <w:sz w:val="20"/>
                <w:szCs w:val="20"/>
                <w:lang w:val="sr-Cyrl-CS"/>
              </w:rPr>
              <w:t xml:space="preserve"> </w:t>
            </w:r>
            <w:r w:rsidRPr="00584340">
              <w:rPr>
                <w:sz w:val="20"/>
                <w:szCs w:val="20"/>
                <w:lang w:val="sr-Cyrl-CS" w:eastAsia="sr-Latn-CS"/>
              </w:rPr>
              <w:t xml:space="preserve"> Руковођење </w:t>
            </w:r>
            <w:r w:rsidRPr="00584340">
              <w:rPr>
                <w:sz w:val="20"/>
                <w:szCs w:val="20"/>
                <w:lang w:val="sr-Cyrl-CS"/>
              </w:rPr>
              <w:t>или</w:t>
            </w:r>
            <w:r w:rsidRPr="00584340">
              <w:rPr>
                <w:sz w:val="20"/>
                <w:szCs w:val="20"/>
                <w:lang w:val="sr-Cyrl-CS" w:eastAsia="sr-Latn-CS"/>
              </w:rPr>
              <w:t xml:space="preserve"> а</w:t>
            </w:r>
            <w:r w:rsidRPr="00FC2539">
              <w:rPr>
                <w:sz w:val="20"/>
                <w:szCs w:val="20"/>
                <w:lang w:val="sr-Latn-CS" w:eastAsia="sr-Latn-CS"/>
              </w:rPr>
              <w:t>нгажовање у националним или међународним научним</w:t>
            </w:r>
            <w:r w:rsidRPr="00FC2539">
              <w:rPr>
                <w:sz w:val="20"/>
                <w:szCs w:val="20"/>
                <w:lang w:val="sr-Latn-RS" w:eastAsia="sr-Latn-CS"/>
              </w:rPr>
              <w:t xml:space="preserve"> </w:t>
            </w:r>
            <w:r w:rsidRPr="00584340">
              <w:rPr>
                <w:sz w:val="20"/>
                <w:szCs w:val="20"/>
                <w:lang w:val="sr-Cyrl-CS"/>
              </w:rPr>
              <w:t>или</w:t>
            </w:r>
            <w:r w:rsidRPr="00FC2539">
              <w:rPr>
                <w:sz w:val="20"/>
                <w:szCs w:val="20"/>
                <w:lang w:val="sr-Latn-CS" w:eastAsia="sr-Latn-CS"/>
              </w:rPr>
              <w:t xml:space="preserve"> стручним организацијама</w:t>
            </w:r>
            <w:r w:rsidRPr="00584340">
              <w:rPr>
                <w:sz w:val="20"/>
                <w:szCs w:val="20"/>
                <w:lang w:val="sr-Cyrl-CS" w:eastAsia="sr-Latn-CS"/>
              </w:rPr>
              <w:t>.</w:t>
            </w:r>
          </w:p>
          <w:p w14:paraId="2295A7D8" w14:textId="77777777" w:rsidR="00B7775E" w:rsidRPr="00584340" w:rsidRDefault="00B7775E" w:rsidP="008A6554">
            <w:pPr>
              <w:tabs>
                <w:tab w:val="left" w:pos="720"/>
              </w:tabs>
              <w:autoSpaceDE w:val="0"/>
              <w:autoSpaceDN w:val="0"/>
              <w:adjustRightInd w:val="0"/>
              <w:jc w:val="both"/>
              <w:rPr>
                <w:sz w:val="20"/>
                <w:szCs w:val="20"/>
                <w:lang w:val="sr-Cyrl-CS"/>
              </w:rPr>
            </w:pPr>
            <w:r w:rsidRPr="00584340">
              <w:rPr>
                <w:sz w:val="20"/>
                <w:szCs w:val="20"/>
                <w:lang w:val="sr-Cyrl-CS" w:eastAsia="sr-Latn-CS"/>
              </w:rPr>
              <w:t xml:space="preserve">7. Руковођење </w:t>
            </w:r>
            <w:r w:rsidRPr="00584340">
              <w:rPr>
                <w:sz w:val="20"/>
                <w:szCs w:val="20"/>
                <w:lang w:val="sr-Cyrl-CS"/>
              </w:rPr>
              <w:t>или</w:t>
            </w:r>
            <w:r w:rsidRPr="00584340">
              <w:rPr>
                <w:sz w:val="20"/>
                <w:szCs w:val="20"/>
                <w:lang w:val="sr-Cyrl-CS"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584340">
              <w:rPr>
                <w:sz w:val="20"/>
                <w:szCs w:val="20"/>
                <w:lang w:val="sr-Cyrl-CS" w:eastAsia="sr-Latn-CS"/>
              </w:rPr>
              <w:t>.</w:t>
            </w:r>
          </w:p>
        </w:tc>
      </w:tr>
      <w:tr w:rsidR="00B7775E" w:rsidRPr="00AD0E16" w14:paraId="2D04C078"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6AE0DF0E" w14:textId="4978EDAE" w:rsidR="00B7775E" w:rsidRPr="00584340" w:rsidRDefault="00704E6A" w:rsidP="008A6554">
            <w:pPr>
              <w:tabs>
                <w:tab w:val="left" w:pos="720"/>
              </w:tabs>
              <w:autoSpaceDE w:val="0"/>
              <w:autoSpaceDN w:val="0"/>
              <w:adjustRightInd w:val="0"/>
              <w:rPr>
                <w:sz w:val="20"/>
                <w:szCs w:val="20"/>
                <w:lang w:val="sr-Cyrl-CS"/>
              </w:rPr>
            </w:pPr>
            <w:r>
              <w:rPr>
                <w:noProof/>
                <w:sz w:val="20"/>
                <w:lang w:val="sr-Latn-RS" w:eastAsia="sr-Latn-RS"/>
              </w:rPr>
              <w:lastRenderedPageBreak/>
              <mc:AlternateContent>
                <mc:Choice Requires="wps">
                  <w:drawing>
                    <wp:anchor distT="0" distB="0" distL="114300" distR="114300" simplePos="0" relativeHeight="251787264" behindDoc="0" locked="0" layoutInCell="1" allowOverlap="1" wp14:anchorId="1CD0D172" wp14:editId="7AA30B76">
                      <wp:simplePos x="0" y="0"/>
                      <wp:positionH relativeFrom="column">
                        <wp:posOffset>-158750</wp:posOffset>
                      </wp:positionH>
                      <wp:positionV relativeFrom="paragraph">
                        <wp:posOffset>-67310</wp:posOffset>
                      </wp:positionV>
                      <wp:extent cx="381000" cy="247650"/>
                      <wp:effectExtent l="0" t="0" r="19050" b="19050"/>
                      <wp:wrapNone/>
                      <wp:docPr id="1402152770"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294CF" id="Donut 15" o:spid="_x0000_s1026" type="#_x0000_t23" style="position:absolute;margin-left:-12.5pt;margin-top:-5.3pt;width:30pt;height:1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" adj="730" fillcolor="#5b9bd5" strokecolor="windowText" strokeweight="1pt">
                      <v:stroke joinstyle="miter"/>
                    </v:shape>
                  </w:pict>
                </mc:Fallback>
              </mc:AlternateContent>
            </w:r>
            <w:r w:rsidR="00B7775E">
              <w:rPr>
                <w:noProof/>
                <w:sz w:val="20"/>
                <w:szCs w:val="20"/>
                <w:lang w:val="sr-Latn-RS" w:eastAsia="sr-Latn-RS"/>
              </w:rPr>
              <mc:AlternateContent>
                <mc:Choice Requires="wps">
                  <w:drawing>
                    <wp:anchor distT="0" distB="0" distL="114300" distR="114300" simplePos="0" relativeHeight="251727872" behindDoc="0" locked="0" layoutInCell="1" allowOverlap="1" wp14:anchorId="7431E199" wp14:editId="38A8991A">
                      <wp:simplePos x="0" y="0"/>
                      <wp:positionH relativeFrom="column">
                        <wp:posOffset>1660525</wp:posOffset>
                      </wp:positionH>
                      <wp:positionV relativeFrom="paragraph">
                        <wp:posOffset>714375</wp:posOffset>
                      </wp:positionV>
                      <wp:extent cx="381000" cy="247650"/>
                      <wp:effectExtent l="0" t="0" r="19050" b="19050"/>
                      <wp:wrapNone/>
                      <wp:docPr id="1186961300"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C3F06" id="Donut 15" o:spid="_x0000_s1026" type="#_x0000_t23" style="position:absolute;margin-left:130.75pt;margin-top:56.25pt;width:30pt;height:1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" adj="730" fillcolor="#5b9bd5" strokecolor="windowText" strokeweight="1pt">
                      <v:stroke joinstyle="miter"/>
                    </v:shape>
                  </w:pict>
                </mc:Fallback>
              </mc:AlternateContent>
            </w:r>
            <w:r w:rsidR="00B7775E">
              <w:rPr>
                <w:noProof/>
                <w:sz w:val="20"/>
                <w:szCs w:val="20"/>
                <w:lang w:val="sr-Latn-RS" w:eastAsia="sr-Latn-RS"/>
              </w:rPr>
              <mc:AlternateContent>
                <mc:Choice Requires="wps">
                  <w:drawing>
                    <wp:anchor distT="0" distB="0" distL="114300" distR="114300" simplePos="0" relativeHeight="251726848" behindDoc="0" locked="0" layoutInCell="1" allowOverlap="1" wp14:anchorId="3706514A" wp14:editId="08694B5E">
                      <wp:simplePos x="0" y="0"/>
                      <wp:positionH relativeFrom="column">
                        <wp:posOffset>1679575</wp:posOffset>
                      </wp:positionH>
                      <wp:positionV relativeFrom="paragraph">
                        <wp:posOffset>276225</wp:posOffset>
                      </wp:positionV>
                      <wp:extent cx="381000" cy="247650"/>
                      <wp:effectExtent l="0" t="0" r="19050" b="19050"/>
                      <wp:wrapNone/>
                      <wp:docPr id="859129029"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AB7B0" id="Donut 15" o:spid="_x0000_s1026" type="#_x0000_t23" style="position:absolute;margin-left:132.25pt;margin-top:21.75pt;width:30pt;height:1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" adj="730" fillcolor="#5b9bd5" strokecolor="windowText" strokeweight="1pt">
                      <v:stroke joinstyle="miter"/>
                    </v:shape>
                  </w:pict>
                </mc:Fallback>
              </mc:AlternateContent>
            </w:r>
            <w:r w:rsidR="00B7775E" w:rsidRPr="00584340">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4FDA01B0" w14:textId="5BFBB004" w:rsidR="00B7775E" w:rsidRPr="00FC2539" w:rsidRDefault="00B7775E" w:rsidP="008A6554">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25824" behindDoc="0" locked="0" layoutInCell="1" allowOverlap="1" wp14:anchorId="14E6D68A" wp14:editId="619C76EC">
                      <wp:simplePos x="0" y="0"/>
                      <wp:positionH relativeFrom="column">
                        <wp:posOffset>1679575</wp:posOffset>
                      </wp:positionH>
                      <wp:positionV relativeFrom="paragraph">
                        <wp:posOffset>120650</wp:posOffset>
                      </wp:positionV>
                      <wp:extent cx="381000" cy="247650"/>
                      <wp:effectExtent l="0" t="0" r="19050" b="19050"/>
                      <wp:wrapNone/>
                      <wp:docPr id="1022262217" name="Donut 15"/>
                      <wp:cNvGraphicFramePr/>
                      <a:graphic xmlns:a="http://schemas.openxmlformats.org/drawingml/2006/main">
                        <a:graphicData uri="http://schemas.microsoft.com/office/word/2010/wordprocessingShape">
                          <wps:wsp>
                            <wps:cNvSpPr/>
                            <wps:spPr>
                              <a:xfrm>
                                <a:off x="0" y="0"/>
                                <a:ext cx="381000" cy="247650"/>
                              </a:xfrm>
                              <a:prstGeom prst="donut">
                                <a:avLst>
                                  <a:gd name="adj" fmla="val 5196"/>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F94F2" id="Donut 15" o:spid="_x0000_s1026" type="#_x0000_t23" style="position:absolute;margin-left:132.25pt;margin-top:9.5pt;width:30pt;height: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" adj="730" fillcolor="#5b9bd5" strokecolor="windowText" strokeweight="1pt">
                      <v:stroke joinstyle="miter"/>
                    </v:shape>
                  </w:pict>
                </mc:Fallback>
              </mc:AlternateContent>
            </w: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797FA276" w14:textId="77777777" w:rsidR="00B7775E" w:rsidRPr="00584340" w:rsidRDefault="00B7775E" w:rsidP="008A6554">
            <w:pPr>
              <w:ind w:left="195"/>
              <w:jc w:val="both"/>
              <w:rPr>
                <w:sz w:val="20"/>
                <w:szCs w:val="20"/>
                <w:lang w:val="sr-Cyrl-CS" w:eastAsia="sr-Latn-CS"/>
              </w:rPr>
            </w:pPr>
            <w:r w:rsidRPr="00584340">
              <w:rPr>
                <w:sz w:val="20"/>
                <w:szCs w:val="20"/>
                <w:lang w:val="sr-Cyrl-CS" w:eastAsia="sr-Latn-CS"/>
              </w:rPr>
              <w:t>М</w:t>
            </w:r>
            <w:r w:rsidRPr="00FC2539">
              <w:rPr>
                <w:sz w:val="20"/>
                <w:szCs w:val="20"/>
                <w:lang w:val="sr-Latn-CS" w:eastAsia="sr-Latn-CS"/>
              </w:rPr>
              <w:t>обилност</w:t>
            </w:r>
            <w:r w:rsidRPr="00584340">
              <w:rPr>
                <w:sz w:val="20"/>
                <w:szCs w:val="20"/>
                <w:lang w:val="sr-Cyrl-CS" w:eastAsia="sr-Latn-CS"/>
              </w:rPr>
              <w:t xml:space="preserve">: </w:t>
            </w:r>
          </w:p>
          <w:p w14:paraId="30888DCB" w14:textId="77777777" w:rsidR="00B7775E" w:rsidRPr="00584340" w:rsidRDefault="00B7775E" w:rsidP="008A6554">
            <w:pPr>
              <w:ind w:left="195"/>
              <w:jc w:val="both"/>
              <w:rPr>
                <w:sz w:val="20"/>
                <w:szCs w:val="20"/>
                <w:lang w:val="sr-Cyrl-CS" w:eastAsia="sr-Latn-CS"/>
              </w:rPr>
            </w:pPr>
            <w:r w:rsidRPr="00584340">
              <w:rPr>
                <w:b/>
                <w:sz w:val="20"/>
                <w:szCs w:val="20"/>
                <w:lang w:val="sr-Cyrl-CS" w:eastAsia="sr-Latn-CS"/>
              </w:rPr>
              <w:t>- за избор у звање доцента</w:t>
            </w:r>
            <w:r w:rsidRPr="00584340">
              <w:rPr>
                <w:sz w:val="20"/>
                <w:szCs w:val="20"/>
                <w:lang w:val="sr-Cyrl-CS" w:eastAsia="sr-Latn-CS"/>
              </w:rPr>
              <w:t xml:space="preserve">: </w:t>
            </w:r>
          </w:p>
          <w:p w14:paraId="01B46138" w14:textId="77777777" w:rsidR="00B7775E" w:rsidRPr="00584340" w:rsidRDefault="00B7775E" w:rsidP="008A6554">
            <w:pPr>
              <w:jc w:val="both"/>
              <w:rPr>
                <w:sz w:val="20"/>
                <w:szCs w:val="20"/>
                <w:lang w:val="sr-Cyrl-CS" w:eastAsia="sr-Latn-CS"/>
              </w:rPr>
            </w:pPr>
            <w:r w:rsidRPr="00584340">
              <w:rPr>
                <w:sz w:val="20"/>
                <w:szCs w:val="20"/>
                <w:lang w:val="sr-Cyrl-CS" w:eastAsia="sr-Latn-CS"/>
              </w:rPr>
              <w:t>1.</w:t>
            </w:r>
            <w:r w:rsidRPr="00256415">
              <w:rPr>
                <w:noProof/>
                <w:sz w:val="20"/>
                <w:szCs w:val="20"/>
                <w:lang w:val="sr-Cyrl-CS"/>
              </w:rPr>
              <w:t xml:space="preserve"> </w:t>
            </w:r>
            <w:r w:rsidRPr="00584340">
              <w:rPr>
                <w:sz w:val="20"/>
                <w:szCs w:val="20"/>
                <w:lang w:val="sr-Cyrl-CS" w:eastAsia="sr-Latn-CS"/>
              </w:rPr>
              <w:t xml:space="preserve"> Учествовање на међународним курсевима или школама за ужу научну област за коју се бира. </w:t>
            </w:r>
          </w:p>
          <w:p w14:paraId="000244DD" w14:textId="77777777" w:rsidR="00B7775E" w:rsidRPr="00584340" w:rsidRDefault="00B7775E" w:rsidP="008A6554">
            <w:pPr>
              <w:jc w:val="both"/>
              <w:rPr>
                <w:sz w:val="20"/>
                <w:szCs w:val="20"/>
                <w:lang w:val="sr-Cyrl-CS" w:eastAsia="sr-Latn-CS"/>
              </w:rPr>
            </w:pPr>
            <w:r w:rsidRPr="00584340">
              <w:rPr>
                <w:sz w:val="20"/>
                <w:szCs w:val="20"/>
                <w:lang w:val="sr-Cyrl-CS" w:eastAsia="sr-Latn-CS"/>
              </w:rPr>
              <w:t xml:space="preserve">2. Постдокторско усавршавање у иностранству. </w:t>
            </w:r>
          </w:p>
          <w:p w14:paraId="72188982"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sz w:val="20"/>
                <w:szCs w:val="20"/>
                <w:lang w:val="sr-Cyrl-CS" w:eastAsia="sr-Latn-CS"/>
              </w:rPr>
              <w:t xml:space="preserve">3. Студијски боравци у </w:t>
            </w:r>
            <w:r w:rsidRPr="00584340">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32602C0B"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rStyle w:val="Bodytext22"/>
                <w:rFonts w:ascii="Times New Roman" w:hAnsi="Times New Roman" w:cs="Times New Roman"/>
                <w:sz w:val="20"/>
                <w:szCs w:val="20"/>
                <w:lang w:val="sr-Cyrl-CS"/>
              </w:rPr>
              <w:t>4</w:t>
            </w:r>
            <w:r w:rsidRPr="00DA7A5B">
              <w:rPr>
                <w:noProof/>
                <w:sz w:val="20"/>
                <w:szCs w:val="20"/>
                <w:lang w:val="sr-Cyrl-CS"/>
              </w:rPr>
              <w:t xml:space="preserve"> </w:t>
            </w:r>
            <w:r w:rsidRPr="00584340">
              <w:rPr>
                <w:rStyle w:val="Bodytext22"/>
                <w:rFonts w:ascii="Times New Roman" w:hAnsi="Times New Roman" w:cs="Times New Roman"/>
                <w:sz w:val="20"/>
                <w:szCs w:val="20"/>
                <w:lang w:val="sr-Cyrl-CS"/>
              </w:rPr>
              <w:t xml:space="preserve">. </w:t>
            </w:r>
            <w:r w:rsidRPr="00584340">
              <w:rPr>
                <w:sz w:val="20"/>
                <w:szCs w:val="20"/>
                <w:lang w:val="sr-Cyrl-CS" w:eastAsia="sr-Latn-CS"/>
              </w:rPr>
              <w:t xml:space="preserve">Предавања по позиву или пленарна предавања на акредитованим скуповима у </w:t>
            </w:r>
            <w:r w:rsidRPr="00584340">
              <w:rPr>
                <w:rStyle w:val="Bodytext22"/>
                <w:rFonts w:ascii="Times New Roman" w:hAnsi="Times New Roman" w:cs="Times New Roman"/>
                <w:sz w:val="20"/>
                <w:szCs w:val="20"/>
                <w:lang w:val="sr-Cyrl-CS"/>
              </w:rPr>
              <w:t xml:space="preserve">земљи. </w:t>
            </w:r>
          </w:p>
          <w:p w14:paraId="2E8679BD" w14:textId="77777777" w:rsidR="00B7775E" w:rsidRPr="00584340" w:rsidRDefault="00B7775E" w:rsidP="008A6554">
            <w:pPr>
              <w:jc w:val="both"/>
              <w:rPr>
                <w:lang w:val="sr-Cyrl-CS" w:eastAsia="sr-Latn-CS"/>
              </w:rPr>
            </w:pPr>
            <w:r w:rsidRPr="00584340">
              <w:rPr>
                <w:rStyle w:val="Bodytext22"/>
                <w:rFonts w:ascii="Times New Roman" w:hAnsi="Times New Roman" w:cs="Times New Roman"/>
                <w:sz w:val="20"/>
                <w:szCs w:val="20"/>
                <w:lang w:val="sr-Cyrl-CS"/>
              </w:rPr>
              <w:t>5. Учешће у међународним пројектима.</w:t>
            </w:r>
            <w:r w:rsidRPr="00584340">
              <w:rPr>
                <w:sz w:val="20"/>
                <w:szCs w:val="20"/>
                <w:lang w:val="sr-Cyrl-CS" w:eastAsia="sr-Latn-CS"/>
              </w:rPr>
              <w:t xml:space="preserve"> </w:t>
            </w:r>
          </w:p>
          <w:p w14:paraId="77F91608" w14:textId="77777777" w:rsidR="00B7775E" w:rsidRPr="00584340" w:rsidRDefault="00B7775E" w:rsidP="008A6554">
            <w:pPr>
              <w:ind w:left="195"/>
              <w:jc w:val="both"/>
              <w:rPr>
                <w:sz w:val="20"/>
                <w:szCs w:val="20"/>
                <w:lang w:val="sr-Cyrl-CS" w:eastAsia="sr-Latn-CS"/>
              </w:rPr>
            </w:pPr>
            <w:r w:rsidRPr="00584340">
              <w:rPr>
                <w:b/>
                <w:sz w:val="20"/>
                <w:szCs w:val="20"/>
                <w:lang w:val="sr-Cyrl-CS" w:eastAsia="sr-Latn-CS"/>
              </w:rPr>
              <w:t>- за избор у звање ванредног и редовног професора</w:t>
            </w:r>
            <w:r w:rsidRPr="00584340">
              <w:rPr>
                <w:sz w:val="20"/>
                <w:szCs w:val="20"/>
                <w:lang w:val="sr-Cyrl-CS" w:eastAsia="sr-Latn-CS"/>
              </w:rPr>
              <w:t xml:space="preserve">: </w:t>
            </w:r>
          </w:p>
          <w:p w14:paraId="29CF30F6"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sz w:val="20"/>
                <w:szCs w:val="20"/>
                <w:lang w:val="sr-Cyrl-CS" w:eastAsia="sr-Latn-CS"/>
              </w:rPr>
              <w:t xml:space="preserve">1. Предавања по позиву или пленарна предавања на међународним акредитованим скуповима у </w:t>
            </w:r>
            <w:r w:rsidRPr="00584340">
              <w:rPr>
                <w:rStyle w:val="Bodytext22"/>
                <w:rFonts w:ascii="Times New Roman" w:hAnsi="Times New Roman" w:cs="Times New Roman"/>
                <w:sz w:val="20"/>
                <w:szCs w:val="20"/>
                <w:lang w:val="sr-Cyrl-CS"/>
              </w:rPr>
              <w:t xml:space="preserve">земљи и иностранству. </w:t>
            </w:r>
          </w:p>
          <w:p w14:paraId="0C96112E"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741DD3F2"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rStyle w:val="Bodytext22"/>
                <w:rFonts w:ascii="Times New Roman" w:hAnsi="Times New Roman" w:cs="Times New Roman"/>
                <w:sz w:val="20"/>
                <w:szCs w:val="20"/>
                <w:lang w:val="sr-Cyrl-CS"/>
              </w:rPr>
              <w:t>3. Предавање по позиву.</w:t>
            </w:r>
          </w:p>
          <w:p w14:paraId="3758DAA2" w14:textId="77777777" w:rsidR="00B7775E" w:rsidRPr="00584340" w:rsidRDefault="00B7775E" w:rsidP="008A6554">
            <w:pPr>
              <w:jc w:val="both"/>
              <w:rPr>
                <w:rStyle w:val="Bodytext22"/>
                <w:rFonts w:ascii="Times New Roman" w:hAnsi="Times New Roman" w:cs="Times New Roman"/>
                <w:sz w:val="20"/>
                <w:szCs w:val="20"/>
                <w:lang w:val="sr-Cyrl-CS"/>
              </w:rPr>
            </w:pPr>
            <w:r w:rsidRPr="00584340">
              <w:rPr>
                <w:rStyle w:val="Bodytext22"/>
                <w:rFonts w:ascii="Times New Roman" w:hAnsi="Times New Roman" w:cs="Times New Roman"/>
                <w:sz w:val="20"/>
                <w:szCs w:val="20"/>
                <w:lang w:val="sr-Cyrl-CS"/>
              </w:rPr>
              <w:t>4. Учешће или руковођење међународним пројектима.</w:t>
            </w:r>
          </w:p>
          <w:p w14:paraId="66C84C18" w14:textId="77777777" w:rsidR="00B7775E" w:rsidRPr="00584340" w:rsidRDefault="00B7775E" w:rsidP="008A6554">
            <w:pPr>
              <w:jc w:val="both"/>
              <w:rPr>
                <w:lang w:val="sr-Cyrl-CS" w:eastAsia="sr-Latn-CS"/>
              </w:rPr>
            </w:pPr>
            <w:r w:rsidRPr="00584340">
              <w:rPr>
                <w:rStyle w:val="Bodytext22"/>
                <w:rFonts w:ascii="Times New Roman" w:hAnsi="Times New Roman" w:cs="Times New Roman"/>
                <w:sz w:val="20"/>
                <w:szCs w:val="20"/>
                <w:lang w:val="sr-Cyrl-CS"/>
              </w:rPr>
              <w:t>5. И</w:t>
            </w:r>
            <w:r w:rsidRPr="00FC2539">
              <w:rPr>
                <w:sz w:val="20"/>
                <w:szCs w:val="20"/>
                <w:lang w:val="sr-Latn-CS" w:eastAsia="sr-Latn-CS"/>
              </w:rPr>
              <w:t>нтернационализација</w:t>
            </w:r>
            <w:r w:rsidRPr="00584340">
              <w:rPr>
                <w:sz w:val="20"/>
                <w:szCs w:val="20"/>
                <w:lang w:val="sr-Cyrl-CS" w:eastAsia="sr-Latn-CS"/>
              </w:rPr>
              <w:t xml:space="preserve"> постојећих студијских програма у оквиру високошколске установе. </w:t>
            </w:r>
          </w:p>
          <w:p w14:paraId="2D1C2D5B" w14:textId="77777777" w:rsidR="00B7775E" w:rsidRPr="00FC2539" w:rsidRDefault="00B7775E" w:rsidP="008A6554">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2A588F37" w14:textId="77777777" w:rsidR="00B7775E" w:rsidRPr="00584340" w:rsidRDefault="00B7775E" w:rsidP="00B7775E">
      <w:pPr>
        <w:rPr>
          <w:b/>
          <w:sz w:val="20"/>
          <w:szCs w:val="20"/>
          <w:lang w:val="sr-Cyrl-CS"/>
        </w:rPr>
      </w:pPr>
    </w:p>
    <w:p w14:paraId="66661F88" w14:textId="77777777" w:rsidR="00B7775E" w:rsidRPr="00E00BD1" w:rsidRDefault="00B7775E" w:rsidP="00B7775E">
      <w:pPr>
        <w:rPr>
          <w:rFonts w:asciiTheme="majorBidi" w:hAnsiTheme="majorBidi" w:cstheme="majorBidi"/>
          <w:b/>
          <w:bCs/>
          <w:sz w:val="20"/>
          <w:szCs w:val="20"/>
          <w:lang w:val="sr-Cyrl-RS"/>
        </w:rPr>
      </w:pPr>
      <w:r>
        <w:rPr>
          <w:rFonts w:asciiTheme="majorBidi" w:hAnsiTheme="majorBidi" w:cstheme="majorBidi"/>
          <w:b/>
          <w:bCs/>
          <w:sz w:val="20"/>
          <w:szCs w:val="20"/>
          <w:lang w:val="sr-Cyrl-RS"/>
        </w:rPr>
        <w:t>1. С</w:t>
      </w:r>
      <w:r w:rsidRPr="00E00BD1">
        <w:rPr>
          <w:rFonts w:asciiTheme="majorBidi" w:hAnsiTheme="majorBidi" w:cstheme="majorBidi"/>
          <w:b/>
          <w:bCs/>
          <w:sz w:val="20"/>
          <w:szCs w:val="20"/>
          <w:lang w:val="sr-Cyrl-RS"/>
        </w:rPr>
        <w:t>тручно-професионални допринос</w:t>
      </w:r>
    </w:p>
    <w:p w14:paraId="76D48356" w14:textId="77777777" w:rsidR="00B7775E" w:rsidRPr="00E00BD1" w:rsidRDefault="00B7775E" w:rsidP="00B7775E">
      <w:pPr>
        <w:rPr>
          <w:rFonts w:asciiTheme="majorBidi" w:hAnsiTheme="majorBidi" w:cstheme="majorBidi"/>
          <w:b/>
          <w:bCs/>
          <w:sz w:val="20"/>
          <w:szCs w:val="20"/>
          <w:lang w:val="sr-Cyrl-RS"/>
        </w:rPr>
      </w:pPr>
    </w:p>
    <w:p w14:paraId="51BF7FC3" w14:textId="77777777" w:rsidR="00B7775E" w:rsidRPr="00E14225" w:rsidRDefault="00B7775E" w:rsidP="00B7775E">
      <w:pPr>
        <w:ind w:right="-279"/>
        <w:jc w:val="both"/>
        <w:rPr>
          <w:rFonts w:asciiTheme="majorBidi" w:hAnsiTheme="majorBidi" w:cstheme="majorBidi"/>
          <w:b/>
          <w:i/>
          <w:color w:val="000000"/>
          <w:sz w:val="20"/>
          <w:szCs w:val="20"/>
          <w:lang w:val="sr-Cyrl-RS"/>
        </w:rPr>
      </w:pPr>
      <w:r>
        <w:rPr>
          <w:rFonts w:asciiTheme="majorBidi" w:hAnsiTheme="majorBidi" w:cstheme="majorBidi"/>
          <w:b/>
          <w:i/>
          <w:color w:val="000000"/>
          <w:sz w:val="20"/>
          <w:szCs w:val="20"/>
          <w:lang w:val="sr-Latn-RS"/>
        </w:rPr>
        <w:t xml:space="preserve">1) </w:t>
      </w:r>
      <w:r w:rsidRPr="00E14225">
        <w:rPr>
          <w:rFonts w:asciiTheme="majorBidi" w:hAnsiTheme="majorBidi" w:cstheme="majorBidi"/>
          <w:b/>
          <w:i/>
          <w:color w:val="000000"/>
          <w:sz w:val="20"/>
          <w:szCs w:val="20"/>
          <w:lang w:val="sr-Cyrl-RS"/>
        </w:rPr>
        <w:t>Ангажованост у спровођењу сложених дијагностичких, терапијских и превентивних процедура</w:t>
      </w:r>
    </w:p>
    <w:p w14:paraId="3A95500E" w14:textId="77777777" w:rsidR="00B7775E" w:rsidRDefault="00B7775E" w:rsidP="00B7775E">
      <w:pPr>
        <w:ind w:right="-279"/>
        <w:jc w:val="both"/>
        <w:rPr>
          <w:rFonts w:asciiTheme="majorBidi" w:hAnsiTheme="majorBidi" w:cstheme="majorBidi"/>
          <w:sz w:val="20"/>
          <w:szCs w:val="20"/>
          <w:lang w:val="sr-Cyrl-RS"/>
        </w:rPr>
      </w:pPr>
      <w:r w:rsidRPr="00F931B1">
        <w:rPr>
          <w:rFonts w:asciiTheme="majorBidi" w:hAnsiTheme="majorBidi" w:cstheme="majorBidi"/>
          <w:sz w:val="20"/>
          <w:szCs w:val="20"/>
          <w:lang w:val="sr-Cyrl-RS"/>
        </w:rPr>
        <w:t>Др Славица Остојић, од почетка рада у Институту за здравствену заштиту мајке и детета Србије "Др Вукан Чупић", значајно доприноси квалитету здравствене делатности. Ради као лекар специјалиста службе за лечење неуролошких и мишићних болести у Институту</w:t>
      </w:r>
      <w:r>
        <w:rPr>
          <w:rFonts w:asciiTheme="majorBidi" w:hAnsiTheme="majorBidi" w:cstheme="majorBidi"/>
          <w:sz w:val="20"/>
          <w:szCs w:val="20"/>
          <w:lang w:val="sr-Cyrl-RS"/>
        </w:rPr>
        <w:t>. Учествује у л</w:t>
      </w:r>
      <w:r w:rsidRPr="004B52FA">
        <w:rPr>
          <w:rFonts w:asciiTheme="majorBidi" w:hAnsiTheme="majorBidi" w:cstheme="majorBidi"/>
          <w:sz w:val="20"/>
          <w:szCs w:val="20"/>
          <w:lang w:val="sr-Cyrl-RS"/>
        </w:rPr>
        <w:t>ечењ</w:t>
      </w:r>
      <w:r>
        <w:rPr>
          <w:rFonts w:asciiTheme="majorBidi" w:hAnsiTheme="majorBidi" w:cstheme="majorBidi"/>
          <w:sz w:val="20"/>
          <w:szCs w:val="20"/>
          <w:lang w:val="sr-Cyrl-RS"/>
        </w:rPr>
        <w:t>у</w:t>
      </w:r>
      <w:r w:rsidRPr="004B52FA">
        <w:rPr>
          <w:rFonts w:asciiTheme="majorBidi" w:hAnsiTheme="majorBidi" w:cstheme="majorBidi"/>
          <w:sz w:val="20"/>
          <w:szCs w:val="20"/>
          <w:lang w:val="sr-Cyrl-RS"/>
        </w:rPr>
        <w:t xml:space="preserve"> болесника са тешким неуролошким и неуромишићним обољењима, укључујући и интратекалну примену иновативних лекова код оболелих од спиналне мишићне атрофије.</w:t>
      </w:r>
      <w:r>
        <w:rPr>
          <w:rFonts w:asciiTheme="majorBidi" w:hAnsiTheme="majorBidi" w:cstheme="majorBidi"/>
          <w:sz w:val="20"/>
          <w:szCs w:val="20"/>
          <w:lang w:val="sr-Cyrl-RS"/>
        </w:rPr>
        <w:t xml:space="preserve"> Докторка обавља послове к</w:t>
      </w:r>
      <w:r w:rsidRPr="00F931B1">
        <w:rPr>
          <w:rFonts w:asciiTheme="majorBidi" w:hAnsiTheme="majorBidi" w:cstheme="majorBidi"/>
          <w:sz w:val="20"/>
          <w:szCs w:val="20"/>
          <w:lang w:val="sr-Cyrl-RS"/>
        </w:rPr>
        <w:t>онсултант</w:t>
      </w:r>
      <w:r>
        <w:rPr>
          <w:rFonts w:asciiTheme="majorBidi" w:hAnsiTheme="majorBidi" w:cstheme="majorBidi"/>
          <w:sz w:val="20"/>
          <w:szCs w:val="20"/>
          <w:lang w:val="sr-Cyrl-RS"/>
        </w:rPr>
        <w:t>а</w:t>
      </w:r>
      <w:r w:rsidRPr="00F931B1">
        <w:rPr>
          <w:rFonts w:asciiTheme="majorBidi" w:hAnsiTheme="majorBidi" w:cstheme="majorBidi"/>
          <w:sz w:val="20"/>
          <w:szCs w:val="20"/>
          <w:lang w:val="sr-Cyrl-RS"/>
        </w:rPr>
        <w:t xml:space="preserve"> на другим одељењима Педијатријске и Хируршке клинике Института, као и у Одељењу за педијатријску интензивну негу. </w:t>
      </w:r>
    </w:p>
    <w:p w14:paraId="1140C202" w14:textId="77777777" w:rsidR="00B7775E" w:rsidRDefault="00B7775E" w:rsidP="00B7775E">
      <w:pPr>
        <w:ind w:right="-279"/>
        <w:jc w:val="both"/>
        <w:rPr>
          <w:rFonts w:asciiTheme="majorBidi" w:hAnsiTheme="majorBidi" w:cstheme="majorBidi"/>
          <w:sz w:val="20"/>
          <w:szCs w:val="20"/>
          <w:lang w:val="sr-Cyrl-RS"/>
        </w:rPr>
      </w:pPr>
      <w:r>
        <w:rPr>
          <w:rFonts w:asciiTheme="majorBidi" w:hAnsiTheme="majorBidi" w:cstheme="majorBidi"/>
          <w:sz w:val="20"/>
          <w:szCs w:val="20"/>
          <w:lang w:val="sr-Cyrl-RS"/>
        </w:rPr>
        <w:t xml:space="preserve">Др Остојић је ангажпвана у </w:t>
      </w:r>
      <w:r w:rsidRPr="00F931B1">
        <w:rPr>
          <w:rFonts w:asciiTheme="majorBidi" w:hAnsiTheme="majorBidi" w:cstheme="majorBidi"/>
          <w:sz w:val="20"/>
          <w:szCs w:val="20"/>
          <w:lang w:val="sr-Cyrl-RS"/>
        </w:rPr>
        <w:t>раду гинеколошко-неуролошк</w:t>
      </w:r>
      <w:r>
        <w:rPr>
          <w:rFonts w:asciiTheme="majorBidi" w:hAnsiTheme="majorBidi" w:cstheme="majorBidi"/>
          <w:sz w:val="20"/>
          <w:szCs w:val="20"/>
          <w:lang w:val="sr-Cyrl-RS"/>
        </w:rPr>
        <w:t>ог</w:t>
      </w:r>
      <w:r w:rsidRPr="00F931B1">
        <w:rPr>
          <w:rFonts w:asciiTheme="majorBidi" w:hAnsiTheme="majorBidi" w:cstheme="majorBidi"/>
          <w:sz w:val="20"/>
          <w:szCs w:val="20"/>
          <w:lang w:val="sr-Cyrl-RS"/>
        </w:rPr>
        <w:t xml:space="preserve"> конзилијума за пренаталну дијагностику феталних аномалија у Републичком центру за дечју и адолесцентну гинекологију Института. </w:t>
      </w:r>
    </w:p>
    <w:p w14:paraId="7C5F7F5E" w14:textId="77777777" w:rsidR="00B7775E" w:rsidRDefault="00B7775E" w:rsidP="00B7775E">
      <w:pPr>
        <w:ind w:right="-279"/>
        <w:jc w:val="both"/>
        <w:rPr>
          <w:rFonts w:asciiTheme="majorBidi" w:hAnsiTheme="majorBidi" w:cstheme="majorBidi"/>
          <w:sz w:val="20"/>
          <w:szCs w:val="20"/>
          <w:lang w:val="sr-Cyrl-RS"/>
        </w:rPr>
      </w:pPr>
    </w:p>
    <w:p w14:paraId="76A645A3" w14:textId="77777777" w:rsidR="00B7775E" w:rsidRPr="00E00BD1" w:rsidRDefault="00B7775E" w:rsidP="00B7775E">
      <w:pPr>
        <w:ind w:right="-279"/>
        <w:rPr>
          <w:rFonts w:asciiTheme="majorBidi" w:hAnsiTheme="majorBidi" w:cstheme="majorBidi"/>
          <w:sz w:val="20"/>
          <w:szCs w:val="20"/>
          <w:lang w:val="sr-Latn-RS"/>
        </w:rPr>
      </w:pPr>
      <w:r w:rsidRPr="00E00BD1">
        <w:rPr>
          <w:rFonts w:asciiTheme="majorBidi" w:hAnsiTheme="majorBidi" w:cstheme="majorBidi"/>
          <w:b/>
          <w:bCs/>
          <w:i/>
          <w:iCs/>
          <w:sz w:val="20"/>
          <w:szCs w:val="20"/>
          <w:lang w:val="sr-Cyrl-RS"/>
        </w:rPr>
        <w:t>2)</w:t>
      </w:r>
      <w:r>
        <w:rPr>
          <w:rFonts w:asciiTheme="majorBidi" w:hAnsiTheme="majorBidi" w:cstheme="majorBidi"/>
          <w:sz w:val="20"/>
          <w:szCs w:val="20"/>
          <w:lang w:val="sr-Cyrl-RS"/>
        </w:rPr>
        <w:t xml:space="preserve"> </w:t>
      </w:r>
      <w:r w:rsidRPr="00E00BD1">
        <w:rPr>
          <w:rFonts w:asciiTheme="majorBidi" w:hAnsiTheme="majorBidi" w:cstheme="majorBidi"/>
          <w:b/>
          <w:bCs/>
          <w:i/>
          <w:iCs/>
          <w:sz w:val="20"/>
          <w:szCs w:val="20"/>
          <w:lang w:val="sl-SI"/>
        </w:rPr>
        <w:t>Број и сложеност дијагностичких, терапијских и превентивних процедура које је кандидат увео, или је учествовао у њиховом увођењу.</w:t>
      </w:r>
      <w:r w:rsidRPr="00E00BD1">
        <w:rPr>
          <w:rFonts w:asciiTheme="majorBidi" w:hAnsiTheme="majorBidi" w:cstheme="majorBidi"/>
          <w:sz w:val="20"/>
          <w:szCs w:val="20"/>
          <w:lang w:val="sl-SI"/>
        </w:rPr>
        <w:t xml:space="preserve"> </w:t>
      </w:r>
    </w:p>
    <w:p w14:paraId="67F3BC8D" w14:textId="77777777" w:rsidR="00B7775E" w:rsidRDefault="00B7775E" w:rsidP="00B7775E">
      <w:pPr>
        <w:ind w:right="-279"/>
        <w:rPr>
          <w:rFonts w:asciiTheme="majorBidi" w:hAnsiTheme="majorBidi" w:cstheme="majorBidi"/>
          <w:sz w:val="20"/>
          <w:szCs w:val="20"/>
          <w:lang w:val="sr-Cyrl-RS"/>
        </w:rPr>
      </w:pPr>
      <w:r>
        <w:rPr>
          <w:rFonts w:asciiTheme="majorBidi" w:hAnsiTheme="majorBidi" w:cstheme="majorBidi"/>
          <w:sz w:val="20"/>
          <w:szCs w:val="20"/>
          <w:lang w:val="sr-Cyrl-RS"/>
        </w:rPr>
        <w:t>Др Остојић је у</w:t>
      </w:r>
      <w:r w:rsidRPr="00F931B1">
        <w:rPr>
          <w:rFonts w:asciiTheme="majorBidi" w:hAnsiTheme="majorBidi" w:cstheme="majorBidi"/>
          <w:sz w:val="20"/>
          <w:szCs w:val="20"/>
          <w:lang w:val="sr-Cyrl-RS"/>
        </w:rPr>
        <w:t>в</w:t>
      </w:r>
      <w:r>
        <w:rPr>
          <w:rFonts w:asciiTheme="majorBidi" w:hAnsiTheme="majorBidi" w:cstheme="majorBidi"/>
          <w:sz w:val="20"/>
          <w:szCs w:val="20"/>
          <w:lang w:val="sr-Cyrl-RS"/>
        </w:rPr>
        <w:t>ела две неурофизиолошке процедуре,</w:t>
      </w:r>
      <w:r w:rsidRPr="00F931B1">
        <w:rPr>
          <w:rFonts w:asciiTheme="majorBidi" w:hAnsiTheme="majorBidi" w:cstheme="majorBidi"/>
          <w:sz w:val="20"/>
          <w:szCs w:val="20"/>
          <w:lang w:val="sr-Cyrl-RS"/>
        </w:rPr>
        <w:t xml:space="preserve"> визуелн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и соматосензорн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евоциран</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потенцијал</w:t>
      </w:r>
      <w:r>
        <w:rPr>
          <w:rFonts w:asciiTheme="majorBidi" w:hAnsiTheme="majorBidi" w:cstheme="majorBidi"/>
          <w:sz w:val="20"/>
          <w:szCs w:val="20"/>
          <w:lang w:val="sr-Cyrl-RS"/>
        </w:rPr>
        <w:t>е</w:t>
      </w:r>
      <w:r w:rsidRPr="00F931B1">
        <w:rPr>
          <w:rFonts w:asciiTheme="majorBidi" w:hAnsiTheme="majorBidi" w:cstheme="majorBidi"/>
          <w:sz w:val="20"/>
          <w:szCs w:val="20"/>
          <w:lang w:val="sr-Cyrl-RS"/>
        </w:rPr>
        <w:t xml:space="preserve"> у свакодневну клиничку праксу у Институту.</w:t>
      </w:r>
      <w:r>
        <w:rPr>
          <w:rFonts w:asciiTheme="majorBidi" w:hAnsiTheme="majorBidi" w:cstheme="majorBidi"/>
          <w:sz w:val="20"/>
          <w:szCs w:val="20"/>
          <w:lang w:val="sr-Cyrl-RS"/>
        </w:rPr>
        <w:t xml:space="preserve"> У лабораторији за неурофизиологију ради и</w:t>
      </w:r>
      <w:r>
        <w:rPr>
          <w:rFonts w:asciiTheme="majorBidi" w:hAnsiTheme="majorBidi" w:cstheme="majorBidi"/>
          <w:sz w:val="20"/>
          <w:szCs w:val="20"/>
          <w:lang w:val="sr-Latn-RS"/>
        </w:rPr>
        <w:t xml:space="preserve"> </w:t>
      </w:r>
      <w:r>
        <w:rPr>
          <w:rFonts w:asciiTheme="majorBidi" w:hAnsiTheme="majorBidi" w:cstheme="majorBidi"/>
          <w:sz w:val="20"/>
          <w:szCs w:val="20"/>
          <w:lang w:val="sr-Cyrl-RS"/>
        </w:rPr>
        <w:t>следеће неурофизиолошке процедуре: електромионеурографију и електроенцефалографију.</w:t>
      </w:r>
    </w:p>
    <w:p w14:paraId="57F909C8" w14:textId="77777777" w:rsidR="00B7775E" w:rsidRDefault="00B7775E" w:rsidP="00B7775E">
      <w:pPr>
        <w:ind w:right="-279"/>
        <w:jc w:val="both"/>
        <w:rPr>
          <w:rFonts w:asciiTheme="majorBidi" w:hAnsiTheme="majorBidi" w:cstheme="majorBidi"/>
          <w:sz w:val="20"/>
          <w:szCs w:val="20"/>
          <w:lang w:val="sr-Cyrl-RS"/>
        </w:rPr>
      </w:pPr>
    </w:p>
    <w:p w14:paraId="07F9298F" w14:textId="77777777" w:rsidR="00B7775E" w:rsidRPr="00E00BD1" w:rsidRDefault="00B7775E" w:rsidP="00B7775E">
      <w:pPr>
        <w:ind w:right="-279"/>
        <w:jc w:val="both"/>
        <w:rPr>
          <w:rFonts w:asciiTheme="majorBidi" w:hAnsiTheme="majorBidi" w:cstheme="majorBidi"/>
          <w:b/>
          <w:bCs/>
          <w:i/>
          <w:iCs/>
          <w:sz w:val="20"/>
          <w:szCs w:val="20"/>
          <w:lang w:val="sr-Cyrl-RS"/>
        </w:rPr>
      </w:pPr>
      <w:r w:rsidRPr="00E00BD1">
        <w:rPr>
          <w:rFonts w:asciiTheme="majorBidi" w:hAnsiTheme="majorBidi" w:cstheme="majorBidi"/>
          <w:b/>
          <w:bCs/>
          <w:i/>
          <w:iCs/>
          <w:sz w:val="20"/>
          <w:szCs w:val="20"/>
          <w:lang w:val="sr-Cyrl-RS"/>
        </w:rPr>
        <w:t xml:space="preserve">3) </w:t>
      </w:r>
      <w:r w:rsidRPr="00E00BD1">
        <w:rPr>
          <w:rFonts w:asciiTheme="majorBidi" w:hAnsiTheme="majorBidi" w:cstheme="majorBidi"/>
          <w:b/>
          <w:bCs/>
          <w:i/>
          <w:iCs/>
          <w:sz w:val="20"/>
          <w:szCs w:val="20"/>
          <w:lang w:val="sl-SI"/>
        </w:rPr>
        <w:t xml:space="preserve">Број одржаних програма континуиране медицинске едукације </w:t>
      </w:r>
      <w:r w:rsidRPr="00E00BD1">
        <w:rPr>
          <w:rFonts w:asciiTheme="majorBidi" w:hAnsiTheme="majorBidi" w:cstheme="majorBidi"/>
          <w:b/>
          <w:bCs/>
          <w:i/>
          <w:iCs/>
          <w:sz w:val="20"/>
          <w:szCs w:val="20"/>
          <w:lang w:val="sr-Cyrl-RS"/>
        </w:rPr>
        <w:t>акдредитовних од стране Медицинског ф</w:t>
      </w:r>
      <w:r w:rsidRPr="00E00BD1">
        <w:rPr>
          <w:rFonts w:asciiTheme="majorBidi" w:hAnsiTheme="majorBidi" w:cstheme="majorBidi"/>
          <w:b/>
          <w:bCs/>
          <w:i/>
          <w:iCs/>
          <w:sz w:val="20"/>
          <w:szCs w:val="20"/>
          <w:lang w:val="sl-SI"/>
        </w:rPr>
        <w:t>акултет</w:t>
      </w:r>
      <w:r w:rsidRPr="00E00BD1">
        <w:rPr>
          <w:rFonts w:asciiTheme="majorBidi" w:hAnsiTheme="majorBidi" w:cstheme="majorBidi"/>
          <w:b/>
          <w:bCs/>
          <w:i/>
          <w:iCs/>
          <w:sz w:val="20"/>
          <w:szCs w:val="20"/>
          <w:lang w:val="sr-Cyrl-RS"/>
        </w:rPr>
        <w:t>а</w:t>
      </w:r>
    </w:p>
    <w:p w14:paraId="2FF5160D" w14:textId="7442B220" w:rsidR="00B7775E" w:rsidRPr="00E03929" w:rsidRDefault="00B7775E" w:rsidP="00E878EB">
      <w:pPr>
        <w:ind w:right="-279"/>
        <w:jc w:val="both"/>
        <w:rPr>
          <w:rFonts w:asciiTheme="majorBidi" w:hAnsiTheme="majorBidi" w:cstheme="majorBidi"/>
          <w:bCs/>
          <w:iCs/>
          <w:sz w:val="20"/>
          <w:szCs w:val="20"/>
          <w:lang w:val="sr-Cyrl-RS"/>
        </w:rPr>
      </w:pPr>
      <w:r>
        <w:rPr>
          <w:rFonts w:asciiTheme="majorBidi" w:hAnsiTheme="majorBidi" w:cstheme="majorBidi"/>
          <w:sz w:val="20"/>
          <w:szCs w:val="20"/>
          <w:lang w:val="sr-Cyrl-RS"/>
        </w:rPr>
        <w:t xml:space="preserve">Као предавач је била учесник у три програма </w:t>
      </w:r>
      <w:r w:rsidRPr="004723CF">
        <w:rPr>
          <w:rFonts w:asciiTheme="majorBidi" w:hAnsiTheme="majorBidi" w:cstheme="majorBidi"/>
          <w:i/>
          <w:iCs/>
          <w:sz w:val="20"/>
          <w:szCs w:val="20"/>
          <w:lang w:val="sr-Cyrl-RS"/>
        </w:rPr>
        <w:t>Континуиране медицинске едукације Медиицнског факултета Универзитета у Београду</w:t>
      </w:r>
      <w:r>
        <w:rPr>
          <w:rFonts w:asciiTheme="majorBidi" w:hAnsiTheme="majorBidi" w:cstheme="majorBidi"/>
          <w:sz w:val="20"/>
          <w:szCs w:val="20"/>
          <w:lang w:val="sr-Cyrl-RS"/>
        </w:rPr>
        <w:t>:</w:t>
      </w:r>
      <w:r w:rsidRPr="004B52FA">
        <w:rPr>
          <w:rFonts w:asciiTheme="majorBidi" w:hAnsiTheme="majorBidi" w:cstheme="majorBidi"/>
          <w:sz w:val="20"/>
          <w:szCs w:val="20"/>
          <w:lang w:val="sr-Cyrl-RS"/>
        </w:rPr>
        <w:t>„Скрининзи у педијатрији“</w:t>
      </w:r>
      <w:r>
        <w:rPr>
          <w:rFonts w:asciiTheme="majorBidi" w:hAnsiTheme="majorBidi" w:cstheme="majorBidi"/>
          <w:sz w:val="20"/>
          <w:szCs w:val="20"/>
          <w:lang w:val="sr-Cyrl-RS"/>
        </w:rPr>
        <w:t>, одржан 10.10.2024. године</w:t>
      </w:r>
      <w:r w:rsidR="00E878EB">
        <w:rPr>
          <w:rFonts w:asciiTheme="majorBidi" w:hAnsiTheme="majorBidi" w:cstheme="majorBidi"/>
          <w:sz w:val="20"/>
          <w:szCs w:val="20"/>
          <w:lang w:val="sr-Cyrl-RS"/>
        </w:rPr>
        <w:t xml:space="preserve">, </w:t>
      </w:r>
      <w:r>
        <w:rPr>
          <w:rFonts w:asciiTheme="majorBidi" w:hAnsiTheme="majorBidi" w:cstheme="majorBidi"/>
          <w:sz w:val="20"/>
          <w:szCs w:val="20"/>
          <w:lang w:val="sr-Cyrl-RS"/>
        </w:rPr>
        <w:t>„</w:t>
      </w:r>
      <w:r w:rsidRPr="00F931B1">
        <w:rPr>
          <w:rFonts w:asciiTheme="majorBidi" w:hAnsiTheme="majorBidi" w:cstheme="majorBidi"/>
          <w:sz w:val="20"/>
          <w:szCs w:val="20"/>
          <w:lang w:val="sr-Cyrl-RS"/>
        </w:rPr>
        <w:t>Дан ретких болести 2024: пут од постављања дијагнозе до избора терапије</w:t>
      </w:r>
      <w:r>
        <w:rPr>
          <w:rFonts w:asciiTheme="majorBidi" w:hAnsiTheme="majorBidi" w:cstheme="majorBidi"/>
          <w:sz w:val="20"/>
          <w:szCs w:val="20"/>
          <w:lang w:val="sr-Cyrl-RS"/>
        </w:rPr>
        <w:t>“, одржан 1.03.2024. г.</w:t>
      </w:r>
      <w:r w:rsidRPr="00F931B1">
        <w:rPr>
          <w:rFonts w:asciiTheme="majorBidi" w:hAnsiTheme="majorBidi" w:cstheme="majorBidi"/>
          <w:sz w:val="20"/>
          <w:szCs w:val="20"/>
          <w:lang w:val="sr-Cyrl-RS"/>
        </w:rPr>
        <w:t>„Ургентна стања у неуропедијатрији - дијагностички и терапијски приступ“</w:t>
      </w:r>
      <w:r>
        <w:rPr>
          <w:rFonts w:asciiTheme="majorBidi" w:hAnsiTheme="majorBidi" w:cstheme="majorBidi"/>
          <w:sz w:val="20"/>
          <w:szCs w:val="20"/>
          <w:lang w:val="sr-Cyrl-RS"/>
        </w:rPr>
        <w:t>, одржан 23.10.2023. г.</w:t>
      </w:r>
    </w:p>
    <w:p w14:paraId="685BC9CF" w14:textId="77777777" w:rsidR="00B7775E" w:rsidRDefault="00B7775E" w:rsidP="00B7775E">
      <w:pPr>
        <w:suppressAutoHyphens/>
        <w:autoSpaceDN w:val="0"/>
        <w:ind w:right="-279"/>
        <w:rPr>
          <w:rFonts w:asciiTheme="majorBidi" w:hAnsiTheme="majorBidi" w:cstheme="majorBidi"/>
          <w:bCs/>
          <w:iCs/>
          <w:sz w:val="20"/>
          <w:szCs w:val="20"/>
          <w:lang w:val="sr-Cyrl-RS"/>
        </w:rPr>
      </w:pPr>
    </w:p>
    <w:p w14:paraId="7E85E329" w14:textId="77777777" w:rsidR="009672F2" w:rsidRDefault="009672F2" w:rsidP="00B7775E">
      <w:pPr>
        <w:suppressAutoHyphens/>
        <w:autoSpaceDN w:val="0"/>
        <w:ind w:right="-279"/>
        <w:rPr>
          <w:rFonts w:asciiTheme="majorBidi" w:hAnsiTheme="majorBidi" w:cstheme="majorBidi"/>
          <w:bCs/>
          <w:iCs/>
          <w:sz w:val="20"/>
          <w:szCs w:val="20"/>
          <w:lang w:val="sr-Cyrl-RS"/>
        </w:rPr>
      </w:pPr>
    </w:p>
    <w:p w14:paraId="52453EC4" w14:textId="77777777" w:rsidR="009672F2" w:rsidRDefault="009672F2" w:rsidP="00B7775E">
      <w:pPr>
        <w:suppressAutoHyphens/>
        <w:autoSpaceDN w:val="0"/>
        <w:ind w:right="-279"/>
        <w:rPr>
          <w:rFonts w:asciiTheme="majorBidi" w:hAnsiTheme="majorBidi" w:cstheme="majorBidi"/>
          <w:bCs/>
          <w:iCs/>
          <w:sz w:val="20"/>
          <w:szCs w:val="20"/>
          <w:lang w:val="sr-Cyrl-RS"/>
        </w:rPr>
      </w:pPr>
    </w:p>
    <w:p w14:paraId="245A0948" w14:textId="77777777" w:rsidR="00B7775E" w:rsidRDefault="00B7775E" w:rsidP="00B7775E">
      <w:pPr>
        <w:tabs>
          <w:tab w:val="left" w:pos="284"/>
        </w:tabs>
        <w:ind w:right="-279"/>
        <w:jc w:val="both"/>
        <w:rPr>
          <w:rFonts w:asciiTheme="majorBidi" w:hAnsiTheme="majorBidi" w:cstheme="majorBidi"/>
          <w:b/>
          <w:bCs/>
          <w:sz w:val="20"/>
          <w:szCs w:val="20"/>
          <w:lang w:val="sr-Cyrl-RS"/>
        </w:rPr>
      </w:pPr>
      <w:r>
        <w:rPr>
          <w:rFonts w:asciiTheme="majorBidi" w:hAnsiTheme="majorBidi" w:cstheme="majorBidi"/>
          <w:b/>
          <w:bCs/>
          <w:sz w:val="20"/>
          <w:szCs w:val="20"/>
          <w:lang w:val="sr-Cyrl-RS"/>
        </w:rPr>
        <w:lastRenderedPageBreak/>
        <w:t xml:space="preserve">2. </w:t>
      </w:r>
      <w:r w:rsidRPr="00F931B1">
        <w:rPr>
          <w:rFonts w:asciiTheme="majorBidi" w:hAnsiTheme="majorBidi" w:cstheme="majorBidi"/>
          <w:b/>
          <w:bCs/>
          <w:sz w:val="20"/>
          <w:szCs w:val="20"/>
          <w:lang w:val="sr-Cyrl-RS"/>
        </w:rPr>
        <w:t>За допринос академској и широј заједници</w:t>
      </w:r>
    </w:p>
    <w:p w14:paraId="2D22C508" w14:textId="77777777" w:rsidR="00B7775E" w:rsidRDefault="00B7775E" w:rsidP="00B7775E">
      <w:pPr>
        <w:tabs>
          <w:tab w:val="left" w:pos="284"/>
        </w:tabs>
        <w:ind w:right="-279"/>
        <w:jc w:val="both"/>
        <w:rPr>
          <w:rFonts w:asciiTheme="majorBidi" w:hAnsiTheme="majorBidi" w:cstheme="majorBidi"/>
          <w:b/>
          <w:bCs/>
          <w:sz w:val="20"/>
          <w:szCs w:val="20"/>
          <w:lang w:val="sr-Cyrl-RS"/>
        </w:rPr>
      </w:pPr>
    </w:p>
    <w:p w14:paraId="6B1DAF02" w14:textId="77777777" w:rsidR="00B7775E" w:rsidRDefault="00B7775E" w:rsidP="00B7775E">
      <w:pPr>
        <w:rPr>
          <w:rFonts w:cs="Calibri"/>
          <w:i/>
          <w:sz w:val="20"/>
          <w:szCs w:val="20"/>
          <w:lang w:val="sr-Cyrl-RS" w:eastAsia="ja-JP"/>
        </w:rPr>
      </w:pPr>
      <w:r w:rsidRPr="00475CDF">
        <w:rPr>
          <w:rFonts w:eastAsia="MS Gothic" w:cs="Calibri"/>
          <w:i/>
          <w:sz w:val="20"/>
          <w:szCs w:val="20"/>
          <w:lang w:val="sr-Cyrl-RS" w:eastAsia="ja-JP"/>
        </w:rPr>
        <w:t>6.</w:t>
      </w:r>
      <w:r>
        <w:rPr>
          <w:rFonts w:eastAsia="MS Gothic" w:cs="Calibri"/>
          <w:i/>
          <w:sz w:val="20"/>
          <w:szCs w:val="20"/>
          <w:lang w:val="sr-Cyrl-RS" w:eastAsia="ja-JP"/>
        </w:rPr>
        <w:t xml:space="preserve"> </w:t>
      </w:r>
      <w:r w:rsidRPr="00475CDF">
        <w:rPr>
          <w:rFonts w:cs="Calibri"/>
          <w:i/>
          <w:sz w:val="20"/>
          <w:szCs w:val="20"/>
          <w:lang w:val="sr-Cyrl-RS" w:eastAsia="ja-JP"/>
        </w:rPr>
        <w:t>Руковођење или ангажовање у националним или међународним научним или стручним организацијама.</w:t>
      </w:r>
    </w:p>
    <w:p w14:paraId="6CCFC03B" w14:textId="77777777" w:rsidR="00B7775E" w:rsidRDefault="00B7775E" w:rsidP="00B7775E">
      <w:pPr>
        <w:pStyle w:val="Tekstclana"/>
        <w:numPr>
          <w:ilvl w:val="0"/>
          <w:numId w:val="0"/>
        </w:numPr>
        <w:spacing w:before="48" w:after="48"/>
        <w:ind w:left="360"/>
        <w:jc w:val="both"/>
        <w:rPr>
          <w:rFonts w:asciiTheme="majorBidi" w:hAnsiTheme="majorBidi" w:cstheme="majorBidi"/>
          <w:sz w:val="20"/>
          <w:szCs w:val="20"/>
          <w:lang w:val="sr-Cyrl-RS"/>
        </w:rPr>
      </w:pPr>
      <w:r>
        <w:rPr>
          <w:sz w:val="20"/>
          <w:szCs w:val="20"/>
          <w:lang w:val="sr-Latn-RS"/>
        </w:rPr>
        <w:t xml:space="preserve">1. </w:t>
      </w:r>
      <w:r w:rsidRPr="00054BAB">
        <w:rPr>
          <w:sz w:val="20"/>
          <w:szCs w:val="20"/>
          <w:lang w:val="sr-Cyrl-CS"/>
        </w:rPr>
        <w:t xml:space="preserve">Чланство у удружењима: </w:t>
      </w:r>
      <w:r>
        <w:rPr>
          <w:rFonts w:asciiTheme="majorBidi" w:hAnsiTheme="majorBidi" w:cstheme="majorBidi"/>
          <w:sz w:val="20"/>
          <w:szCs w:val="20"/>
          <w:lang w:val="sr-Cyrl-RS"/>
        </w:rPr>
        <w:t xml:space="preserve">Лекарска комора Србије, Удружење педијатара Србије, Европско удружење за педијатријску </w:t>
      </w:r>
      <w:r w:rsidRPr="00E328E9">
        <w:rPr>
          <w:rFonts w:asciiTheme="majorBidi" w:hAnsiTheme="majorBidi" w:cstheme="majorBidi"/>
          <w:sz w:val="20"/>
          <w:szCs w:val="20"/>
          <w:lang w:val="sr-Cyrl-RS"/>
        </w:rPr>
        <w:t>неурологију (</w:t>
      </w:r>
      <w:r w:rsidRPr="00E328E9">
        <w:rPr>
          <w:rFonts w:cstheme="minorHAnsi"/>
          <w:sz w:val="20"/>
          <w:szCs w:val="20"/>
          <w:lang w:val="it-IT"/>
        </w:rPr>
        <w:t>engl</w:t>
      </w:r>
      <w:r w:rsidRPr="00E328E9">
        <w:rPr>
          <w:rFonts w:cstheme="minorHAnsi"/>
          <w:sz w:val="20"/>
          <w:szCs w:val="20"/>
          <w:lang w:val="sr-Cyrl-RS"/>
        </w:rPr>
        <w:t xml:space="preserve">. </w:t>
      </w:r>
      <w:r w:rsidRPr="00E328E9">
        <w:rPr>
          <w:rFonts w:cstheme="minorHAnsi"/>
          <w:sz w:val="20"/>
          <w:szCs w:val="20"/>
        </w:rPr>
        <w:t>European</w:t>
      </w:r>
      <w:r w:rsidRPr="00656ACA">
        <w:rPr>
          <w:rFonts w:cstheme="minorHAnsi"/>
          <w:sz w:val="20"/>
          <w:szCs w:val="20"/>
          <w:lang w:val="sr-Cyrl-RS"/>
        </w:rPr>
        <w:t xml:space="preserve"> </w:t>
      </w:r>
      <w:r w:rsidRPr="00E328E9">
        <w:rPr>
          <w:rFonts w:cstheme="minorHAnsi"/>
          <w:sz w:val="20"/>
          <w:szCs w:val="20"/>
        </w:rPr>
        <w:t>Pediatric</w:t>
      </w:r>
      <w:r w:rsidRPr="00656ACA">
        <w:rPr>
          <w:rFonts w:cstheme="minorHAnsi"/>
          <w:sz w:val="20"/>
          <w:szCs w:val="20"/>
          <w:lang w:val="sr-Cyrl-RS"/>
        </w:rPr>
        <w:t xml:space="preserve"> </w:t>
      </w:r>
      <w:r w:rsidRPr="00E328E9">
        <w:rPr>
          <w:rFonts w:cstheme="minorHAnsi"/>
          <w:sz w:val="20"/>
          <w:szCs w:val="20"/>
        </w:rPr>
        <w:t>Neurology</w:t>
      </w:r>
      <w:r w:rsidRPr="00656ACA">
        <w:rPr>
          <w:rFonts w:cstheme="minorHAnsi"/>
          <w:sz w:val="20"/>
          <w:szCs w:val="20"/>
          <w:lang w:val="sr-Cyrl-RS"/>
        </w:rPr>
        <w:t xml:space="preserve"> </w:t>
      </w:r>
      <w:r w:rsidRPr="00E328E9">
        <w:rPr>
          <w:rFonts w:cstheme="minorHAnsi"/>
          <w:sz w:val="20"/>
          <w:szCs w:val="20"/>
        </w:rPr>
        <w:t>Society</w:t>
      </w:r>
      <w:r w:rsidRPr="00656ACA">
        <w:rPr>
          <w:rFonts w:cstheme="minorHAnsi"/>
          <w:sz w:val="20"/>
          <w:szCs w:val="20"/>
          <w:lang w:val="sr-Cyrl-RS"/>
        </w:rPr>
        <w:t xml:space="preserve">, </w:t>
      </w:r>
      <w:r w:rsidRPr="00E328E9">
        <w:rPr>
          <w:rFonts w:cstheme="minorHAnsi"/>
          <w:sz w:val="20"/>
          <w:szCs w:val="20"/>
        </w:rPr>
        <w:t>EPNS</w:t>
      </w:r>
      <w:r w:rsidRPr="00E328E9">
        <w:rPr>
          <w:rFonts w:asciiTheme="majorBidi" w:hAnsiTheme="majorBidi" w:cstheme="majorBidi"/>
          <w:sz w:val="20"/>
          <w:szCs w:val="20"/>
          <w:lang w:val="sr-Cyrl-RS"/>
        </w:rPr>
        <w:t>)</w:t>
      </w:r>
      <w:r>
        <w:rPr>
          <w:rFonts w:asciiTheme="majorBidi" w:hAnsiTheme="majorBidi" w:cstheme="majorBidi"/>
          <w:sz w:val="20"/>
          <w:szCs w:val="20"/>
          <w:lang w:val="sr-Cyrl-RS"/>
        </w:rPr>
        <w:t>, Српско неуропедијатријско удружење, Српска група за примарне имунодефицијенције</w:t>
      </w:r>
    </w:p>
    <w:p w14:paraId="5CAD3321" w14:textId="77777777" w:rsidR="00704E6A" w:rsidRDefault="00704E6A" w:rsidP="00704E6A">
      <w:pPr>
        <w:rPr>
          <w:rFonts w:cs="Calibri"/>
          <w:i/>
          <w:sz w:val="20"/>
          <w:szCs w:val="20"/>
          <w:lang w:val="sr-Cyrl-RS" w:eastAsia="ja-JP"/>
        </w:rPr>
      </w:pPr>
      <w:r w:rsidRPr="00704E6A">
        <w:rPr>
          <w:rFonts w:asciiTheme="majorBidi" w:hAnsiTheme="majorBidi" w:cstheme="majorBidi"/>
          <w:sz w:val="20"/>
          <w:szCs w:val="20"/>
          <w:lang w:val="sr-Cyrl-RS"/>
        </w:rPr>
        <w:t>7</w:t>
      </w:r>
      <w:r>
        <w:rPr>
          <w:rFonts w:asciiTheme="majorBidi" w:hAnsiTheme="majorBidi" w:cstheme="majorBidi"/>
          <w:sz w:val="20"/>
          <w:szCs w:val="20"/>
          <w:lang w:val="sr-Cyrl-RS"/>
        </w:rPr>
        <w:t xml:space="preserve">.   </w:t>
      </w:r>
      <w:r w:rsidRPr="00475CDF">
        <w:rPr>
          <w:rFonts w:cs="Calibri"/>
          <w:i/>
          <w:sz w:val="20"/>
          <w:szCs w:val="20"/>
          <w:lang w:val="sr-Cyrl-RS" w:eastAsia="ja-JP"/>
        </w:rPr>
        <w:t>Руковођење или ангажовање у националним или међународним научним или стручним организацијама.</w:t>
      </w:r>
    </w:p>
    <w:p w14:paraId="34E98E2A" w14:textId="32320B5F" w:rsidR="00704E6A" w:rsidRPr="00704E6A" w:rsidRDefault="00704E6A" w:rsidP="00704E6A">
      <w:pPr>
        <w:suppressAutoHyphens/>
        <w:autoSpaceDN w:val="0"/>
        <w:rPr>
          <w:rFonts w:asciiTheme="majorBidi" w:hAnsiTheme="majorBidi" w:cstheme="majorBidi"/>
          <w:sz w:val="20"/>
          <w:szCs w:val="20"/>
          <w:lang w:val="sr-Cyrl-RS"/>
        </w:rPr>
      </w:pPr>
      <w:r>
        <w:rPr>
          <w:rFonts w:asciiTheme="majorBidi" w:hAnsiTheme="majorBidi" w:cstheme="majorBidi"/>
          <w:sz w:val="20"/>
          <w:szCs w:val="20"/>
          <w:lang w:val="sr-Cyrl-RS"/>
        </w:rPr>
        <w:t xml:space="preserve">      - </w:t>
      </w:r>
      <w:r w:rsidRPr="00704E6A">
        <w:rPr>
          <w:rFonts w:asciiTheme="majorBidi" w:hAnsiTheme="majorBidi" w:cstheme="majorBidi"/>
          <w:sz w:val="20"/>
          <w:szCs w:val="20"/>
          <w:lang w:val="sr-Cyrl-RS"/>
        </w:rPr>
        <w:t>Члан у Комисији Републичког Фонда за здравствено осигурање за лечење ретких болести.</w:t>
      </w:r>
    </w:p>
    <w:p w14:paraId="658C39DA" w14:textId="7EFFA9B6" w:rsidR="00704E6A" w:rsidRDefault="00704E6A" w:rsidP="00704E6A">
      <w:pPr>
        <w:pStyle w:val="Tekstclana"/>
        <w:numPr>
          <w:ilvl w:val="0"/>
          <w:numId w:val="0"/>
        </w:numPr>
        <w:spacing w:before="48" w:after="48"/>
        <w:ind w:left="360" w:hanging="360"/>
        <w:jc w:val="both"/>
        <w:rPr>
          <w:rFonts w:asciiTheme="majorBidi" w:hAnsiTheme="majorBidi" w:cstheme="majorBidi"/>
          <w:sz w:val="20"/>
          <w:szCs w:val="20"/>
          <w:lang w:val="sr-Cyrl-RS"/>
        </w:rPr>
      </w:pPr>
    </w:p>
    <w:p w14:paraId="58684EAD" w14:textId="77777777" w:rsidR="00B7775E" w:rsidRDefault="00B7775E" w:rsidP="00B7775E">
      <w:pPr>
        <w:rPr>
          <w:b/>
          <w:bCs/>
          <w:sz w:val="20"/>
          <w:szCs w:val="20"/>
          <w:lang w:val="sr-Cyrl-RS"/>
        </w:rPr>
      </w:pPr>
      <w:r>
        <w:rPr>
          <w:b/>
          <w:bCs/>
          <w:sz w:val="20"/>
          <w:szCs w:val="20"/>
          <w:lang w:val="sr-Cyrl-RS"/>
        </w:rPr>
        <w:t>3.За с</w:t>
      </w:r>
      <w:r w:rsidRPr="00FF2F51">
        <w:rPr>
          <w:b/>
          <w:bCs/>
          <w:sz w:val="20"/>
          <w:szCs w:val="20"/>
          <w:lang w:val="sr-Cyrl-RS"/>
        </w:rPr>
        <w:t>арадњ</w:t>
      </w:r>
      <w:r>
        <w:rPr>
          <w:b/>
          <w:bCs/>
          <w:sz w:val="20"/>
          <w:szCs w:val="20"/>
          <w:lang w:val="sr-Cyrl-RS"/>
        </w:rPr>
        <w:t>у</w:t>
      </w:r>
      <w:r w:rsidRPr="00FF2F51">
        <w:rPr>
          <w:b/>
          <w:bCs/>
          <w:sz w:val="20"/>
          <w:szCs w:val="20"/>
          <w:lang w:val="sr-Cyrl-RS"/>
        </w:rPr>
        <w:t xml:space="preserve"> са другим високообразовним и научно-истраживачким установама у земљи и иностранству – мобилност</w:t>
      </w:r>
    </w:p>
    <w:p w14:paraId="349F3903" w14:textId="77777777" w:rsidR="00B7775E" w:rsidRDefault="00B7775E" w:rsidP="00B7775E">
      <w:pPr>
        <w:rPr>
          <w:rFonts w:cs="Calibri"/>
          <w:i/>
          <w:sz w:val="20"/>
          <w:szCs w:val="20"/>
          <w:lang w:val="sr-Cyrl-RS" w:eastAsia="ja-JP"/>
        </w:rPr>
      </w:pPr>
      <w:r w:rsidRPr="00392B4F">
        <w:rPr>
          <w:rFonts w:eastAsia="MS Gothic" w:cs="Calibri"/>
          <w:i/>
          <w:sz w:val="20"/>
          <w:szCs w:val="20"/>
          <w:lang w:val="sr-Cyrl-RS" w:eastAsia="ja-JP"/>
        </w:rPr>
        <w:t>1.</w:t>
      </w:r>
      <w:r w:rsidRPr="00392B4F">
        <w:rPr>
          <w:rFonts w:cs="Calibri"/>
          <w:i/>
          <w:sz w:val="20"/>
          <w:szCs w:val="20"/>
          <w:lang w:val="sr-Cyrl-RS" w:eastAsia="ja-JP"/>
        </w:rPr>
        <w:t>Учествовање на међународним курстевима или школама за ужу научну област за коју се бира</w:t>
      </w:r>
    </w:p>
    <w:p w14:paraId="4A385DBB" w14:textId="77777777" w:rsidR="00B7775E" w:rsidRPr="009F1423" w:rsidRDefault="00B7775E" w:rsidP="00B7775E">
      <w:pPr>
        <w:ind w:right="-279"/>
        <w:jc w:val="both"/>
        <w:rPr>
          <w:rFonts w:asciiTheme="majorBidi" w:hAnsiTheme="majorBidi" w:cstheme="majorBidi"/>
          <w:sz w:val="20"/>
          <w:szCs w:val="20"/>
          <w:lang w:val="sr-Latn-RS"/>
        </w:rPr>
      </w:pPr>
      <w:r>
        <w:rPr>
          <w:rFonts w:asciiTheme="majorBidi" w:hAnsiTheme="majorBidi" w:cstheme="majorBidi"/>
          <w:sz w:val="20"/>
          <w:szCs w:val="20"/>
          <w:lang w:val="sr-Cyrl-RS"/>
        </w:rPr>
        <w:t xml:space="preserve">Др Славица Остојић је била учесник </w:t>
      </w:r>
      <w:r w:rsidRPr="00F931B1">
        <w:rPr>
          <w:rFonts w:asciiTheme="majorBidi" w:hAnsiTheme="majorBidi" w:cstheme="majorBidi"/>
          <w:sz w:val="20"/>
          <w:szCs w:val="20"/>
          <w:lang w:val="sr-Cyrl-RS"/>
        </w:rPr>
        <w:t>на бројним домаћим и међународним конгресима из области педијатрије и неуропедијатрије, односно дечије неурологије. Похађала</w:t>
      </w:r>
      <w:r>
        <w:rPr>
          <w:rFonts w:asciiTheme="majorBidi" w:hAnsiTheme="majorBidi" w:cstheme="majorBidi"/>
          <w:sz w:val="20"/>
          <w:szCs w:val="20"/>
          <w:lang w:val="sr-Cyrl-RS"/>
        </w:rPr>
        <w:t xml:space="preserve"> је </w:t>
      </w:r>
      <w:r w:rsidRPr="00F931B1">
        <w:rPr>
          <w:rFonts w:asciiTheme="majorBidi" w:hAnsiTheme="majorBidi" w:cstheme="majorBidi"/>
          <w:sz w:val="20"/>
          <w:szCs w:val="20"/>
          <w:lang w:val="sr-Cyrl-RS"/>
        </w:rPr>
        <w:t>националне и интернационалне стручне скупове педијатара и дечијих неуролога, курсеве континуиране медицинске едукације (KME), као и вебинаре. Учествова</w:t>
      </w:r>
      <w:r>
        <w:rPr>
          <w:rFonts w:asciiTheme="majorBidi" w:hAnsiTheme="majorBidi" w:cstheme="majorBidi"/>
          <w:sz w:val="20"/>
          <w:szCs w:val="20"/>
          <w:lang w:val="sr-Cyrl-RS"/>
        </w:rPr>
        <w:t>ла је</w:t>
      </w:r>
      <w:r w:rsidRPr="00F931B1">
        <w:rPr>
          <w:rFonts w:asciiTheme="majorBidi" w:hAnsiTheme="majorBidi" w:cstheme="majorBidi"/>
          <w:sz w:val="20"/>
          <w:szCs w:val="20"/>
          <w:lang w:val="sr-Cyrl-RS"/>
        </w:rPr>
        <w:t xml:space="preserve"> на већем броју састанака у земљи и иностранству посвећеним дијагностици и лечењу нови</w:t>
      </w:r>
      <w:r>
        <w:rPr>
          <w:rFonts w:asciiTheme="majorBidi" w:hAnsiTheme="majorBidi" w:cstheme="majorBidi"/>
          <w:sz w:val="20"/>
          <w:szCs w:val="20"/>
          <w:lang w:val="sr-Cyrl-RS"/>
        </w:rPr>
        <w:t>м</w:t>
      </w:r>
      <w:r w:rsidRPr="00F931B1">
        <w:rPr>
          <w:rFonts w:asciiTheme="majorBidi" w:hAnsiTheme="majorBidi" w:cstheme="majorBidi"/>
          <w:sz w:val="20"/>
          <w:szCs w:val="20"/>
          <w:lang w:val="sr-Cyrl-RS"/>
        </w:rPr>
        <w:t>, иновативни</w:t>
      </w:r>
      <w:r>
        <w:rPr>
          <w:rFonts w:asciiTheme="majorBidi" w:hAnsiTheme="majorBidi" w:cstheme="majorBidi"/>
          <w:sz w:val="20"/>
          <w:szCs w:val="20"/>
          <w:lang w:val="sr-Cyrl-RS"/>
        </w:rPr>
        <w:t>м</w:t>
      </w:r>
      <w:r w:rsidRPr="00F931B1">
        <w:rPr>
          <w:rFonts w:asciiTheme="majorBidi" w:hAnsiTheme="majorBidi" w:cstheme="majorBidi"/>
          <w:sz w:val="20"/>
          <w:szCs w:val="20"/>
          <w:lang w:val="sr-Cyrl-RS"/>
        </w:rPr>
        <w:t xml:space="preserve"> леков</w:t>
      </w:r>
      <w:r>
        <w:rPr>
          <w:rFonts w:asciiTheme="majorBidi" w:hAnsiTheme="majorBidi" w:cstheme="majorBidi"/>
          <w:sz w:val="20"/>
          <w:szCs w:val="20"/>
          <w:lang w:val="sr-Cyrl-RS"/>
        </w:rPr>
        <w:t>има</w:t>
      </w:r>
      <w:r w:rsidRPr="00F931B1">
        <w:rPr>
          <w:rFonts w:asciiTheme="majorBidi" w:hAnsiTheme="majorBidi" w:cstheme="majorBidi"/>
          <w:sz w:val="20"/>
          <w:szCs w:val="20"/>
          <w:lang w:val="sr-Cyrl-RS"/>
        </w:rPr>
        <w:t xml:space="preserve"> пацијен</w:t>
      </w:r>
      <w:r>
        <w:rPr>
          <w:rFonts w:asciiTheme="majorBidi" w:hAnsiTheme="majorBidi" w:cstheme="majorBidi"/>
          <w:sz w:val="20"/>
          <w:szCs w:val="20"/>
          <w:lang w:val="sr-Cyrl-RS"/>
        </w:rPr>
        <w:t>ата</w:t>
      </w:r>
      <w:r w:rsidRPr="00F931B1">
        <w:rPr>
          <w:rFonts w:asciiTheme="majorBidi" w:hAnsiTheme="majorBidi" w:cstheme="majorBidi"/>
          <w:sz w:val="20"/>
          <w:szCs w:val="20"/>
          <w:lang w:val="sr-Cyrl-RS"/>
        </w:rPr>
        <w:t xml:space="preserve"> са спиналном мишићном атрофијом (Србија, </w:t>
      </w:r>
      <w:r>
        <w:rPr>
          <w:rFonts w:asciiTheme="majorBidi" w:hAnsiTheme="majorBidi" w:cstheme="majorBidi"/>
          <w:sz w:val="20"/>
          <w:szCs w:val="20"/>
          <w:lang w:val="sr-Cyrl-RS"/>
        </w:rPr>
        <w:t>Шпанија</w:t>
      </w:r>
      <w:r w:rsidRPr="00F931B1">
        <w:rPr>
          <w:rFonts w:asciiTheme="majorBidi" w:hAnsiTheme="majorBidi" w:cstheme="majorBidi"/>
          <w:sz w:val="20"/>
          <w:szCs w:val="20"/>
          <w:lang w:val="sr-Cyrl-RS"/>
        </w:rPr>
        <w:t xml:space="preserve">, Грчка, Словенија). </w:t>
      </w:r>
    </w:p>
    <w:p w14:paraId="6F70B7AE" w14:textId="77777777" w:rsidR="00B7775E" w:rsidRPr="009F1423" w:rsidRDefault="00B7775E" w:rsidP="00B7775E">
      <w:pPr>
        <w:ind w:right="-279"/>
        <w:jc w:val="both"/>
        <w:rPr>
          <w:rFonts w:asciiTheme="majorBidi" w:hAnsiTheme="majorBidi" w:cstheme="majorBidi"/>
          <w:sz w:val="20"/>
          <w:szCs w:val="20"/>
          <w:lang w:val="sr-Latn-RS"/>
        </w:rPr>
      </w:pPr>
      <w:r w:rsidRPr="009F1423">
        <w:rPr>
          <w:rFonts w:asciiTheme="majorBidi" w:hAnsiTheme="majorBidi" w:cstheme="majorBidi"/>
          <w:sz w:val="20"/>
          <w:szCs w:val="20"/>
          <w:lang w:val="sr-Latn-RS"/>
        </w:rPr>
        <w:t>Неки од курсева и школа су:</w:t>
      </w:r>
    </w:p>
    <w:p w14:paraId="52438BDD" w14:textId="77777777" w:rsidR="00B7775E" w:rsidRPr="009F1423" w:rsidRDefault="00B7775E" w:rsidP="00B7775E">
      <w:pPr>
        <w:pStyle w:val="ListParagraph"/>
        <w:numPr>
          <w:ilvl w:val="0"/>
          <w:numId w:val="13"/>
        </w:numPr>
        <w:spacing w:line="240" w:lineRule="auto"/>
        <w:ind w:right="-279"/>
        <w:jc w:val="left"/>
        <w:rPr>
          <w:rFonts w:asciiTheme="majorBidi" w:hAnsiTheme="majorBidi" w:cstheme="majorBidi"/>
          <w:sz w:val="20"/>
          <w:szCs w:val="20"/>
          <w:lang w:val="sr-Latn-RS"/>
        </w:rPr>
      </w:pPr>
      <w:r w:rsidRPr="009F1423">
        <w:rPr>
          <w:noProof/>
          <w:sz w:val="20"/>
          <w:szCs w:val="20"/>
          <w:lang w:val="sr-Latn-RS"/>
        </w:rPr>
        <w:t>„NMD X Change Forum 2025: The future of treatment and care in SMA and DMD“, 17</w:t>
      </w:r>
      <w:r>
        <w:rPr>
          <w:noProof/>
          <w:sz w:val="20"/>
          <w:szCs w:val="20"/>
          <w:lang w:val="sr-Latn-RS"/>
        </w:rPr>
        <w:t>-</w:t>
      </w:r>
      <w:r w:rsidRPr="009F1423">
        <w:rPr>
          <w:noProof/>
          <w:sz w:val="20"/>
          <w:szCs w:val="20"/>
          <w:lang w:val="sr-Latn-RS"/>
        </w:rPr>
        <w:t>18.05.2025. године у Берлину</w:t>
      </w:r>
      <w:r>
        <w:rPr>
          <w:noProof/>
          <w:sz w:val="20"/>
          <w:szCs w:val="20"/>
          <w:lang w:val="sr-Latn-RS"/>
        </w:rPr>
        <w:t>.</w:t>
      </w:r>
    </w:p>
    <w:p w14:paraId="04598EA8" w14:textId="77777777" w:rsidR="00B7775E" w:rsidRPr="009F1423" w:rsidRDefault="00B7775E" w:rsidP="00B7775E">
      <w:pPr>
        <w:pStyle w:val="ListParagraph"/>
        <w:numPr>
          <w:ilvl w:val="0"/>
          <w:numId w:val="13"/>
        </w:numPr>
        <w:tabs>
          <w:tab w:val="left" w:pos="360"/>
        </w:tabs>
        <w:spacing w:before="240" w:after="0" w:line="240" w:lineRule="auto"/>
        <w:ind w:right="-279"/>
        <w:jc w:val="left"/>
        <w:rPr>
          <w:noProof/>
          <w:sz w:val="20"/>
          <w:szCs w:val="20"/>
          <w:lang w:val="sr-Latn-RS"/>
        </w:rPr>
      </w:pPr>
      <w:r w:rsidRPr="009F1423">
        <w:rPr>
          <w:noProof/>
          <w:sz w:val="20"/>
          <w:szCs w:val="20"/>
          <w:lang w:val="sr-Latn-RS"/>
        </w:rPr>
        <w:t>„MEDIS Regional Stand-Alone: All together for SMA“, 24</w:t>
      </w:r>
      <w:r>
        <w:rPr>
          <w:noProof/>
          <w:sz w:val="20"/>
          <w:szCs w:val="20"/>
          <w:lang w:val="sr-Latn-RS"/>
        </w:rPr>
        <w:t>-</w:t>
      </w:r>
      <w:r w:rsidRPr="009F1423">
        <w:rPr>
          <w:noProof/>
          <w:sz w:val="20"/>
          <w:szCs w:val="20"/>
          <w:lang w:val="sr-Latn-RS"/>
        </w:rPr>
        <w:t xml:space="preserve">25.05.2025. </w:t>
      </w:r>
      <w:r>
        <w:rPr>
          <w:noProof/>
          <w:sz w:val="20"/>
          <w:szCs w:val="20"/>
          <w:lang w:val="sr-Cyrl-RS"/>
        </w:rPr>
        <w:t>у Сарајеву.</w:t>
      </w:r>
    </w:p>
    <w:p w14:paraId="7AC26FAF" w14:textId="77777777" w:rsidR="00B7775E" w:rsidRPr="009F1423" w:rsidRDefault="00B7775E" w:rsidP="00B7775E">
      <w:pPr>
        <w:pStyle w:val="ListParagraph"/>
        <w:numPr>
          <w:ilvl w:val="0"/>
          <w:numId w:val="13"/>
        </w:numPr>
        <w:spacing w:line="240" w:lineRule="auto"/>
        <w:ind w:right="-279"/>
        <w:jc w:val="left"/>
        <w:rPr>
          <w:rFonts w:asciiTheme="majorBidi" w:hAnsiTheme="majorBidi" w:cstheme="majorBidi"/>
          <w:sz w:val="20"/>
          <w:szCs w:val="20"/>
          <w:lang w:val="sr-Latn-RS"/>
        </w:rPr>
      </w:pPr>
      <w:r w:rsidRPr="009F1423">
        <w:rPr>
          <w:sz w:val="20"/>
          <w:szCs w:val="20"/>
          <w:shd w:val="clear" w:color="auto" w:fill="FFFFFF"/>
          <w:lang w:val="sr-Latn-RS"/>
        </w:rPr>
        <w:t xml:space="preserve">“Neuropediatricians iADVISE South East Europe Regional Advisory Board on the topic: Together for better outcomes in SMA.”  on-line 24.05. </w:t>
      </w:r>
      <w:r>
        <w:rPr>
          <w:sz w:val="20"/>
          <w:szCs w:val="20"/>
          <w:shd w:val="clear" w:color="auto" w:fill="FFFFFF"/>
          <w:lang w:val="sr-Cyrl-RS"/>
        </w:rPr>
        <w:t>до</w:t>
      </w:r>
      <w:r w:rsidRPr="009F1423">
        <w:rPr>
          <w:sz w:val="20"/>
          <w:szCs w:val="20"/>
          <w:shd w:val="clear" w:color="auto" w:fill="FFFFFF"/>
          <w:lang w:val="sr-Latn-RS"/>
        </w:rPr>
        <w:t xml:space="preserve"> 1.06.2020. </w:t>
      </w:r>
    </w:p>
    <w:p w14:paraId="104396AC" w14:textId="77777777" w:rsidR="00B7775E" w:rsidRPr="00F2171E" w:rsidRDefault="00B7775E" w:rsidP="00B7775E">
      <w:pPr>
        <w:pStyle w:val="ListParagraph"/>
        <w:numPr>
          <w:ilvl w:val="0"/>
          <w:numId w:val="13"/>
        </w:numPr>
        <w:spacing w:line="240" w:lineRule="auto"/>
        <w:ind w:right="-279"/>
        <w:jc w:val="left"/>
        <w:rPr>
          <w:rFonts w:asciiTheme="majorBidi" w:hAnsiTheme="majorBidi" w:cstheme="majorBidi"/>
          <w:sz w:val="20"/>
          <w:szCs w:val="20"/>
          <w:lang w:val="sr-Latn-RS"/>
        </w:rPr>
      </w:pPr>
      <w:r w:rsidRPr="00F2171E">
        <w:rPr>
          <w:noProof/>
          <w:sz w:val="20"/>
          <w:szCs w:val="20"/>
          <w:lang w:val="sr-Latn-RS"/>
        </w:rPr>
        <w:t>„30th annual International Congress of the World Muscle Society“  7. до 11.10.2025. године</w:t>
      </w:r>
      <w:r>
        <w:rPr>
          <w:noProof/>
          <w:sz w:val="20"/>
          <w:szCs w:val="20"/>
          <w:lang w:val="sr-Cyrl-RS"/>
        </w:rPr>
        <w:t xml:space="preserve"> у</w:t>
      </w:r>
      <w:r w:rsidRPr="00F2171E">
        <w:rPr>
          <w:noProof/>
          <w:sz w:val="20"/>
          <w:szCs w:val="20"/>
          <w:lang w:val="sr-Cyrl-RS"/>
        </w:rPr>
        <w:t xml:space="preserve"> Бечу</w:t>
      </w:r>
      <w:r>
        <w:rPr>
          <w:noProof/>
          <w:sz w:val="20"/>
          <w:szCs w:val="20"/>
          <w:lang w:val="sr-Cyrl-RS"/>
        </w:rPr>
        <w:t>.</w:t>
      </w:r>
    </w:p>
    <w:p w14:paraId="0BF7EEF9" w14:textId="77777777" w:rsidR="00B7775E" w:rsidRPr="00404A96" w:rsidRDefault="00B7775E" w:rsidP="00B7775E">
      <w:pPr>
        <w:pStyle w:val="ListParagraph"/>
        <w:numPr>
          <w:ilvl w:val="0"/>
          <w:numId w:val="13"/>
        </w:numPr>
        <w:spacing w:line="240" w:lineRule="auto"/>
        <w:ind w:right="-279"/>
        <w:jc w:val="left"/>
        <w:rPr>
          <w:rFonts w:asciiTheme="majorBidi" w:hAnsiTheme="majorBidi" w:cstheme="majorBidi"/>
          <w:sz w:val="20"/>
          <w:szCs w:val="20"/>
          <w:lang w:val="sr-Latn-RS"/>
        </w:rPr>
      </w:pPr>
      <w:r w:rsidRPr="00F2171E">
        <w:rPr>
          <w:b/>
          <w:bCs/>
          <w:sz w:val="20"/>
          <w:szCs w:val="20"/>
          <w:lang w:val="sr-Latn-RS"/>
        </w:rPr>
        <w:t>„</w:t>
      </w:r>
      <w:r w:rsidRPr="00F2171E">
        <w:rPr>
          <w:rStyle w:val="Strong"/>
          <w:sz w:val="20"/>
          <w:szCs w:val="20"/>
          <w:shd w:val="clear" w:color="auto" w:fill="FFFFFF"/>
          <w:lang w:val="sr-Latn-RS"/>
        </w:rPr>
        <w:t>4th Scientific International Congress on Spinal Muscular Atrophy</w:t>
      </w:r>
      <w:r w:rsidRPr="00F2171E">
        <w:rPr>
          <w:b/>
          <w:bCs/>
          <w:sz w:val="20"/>
          <w:szCs w:val="20"/>
          <w:shd w:val="clear" w:color="auto" w:fill="FFFFFF"/>
          <w:lang w:val="sr-Latn-RS"/>
        </w:rPr>
        <w:t>“ </w:t>
      </w:r>
      <w:r w:rsidRPr="00F2171E">
        <w:rPr>
          <w:sz w:val="20"/>
          <w:szCs w:val="20"/>
          <w:shd w:val="clear" w:color="auto" w:fill="FFFFFF"/>
          <w:lang w:val="sr-Latn-RS"/>
        </w:rPr>
        <w:t xml:space="preserve">, 14. дo 16.03.2024. </w:t>
      </w:r>
      <w:r w:rsidRPr="00404A96">
        <w:rPr>
          <w:sz w:val="20"/>
          <w:szCs w:val="20"/>
          <w:shd w:val="clear" w:color="auto" w:fill="FFFFFF"/>
          <w:lang w:val="sr-Latn-RS"/>
        </w:rPr>
        <w:t>године у Генту у Белгији</w:t>
      </w:r>
      <w:r w:rsidRPr="00404A96">
        <w:rPr>
          <w:sz w:val="20"/>
          <w:szCs w:val="20"/>
          <w:shd w:val="clear" w:color="auto" w:fill="FFFFFF"/>
          <w:lang w:val="sr-Cyrl-RS"/>
        </w:rPr>
        <w:t>.</w:t>
      </w:r>
    </w:p>
    <w:p w14:paraId="4197798F" w14:textId="77777777" w:rsidR="00B7775E" w:rsidRPr="00404A96" w:rsidRDefault="00B7775E" w:rsidP="00B7775E">
      <w:pPr>
        <w:pStyle w:val="ListParagraph"/>
        <w:numPr>
          <w:ilvl w:val="0"/>
          <w:numId w:val="13"/>
        </w:numPr>
        <w:spacing w:after="200" w:line="240" w:lineRule="auto"/>
        <w:jc w:val="left"/>
        <w:rPr>
          <w:sz w:val="20"/>
          <w:szCs w:val="20"/>
          <w:lang w:val="sr-Latn-RS"/>
        </w:rPr>
      </w:pPr>
      <w:r w:rsidRPr="00404A96">
        <w:rPr>
          <w:sz w:val="20"/>
          <w:szCs w:val="20"/>
          <w:shd w:val="clear" w:color="auto" w:fill="FFFFFF"/>
          <w:lang w:val="sr-Latn-RS"/>
        </w:rPr>
        <w:t>„ DMD Masterclass“, 1</w:t>
      </w:r>
      <w:r w:rsidRPr="00404A96">
        <w:rPr>
          <w:sz w:val="20"/>
          <w:szCs w:val="20"/>
          <w:shd w:val="clear" w:color="auto" w:fill="FFFFFF"/>
          <w:lang w:val="sr-Cyrl-RS"/>
        </w:rPr>
        <w:t>-</w:t>
      </w:r>
      <w:r w:rsidRPr="00404A96">
        <w:rPr>
          <w:sz w:val="20"/>
          <w:szCs w:val="20"/>
          <w:shd w:val="clear" w:color="auto" w:fill="FFFFFF"/>
          <w:lang w:val="sr-Latn-RS"/>
        </w:rPr>
        <w:t xml:space="preserve"> 3.06.2022. </w:t>
      </w:r>
      <w:r w:rsidRPr="00404A96">
        <w:rPr>
          <w:sz w:val="20"/>
          <w:szCs w:val="20"/>
          <w:shd w:val="clear" w:color="auto" w:fill="FFFFFF"/>
          <w:lang w:val="sr-Cyrl-RS"/>
        </w:rPr>
        <w:t>године, у Истанбулу, Турска.</w:t>
      </w:r>
    </w:p>
    <w:p w14:paraId="6B1F3824" w14:textId="77777777" w:rsidR="00B7775E" w:rsidRPr="00F2171E" w:rsidRDefault="00B7775E" w:rsidP="00B7775E">
      <w:pPr>
        <w:pStyle w:val="ListParagraph"/>
        <w:numPr>
          <w:ilvl w:val="0"/>
          <w:numId w:val="13"/>
        </w:numPr>
        <w:spacing w:after="200" w:line="240" w:lineRule="auto"/>
        <w:jc w:val="left"/>
        <w:rPr>
          <w:noProof/>
          <w:sz w:val="20"/>
          <w:szCs w:val="20"/>
          <w:lang w:val="sr-Latn-RS"/>
        </w:rPr>
      </w:pPr>
      <w:r w:rsidRPr="00F2171E">
        <w:rPr>
          <w:sz w:val="20"/>
          <w:szCs w:val="20"/>
          <w:lang w:val="sr-Latn-RS"/>
        </w:rPr>
        <w:t>“Evolving perspectives on SMA – from data to practice</w:t>
      </w:r>
      <w:r>
        <w:rPr>
          <w:sz w:val="20"/>
          <w:szCs w:val="20"/>
          <w:lang w:val="sr-Cyrl-RS"/>
        </w:rPr>
        <w:t>“</w:t>
      </w:r>
      <w:r w:rsidRPr="00F2171E">
        <w:rPr>
          <w:sz w:val="20"/>
          <w:szCs w:val="20"/>
          <w:lang w:val="sr-Latn-RS"/>
        </w:rPr>
        <w:t>,</w:t>
      </w:r>
      <w:r w:rsidRPr="00F2171E">
        <w:rPr>
          <w:sz w:val="20"/>
          <w:szCs w:val="20"/>
          <w:lang w:val="sr-Cyrl-RS"/>
        </w:rPr>
        <w:t xml:space="preserve"> </w:t>
      </w:r>
      <w:r w:rsidRPr="00F2171E">
        <w:rPr>
          <w:sz w:val="20"/>
          <w:szCs w:val="20"/>
          <w:lang w:val="sr-Latn-RS"/>
        </w:rPr>
        <w:t xml:space="preserve"> 25.-26.01.2019.</w:t>
      </w:r>
      <w:r>
        <w:rPr>
          <w:sz w:val="20"/>
          <w:szCs w:val="20"/>
          <w:lang w:val="sr-Cyrl-RS"/>
        </w:rPr>
        <w:t xml:space="preserve"> Барселона, Шпанија.</w:t>
      </w:r>
    </w:p>
    <w:p w14:paraId="27B9AB13" w14:textId="77777777" w:rsidR="00B7775E" w:rsidRPr="00F2171E" w:rsidRDefault="00B7775E" w:rsidP="00B7775E">
      <w:pPr>
        <w:pStyle w:val="ListParagraph"/>
        <w:numPr>
          <w:ilvl w:val="0"/>
          <w:numId w:val="13"/>
        </w:numPr>
        <w:spacing w:after="200" w:line="240" w:lineRule="auto"/>
        <w:jc w:val="left"/>
        <w:rPr>
          <w:sz w:val="20"/>
          <w:szCs w:val="20"/>
          <w:lang w:val="sr-Latn-RS"/>
        </w:rPr>
      </w:pPr>
      <w:r w:rsidRPr="00F2171E">
        <w:rPr>
          <w:sz w:val="20"/>
          <w:szCs w:val="20"/>
          <w:shd w:val="clear" w:color="auto" w:fill="FFFFFF"/>
          <w:lang w:val="sr-Latn-RS"/>
        </w:rPr>
        <w:t>“Steps Forward in Pompe Disease”, 11-12</w:t>
      </w:r>
      <w:r w:rsidRPr="00F2171E">
        <w:rPr>
          <w:sz w:val="20"/>
          <w:szCs w:val="20"/>
          <w:shd w:val="clear" w:color="auto" w:fill="FFFFFF"/>
          <w:lang w:val="sr-Cyrl-RS"/>
        </w:rPr>
        <w:t>.11.</w:t>
      </w:r>
      <w:r w:rsidRPr="00F2171E">
        <w:rPr>
          <w:sz w:val="20"/>
          <w:szCs w:val="20"/>
          <w:shd w:val="clear" w:color="auto" w:fill="FFFFFF"/>
          <w:lang w:val="sr-Latn-RS"/>
        </w:rPr>
        <w:t xml:space="preserve">2016. </w:t>
      </w:r>
      <w:r w:rsidRPr="00F2171E">
        <w:rPr>
          <w:sz w:val="20"/>
          <w:szCs w:val="20"/>
          <w:shd w:val="clear" w:color="auto" w:fill="FFFFFF"/>
          <w:lang w:val="sr-Cyrl-RS"/>
        </w:rPr>
        <w:t>године у Амстердаму, Хола</w:t>
      </w:r>
      <w:r>
        <w:rPr>
          <w:sz w:val="20"/>
          <w:szCs w:val="20"/>
          <w:shd w:val="clear" w:color="auto" w:fill="FFFFFF"/>
          <w:lang w:val="sr-Cyrl-RS"/>
        </w:rPr>
        <w:t>н</w:t>
      </w:r>
      <w:r w:rsidRPr="00F2171E">
        <w:rPr>
          <w:sz w:val="20"/>
          <w:szCs w:val="20"/>
          <w:shd w:val="clear" w:color="auto" w:fill="FFFFFF"/>
          <w:lang w:val="sr-Cyrl-RS"/>
        </w:rPr>
        <w:t>дија.</w:t>
      </w:r>
    </w:p>
    <w:p w14:paraId="1B49CEFA" w14:textId="77777777" w:rsidR="00B7775E" w:rsidRPr="009F1423" w:rsidRDefault="00B7775E" w:rsidP="00B7775E">
      <w:pPr>
        <w:rPr>
          <w:rFonts w:cs="Calibri"/>
          <w:i/>
          <w:sz w:val="20"/>
          <w:szCs w:val="20"/>
          <w:lang w:val="sr-Latn-RS" w:eastAsia="ja-JP"/>
        </w:rPr>
      </w:pPr>
      <w:r w:rsidRPr="009F1423">
        <w:rPr>
          <w:rFonts w:eastAsia="MS Gothic" w:cs="Calibri"/>
          <w:i/>
          <w:sz w:val="20"/>
          <w:szCs w:val="20"/>
          <w:lang w:val="sr-Latn-RS" w:eastAsia="ja-JP"/>
        </w:rPr>
        <w:t>3.</w:t>
      </w:r>
      <w:r w:rsidRPr="009F1423">
        <w:rPr>
          <w:rFonts w:cs="Calibri"/>
          <w:i/>
          <w:sz w:val="20"/>
          <w:szCs w:val="20"/>
          <w:lang w:val="sr-Latn-RS" w:eastAsia="ja-JP"/>
        </w:rPr>
        <w:t>Студијски боравци у научноистраживачким институцијама у земљи или иностранству</w:t>
      </w:r>
    </w:p>
    <w:p w14:paraId="0C735FD1" w14:textId="77777777" w:rsidR="00B7775E" w:rsidRPr="009B5EB9" w:rsidRDefault="00B7775E" w:rsidP="00B7775E">
      <w:pPr>
        <w:pStyle w:val="ListParagraph"/>
        <w:numPr>
          <w:ilvl w:val="0"/>
          <w:numId w:val="9"/>
        </w:numPr>
        <w:suppressAutoHyphens/>
        <w:autoSpaceDN w:val="0"/>
        <w:spacing w:after="0" w:line="240" w:lineRule="auto"/>
        <w:contextualSpacing w:val="0"/>
        <w:jc w:val="left"/>
        <w:rPr>
          <w:rFonts w:asciiTheme="majorBidi" w:hAnsiTheme="majorBidi" w:cstheme="majorBidi"/>
          <w:sz w:val="20"/>
          <w:szCs w:val="20"/>
          <w:lang w:val="sr-Cyrl-RS"/>
        </w:rPr>
      </w:pPr>
      <w:r w:rsidRPr="009B5EB9">
        <w:rPr>
          <w:rFonts w:asciiTheme="majorBidi" w:hAnsiTheme="majorBidi" w:cstheme="majorBidi"/>
          <w:sz w:val="20"/>
          <w:szCs w:val="20"/>
          <w:lang w:val="sr-Cyrl-RS"/>
        </w:rPr>
        <w:t>Шестомесечна едукација из области Неурофизиологије, електромионеурографије и евоцираних потенцијала на Војномедицинској академији у Београду током 2007. године.</w:t>
      </w:r>
    </w:p>
    <w:p w14:paraId="412F8E65" w14:textId="77777777" w:rsidR="00B7775E" w:rsidRDefault="00B7775E" w:rsidP="00B7775E">
      <w:pPr>
        <w:pStyle w:val="ListParagraph"/>
        <w:numPr>
          <w:ilvl w:val="0"/>
          <w:numId w:val="9"/>
        </w:numPr>
        <w:suppressAutoHyphens/>
        <w:autoSpaceDN w:val="0"/>
        <w:spacing w:after="0" w:line="240" w:lineRule="auto"/>
        <w:contextualSpacing w:val="0"/>
        <w:jc w:val="left"/>
        <w:rPr>
          <w:rFonts w:asciiTheme="majorBidi" w:hAnsiTheme="majorBidi" w:cstheme="majorBidi"/>
          <w:sz w:val="20"/>
          <w:szCs w:val="20"/>
          <w:lang w:val="sr-Cyrl-RS"/>
        </w:rPr>
      </w:pPr>
      <w:r w:rsidRPr="009B5EB9">
        <w:rPr>
          <w:rFonts w:asciiTheme="majorBidi" w:hAnsiTheme="majorBidi" w:cstheme="majorBidi"/>
          <w:sz w:val="20"/>
          <w:szCs w:val="20"/>
          <w:lang w:val="sr-Cyrl-RS"/>
        </w:rPr>
        <w:t>Школа за младе неурологе 2010. године, Праг, Чешка.</w:t>
      </w:r>
    </w:p>
    <w:p w14:paraId="091253C5" w14:textId="77777777" w:rsidR="006669E5" w:rsidRDefault="006669E5" w:rsidP="00B7775E">
      <w:pPr>
        <w:rPr>
          <w:rFonts w:cs="Calibri"/>
          <w:i/>
          <w:iCs/>
          <w:sz w:val="20"/>
          <w:szCs w:val="20"/>
          <w:lang w:val="sr-Cyrl-RS" w:eastAsia="ja-JP"/>
        </w:rPr>
      </w:pPr>
    </w:p>
    <w:p w14:paraId="59B4C7FF" w14:textId="01A3EEF1" w:rsidR="00B7775E" w:rsidRPr="00A9140E" w:rsidRDefault="00B7775E" w:rsidP="00B7775E">
      <w:pPr>
        <w:rPr>
          <w:rFonts w:cs="Calibri"/>
          <w:i/>
          <w:iCs/>
          <w:sz w:val="20"/>
          <w:szCs w:val="20"/>
          <w:lang w:val="sr-Cyrl-RS" w:eastAsia="ja-JP"/>
        </w:rPr>
      </w:pPr>
      <w:r w:rsidRPr="00A9140E">
        <w:rPr>
          <w:rFonts w:cs="Calibri"/>
          <w:i/>
          <w:iCs/>
          <w:sz w:val="20"/>
          <w:szCs w:val="20"/>
          <w:lang w:val="sr-Cyrl-RS" w:eastAsia="ja-JP"/>
        </w:rPr>
        <w:t>4. Предавања по позиву или пленарна предавања на акредитованим скуповима у земљи</w:t>
      </w:r>
    </w:p>
    <w:p w14:paraId="72A7694E" w14:textId="77777777" w:rsidR="00B7775E" w:rsidRPr="000C0AD0" w:rsidRDefault="00B7775E" w:rsidP="00B7775E">
      <w:pPr>
        <w:pStyle w:val="ListParagraph"/>
        <w:numPr>
          <w:ilvl w:val="0"/>
          <w:numId w:val="11"/>
        </w:numPr>
        <w:suppressAutoHyphens/>
        <w:autoSpaceDN w:val="0"/>
        <w:spacing w:after="0" w:line="240" w:lineRule="auto"/>
        <w:ind w:right="-279"/>
        <w:contextualSpacing w:val="0"/>
        <w:rPr>
          <w:noProof/>
          <w:sz w:val="20"/>
          <w:szCs w:val="20"/>
          <w:lang w:val="sr-Cyrl-BA"/>
        </w:rPr>
      </w:pPr>
      <w:r w:rsidRPr="000C0AD0">
        <w:rPr>
          <w:noProof/>
          <w:sz w:val="20"/>
          <w:szCs w:val="20"/>
          <w:lang w:val="sr-Cyrl-BA"/>
        </w:rPr>
        <w:t>Предавање "Мијастенија гравис и мијастенични синдроми" на симпозијуму "Актуелности у педијатрији 2025", одржаном у Институту за здравствену заштиту мајке и детета Србије „Др Вукан Чупић“, у Београду у периоду од 03. до 05. марта 2025. године.</w:t>
      </w:r>
    </w:p>
    <w:p w14:paraId="1B7FC8E1" w14:textId="77777777" w:rsidR="00B7775E" w:rsidRPr="00740225" w:rsidRDefault="00B7775E" w:rsidP="00B7775E">
      <w:pPr>
        <w:pStyle w:val="NormalWeb"/>
        <w:numPr>
          <w:ilvl w:val="0"/>
          <w:numId w:val="11"/>
        </w:numPr>
        <w:jc w:val="both"/>
        <w:rPr>
          <w:noProof/>
          <w:sz w:val="20"/>
          <w:szCs w:val="20"/>
          <w:lang w:val="sr-Cyrl-BA"/>
        </w:rPr>
      </w:pPr>
      <w:r w:rsidRPr="00740225">
        <w:rPr>
          <w:noProof/>
          <w:sz w:val="20"/>
          <w:szCs w:val="20"/>
          <w:lang w:val="sr-Cyrl-BA"/>
        </w:rPr>
        <w:t>Предавање „Диференцијална дијагноза хипотоније“ у оквиру симпозијума „Диференцијална дијагноза најчешћих неуропедијатријских поремећаја“ на 4. Конгресу Интернационалног Удружења за превентивну педијатрију, који је одржан у периоду од 22. до 23.11.2024. године у Београду.</w:t>
      </w:r>
    </w:p>
    <w:p w14:paraId="104A16D0" w14:textId="77777777" w:rsidR="00B7775E" w:rsidRPr="00F931B1" w:rsidRDefault="00B7775E" w:rsidP="00B7775E">
      <w:pPr>
        <w:pStyle w:val="NormalWeb"/>
        <w:numPr>
          <w:ilvl w:val="0"/>
          <w:numId w:val="11"/>
        </w:numPr>
        <w:rPr>
          <w:rFonts w:asciiTheme="majorBidi" w:hAnsiTheme="majorBidi" w:cstheme="majorBidi"/>
          <w:sz w:val="20"/>
          <w:szCs w:val="20"/>
          <w:lang w:val="sr-Cyrl-RS"/>
        </w:rPr>
      </w:pPr>
      <w:r>
        <w:rPr>
          <w:rFonts w:asciiTheme="majorBidi" w:hAnsiTheme="majorBidi" w:cstheme="majorBidi"/>
          <w:sz w:val="20"/>
          <w:szCs w:val="20"/>
          <w:lang w:val="sr-Cyrl-RS"/>
        </w:rPr>
        <w:t xml:space="preserve">Предавање „Неонатални скрининг на спиналну мишићну атрофију“ </w:t>
      </w:r>
      <w:r w:rsidRPr="00F931B1">
        <w:rPr>
          <w:rFonts w:asciiTheme="majorBidi" w:hAnsiTheme="majorBidi" w:cstheme="majorBidi"/>
          <w:sz w:val="20"/>
          <w:szCs w:val="20"/>
          <w:lang w:val="sr-Cyrl-RS"/>
        </w:rPr>
        <w:t>на семинару „</w:t>
      </w:r>
      <w:r>
        <w:rPr>
          <w:rFonts w:asciiTheme="majorBidi" w:hAnsiTheme="majorBidi" w:cstheme="majorBidi"/>
          <w:sz w:val="20"/>
          <w:szCs w:val="20"/>
          <w:lang w:val="sr-Cyrl-RS"/>
        </w:rPr>
        <w:t>Скрининзи у педијатрији</w:t>
      </w:r>
      <w:r w:rsidRPr="00F931B1">
        <w:rPr>
          <w:rFonts w:asciiTheme="majorBidi" w:hAnsiTheme="majorBidi" w:cstheme="majorBidi"/>
          <w:sz w:val="20"/>
          <w:szCs w:val="20"/>
          <w:lang w:val="sr-Cyrl-RS"/>
        </w:rPr>
        <w:t>“ у организацији Центра за континуирану медицинску едукацију Медицинског факултета Универзитета у Београду</w:t>
      </w:r>
      <w:r>
        <w:rPr>
          <w:rFonts w:asciiTheme="majorBidi" w:hAnsiTheme="majorBidi" w:cstheme="majorBidi"/>
          <w:sz w:val="20"/>
          <w:szCs w:val="20"/>
          <w:lang w:val="sr-Cyrl-RS"/>
        </w:rPr>
        <w:t>, који је одржан 10</w:t>
      </w:r>
      <w:r w:rsidRPr="00F931B1">
        <w:rPr>
          <w:rFonts w:asciiTheme="majorBidi" w:hAnsiTheme="majorBidi" w:cstheme="majorBidi"/>
          <w:sz w:val="20"/>
          <w:szCs w:val="20"/>
          <w:lang w:val="sr-Cyrl-RS"/>
        </w:rPr>
        <w:t>. октобра 202</w:t>
      </w:r>
      <w:r>
        <w:rPr>
          <w:rFonts w:asciiTheme="majorBidi" w:hAnsiTheme="majorBidi" w:cstheme="majorBidi"/>
          <w:sz w:val="20"/>
          <w:szCs w:val="20"/>
          <w:lang w:val="sr-Cyrl-RS"/>
        </w:rPr>
        <w:t>4</w:t>
      </w:r>
      <w:r w:rsidRPr="00F931B1">
        <w:rPr>
          <w:rFonts w:asciiTheme="majorBidi" w:hAnsiTheme="majorBidi" w:cstheme="majorBidi"/>
          <w:sz w:val="20"/>
          <w:szCs w:val="20"/>
          <w:lang w:val="sr-Cyrl-RS"/>
        </w:rPr>
        <w:t>. године</w:t>
      </w:r>
      <w:r>
        <w:rPr>
          <w:rFonts w:asciiTheme="majorBidi" w:hAnsiTheme="majorBidi" w:cstheme="majorBidi"/>
          <w:sz w:val="20"/>
          <w:szCs w:val="20"/>
          <w:lang w:val="sr-Cyrl-RS"/>
        </w:rPr>
        <w:t xml:space="preserve"> у Београду</w:t>
      </w:r>
      <w:r w:rsidRPr="00F931B1">
        <w:rPr>
          <w:rFonts w:asciiTheme="majorBidi" w:hAnsiTheme="majorBidi" w:cstheme="majorBidi"/>
          <w:sz w:val="20"/>
          <w:szCs w:val="20"/>
          <w:lang w:val="sr-Cyrl-RS"/>
        </w:rPr>
        <w:t>.</w:t>
      </w:r>
    </w:p>
    <w:p w14:paraId="0559F073" w14:textId="77777777" w:rsidR="00B7775E" w:rsidRPr="001826BF" w:rsidRDefault="00B7775E" w:rsidP="00B7775E">
      <w:pPr>
        <w:pStyle w:val="ListParagraph"/>
        <w:numPr>
          <w:ilvl w:val="0"/>
          <w:numId w:val="11"/>
        </w:numPr>
        <w:tabs>
          <w:tab w:val="left" w:pos="426"/>
        </w:tabs>
        <w:spacing w:after="0" w:line="240" w:lineRule="auto"/>
        <w:ind w:right="-279"/>
        <w:rPr>
          <w:rFonts w:asciiTheme="majorBidi" w:hAnsiTheme="majorBidi" w:cstheme="majorBidi"/>
          <w:sz w:val="20"/>
          <w:szCs w:val="20"/>
          <w:lang w:val="sr-Cyrl-RS"/>
        </w:rPr>
      </w:pPr>
      <w:r>
        <w:rPr>
          <w:rFonts w:asciiTheme="majorBidi" w:hAnsiTheme="majorBidi" w:cstheme="majorBidi"/>
          <w:sz w:val="20"/>
          <w:szCs w:val="20"/>
          <w:lang w:val="sr-Latn-BA"/>
        </w:rPr>
        <w:t xml:space="preserve"> </w:t>
      </w:r>
      <w:r>
        <w:rPr>
          <w:rFonts w:asciiTheme="majorBidi" w:hAnsiTheme="majorBidi" w:cstheme="majorBidi"/>
          <w:sz w:val="20"/>
          <w:szCs w:val="20"/>
          <w:lang w:val="sr-Cyrl-RS"/>
        </w:rPr>
        <w:t xml:space="preserve">Предавање </w:t>
      </w:r>
      <w:r w:rsidRPr="00F931B1">
        <w:rPr>
          <w:rFonts w:asciiTheme="majorBidi" w:hAnsiTheme="majorBidi" w:cstheme="majorBidi"/>
          <w:sz w:val="20"/>
          <w:szCs w:val="20"/>
          <w:lang w:val="sr-Cyrl-RS"/>
        </w:rPr>
        <w:t>„Мултидисциплинарни приступ дијагностици и праћењу пацијената са Помпео</w:t>
      </w:r>
      <w:r>
        <w:rPr>
          <w:rFonts w:asciiTheme="majorBidi" w:hAnsiTheme="majorBidi" w:cstheme="majorBidi"/>
          <w:sz w:val="20"/>
          <w:szCs w:val="20"/>
          <w:lang w:val="sr-Cyrl-RS"/>
        </w:rPr>
        <w:t>вом болести: из угла неуролога“</w:t>
      </w:r>
      <w:r w:rsidRPr="001826BF">
        <w:rPr>
          <w:rFonts w:asciiTheme="majorBidi" w:hAnsiTheme="majorBidi" w:cstheme="majorBidi"/>
          <w:sz w:val="20"/>
          <w:szCs w:val="20"/>
          <w:lang w:val="sr-Cyrl-RS"/>
        </w:rPr>
        <w:t xml:space="preserve"> на симпозијуму Педијатријског респираторног удружења Србије са међународним учешћем, који је одржан од 29. до 30.03.20</w:t>
      </w:r>
      <w:r>
        <w:rPr>
          <w:rFonts w:asciiTheme="majorBidi" w:hAnsiTheme="majorBidi" w:cstheme="majorBidi"/>
          <w:sz w:val="20"/>
          <w:szCs w:val="20"/>
          <w:lang w:val="sr-Cyrl-RS"/>
        </w:rPr>
        <w:t>24. године у Београду.</w:t>
      </w:r>
    </w:p>
    <w:p w14:paraId="666A18CF" w14:textId="77777777" w:rsidR="00B7775E" w:rsidRDefault="00B7775E" w:rsidP="00B7775E">
      <w:pPr>
        <w:pStyle w:val="ListParagraph"/>
        <w:numPr>
          <w:ilvl w:val="0"/>
          <w:numId w:val="11"/>
        </w:numPr>
        <w:tabs>
          <w:tab w:val="left" w:pos="360"/>
        </w:tabs>
        <w:spacing w:before="240" w:after="0" w:line="240" w:lineRule="auto"/>
        <w:ind w:right="-279"/>
        <w:rPr>
          <w:rFonts w:asciiTheme="majorBidi" w:hAnsiTheme="majorBidi" w:cstheme="majorBidi"/>
          <w:sz w:val="20"/>
          <w:szCs w:val="20"/>
          <w:lang w:val="sr-Cyrl-RS"/>
        </w:rPr>
      </w:pPr>
      <w:r w:rsidRPr="00F931B1">
        <w:rPr>
          <w:rFonts w:asciiTheme="majorBidi" w:hAnsiTheme="majorBidi" w:cstheme="majorBidi"/>
          <w:sz w:val="20"/>
          <w:szCs w:val="20"/>
          <w:lang w:val="sr-Cyrl-RS"/>
        </w:rPr>
        <w:t xml:space="preserve">  </w:t>
      </w:r>
      <w:r>
        <w:rPr>
          <w:rFonts w:asciiTheme="majorBidi" w:hAnsiTheme="majorBidi" w:cstheme="majorBidi"/>
          <w:sz w:val="20"/>
          <w:szCs w:val="20"/>
          <w:lang w:val="sr-Latn-BA"/>
        </w:rPr>
        <w:t xml:space="preserve"> </w:t>
      </w:r>
      <w:bookmarkStart w:id="11" w:name="_Hlk182145951"/>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"Тимско праћење педијатријских болесника са не</w:t>
      </w:r>
      <w:r>
        <w:rPr>
          <w:rFonts w:asciiTheme="majorBidi" w:hAnsiTheme="majorBidi" w:cstheme="majorBidi"/>
          <w:sz w:val="20"/>
          <w:szCs w:val="20"/>
          <w:lang w:val="sr-Cyrl-RS"/>
        </w:rPr>
        <w:t>уромишићним</w:t>
      </w:r>
      <w:r w:rsidRPr="00F931B1">
        <w:rPr>
          <w:rFonts w:asciiTheme="majorBidi" w:hAnsiTheme="majorBidi" w:cstheme="majorBidi"/>
          <w:sz w:val="20"/>
          <w:szCs w:val="20"/>
          <w:lang w:val="sr-Cyrl-RS"/>
        </w:rPr>
        <w:t xml:space="preserve"> болестима", који је одржан 1.03.2024. године</w:t>
      </w:r>
      <w:r>
        <w:rPr>
          <w:rFonts w:asciiTheme="majorBidi" w:hAnsiTheme="majorBidi" w:cstheme="majorBidi"/>
          <w:sz w:val="20"/>
          <w:szCs w:val="20"/>
          <w:lang w:val="sr-Cyrl-RS"/>
        </w:rPr>
        <w:t xml:space="preserve"> </w:t>
      </w:r>
      <w:r w:rsidRPr="00F931B1">
        <w:rPr>
          <w:rFonts w:asciiTheme="majorBidi" w:hAnsiTheme="majorBidi" w:cstheme="majorBidi"/>
          <w:sz w:val="20"/>
          <w:szCs w:val="20"/>
          <w:lang w:val="sr-Cyrl-RS"/>
        </w:rPr>
        <w:t>на семинару "Дан ретких болести 2024: пут од постављања дијагнозе до избора терапије", у организацији Центра за континуирану медицинску едукацију Медицинског факултета Универзитета у Београду и организације НОРБС за р</w:t>
      </w:r>
      <w:r>
        <w:rPr>
          <w:rFonts w:asciiTheme="majorBidi" w:hAnsiTheme="majorBidi" w:cstheme="majorBidi"/>
          <w:sz w:val="20"/>
          <w:szCs w:val="20"/>
          <w:lang w:val="sr-Cyrl-RS"/>
        </w:rPr>
        <w:t>етке болести у Србији.</w:t>
      </w:r>
      <w:r w:rsidRPr="00F931B1">
        <w:rPr>
          <w:rFonts w:asciiTheme="majorBidi" w:hAnsiTheme="majorBidi" w:cstheme="majorBidi"/>
          <w:sz w:val="20"/>
          <w:szCs w:val="20"/>
          <w:lang w:val="sr-Cyrl-RS"/>
        </w:rPr>
        <w:t xml:space="preserve"> </w:t>
      </w:r>
      <w:bookmarkEnd w:id="11"/>
    </w:p>
    <w:p w14:paraId="0F469D69" w14:textId="77777777" w:rsidR="00B7775E" w:rsidRPr="00F931B1" w:rsidRDefault="00B7775E" w:rsidP="00B7775E">
      <w:pPr>
        <w:pStyle w:val="ListParagraph"/>
        <w:numPr>
          <w:ilvl w:val="0"/>
          <w:numId w:val="11"/>
        </w:numPr>
        <w:tabs>
          <w:tab w:val="left" w:pos="360"/>
        </w:tabs>
        <w:spacing w:before="240" w:after="0" w:line="240" w:lineRule="auto"/>
        <w:ind w:right="-279"/>
        <w:rPr>
          <w:rFonts w:asciiTheme="majorBidi" w:hAnsiTheme="majorBidi" w:cstheme="majorBidi"/>
          <w:sz w:val="20"/>
          <w:szCs w:val="20"/>
          <w:lang w:val="sr-Cyrl-RS"/>
        </w:rPr>
      </w:pPr>
      <w:r>
        <w:rPr>
          <w:noProof/>
          <w:sz w:val="20"/>
          <w:szCs w:val="20"/>
          <w:lang w:val="sr-Cyrl-BA"/>
        </w:rPr>
        <w:t xml:space="preserve">   </w:t>
      </w:r>
      <w:r w:rsidRPr="00740225">
        <w:rPr>
          <w:noProof/>
          <w:sz w:val="20"/>
          <w:szCs w:val="20"/>
          <w:lang w:val="sr-Cyrl-BA"/>
        </w:rPr>
        <w:t xml:space="preserve">Предавање "Конгениталне малформације кичме" на симпозијуму "Актуелности у педијатрији 2024", одржаном у Институту за здравствену заштиту мајке и детета Србије „Др Вукан Чупић“, у Београду 26. фебруара 2024. године.   </w:t>
      </w:r>
    </w:p>
    <w:p w14:paraId="719AAE6E" w14:textId="77777777" w:rsidR="00B7775E" w:rsidRDefault="00B7775E" w:rsidP="00B7775E">
      <w:pPr>
        <w:pStyle w:val="NormalWeb"/>
        <w:numPr>
          <w:ilvl w:val="0"/>
          <w:numId w:val="11"/>
        </w:numPr>
        <w:rPr>
          <w:rFonts w:asciiTheme="majorBidi" w:hAnsiTheme="majorBidi" w:cstheme="majorBidi"/>
          <w:sz w:val="20"/>
          <w:szCs w:val="20"/>
          <w:lang w:val="sr-Cyrl-RS"/>
        </w:rPr>
      </w:pPr>
      <w:bookmarkStart w:id="12" w:name="_Hlk182145972"/>
      <w:r>
        <w:rPr>
          <w:rFonts w:asciiTheme="majorBidi" w:hAnsiTheme="majorBidi" w:cstheme="majorBidi"/>
          <w:sz w:val="20"/>
          <w:szCs w:val="20"/>
          <w:lang w:val="sr-Cyrl-RS"/>
        </w:rPr>
        <w:t xml:space="preserve">Предавање </w:t>
      </w:r>
      <w:r w:rsidRPr="00F931B1">
        <w:rPr>
          <w:rFonts w:asciiTheme="majorBidi" w:hAnsiTheme="majorBidi" w:cstheme="majorBidi"/>
          <w:sz w:val="20"/>
          <w:szCs w:val="20"/>
          <w:lang w:val="sr-Cyrl-RS"/>
        </w:rPr>
        <w:t>„Диференцијална дијагноза акутне одузетости“ на семинару „Ургентна стања у неуропедијатрији - дијагностички и терапијски приступ“ у организацији Центра за континуирану медицинску едукацију Медицинског факултета Универзитета у Београду, који је одржан 23. октобра 2023. године.</w:t>
      </w:r>
    </w:p>
    <w:p w14:paraId="5622A008" w14:textId="77777777" w:rsidR="00B7775E" w:rsidRPr="00740225" w:rsidRDefault="00B7775E" w:rsidP="00B7775E">
      <w:pPr>
        <w:pStyle w:val="NormalWeb"/>
        <w:numPr>
          <w:ilvl w:val="0"/>
          <w:numId w:val="11"/>
        </w:numPr>
        <w:tabs>
          <w:tab w:val="left" w:pos="360"/>
        </w:tabs>
        <w:ind w:right="-279"/>
        <w:contextualSpacing/>
        <w:jc w:val="both"/>
        <w:rPr>
          <w:noProof/>
          <w:sz w:val="20"/>
          <w:szCs w:val="20"/>
          <w:lang w:val="sr-Cyrl-BA"/>
        </w:rPr>
      </w:pPr>
      <w:r>
        <w:rPr>
          <w:noProof/>
          <w:sz w:val="20"/>
          <w:szCs w:val="20"/>
          <w:lang w:val="sr-Cyrl-BA"/>
        </w:rPr>
        <w:lastRenderedPageBreak/>
        <w:t xml:space="preserve">   </w:t>
      </w:r>
      <w:r w:rsidRPr="00740225">
        <w:rPr>
          <w:noProof/>
          <w:sz w:val="20"/>
          <w:szCs w:val="20"/>
          <w:lang w:val="sr-Cyrl-BA"/>
        </w:rPr>
        <w:t>Предавање "Новине у лечењу спиналне мишићне атрофије" на симпозијуму "Актуелности у педијатрији 2023", одржаном у Институту за здравствену заштиту мајке и детета Србије "Др Вукан Чупић", фебруара 2023. године у Београду.</w:t>
      </w:r>
    </w:p>
    <w:p w14:paraId="0962264E"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„Ретки неурокутани поремећаји“ на симпозијуму „Актуелности у педијатрији 2022“, који је одржан у Институту за здравствену заштиту мајке и детета Србије „Др Вукан Чупић“, у фебруару 2022. године у Београду.</w:t>
      </w:r>
    </w:p>
    <w:bookmarkEnd w:id="12"/>
    <w:p w14:paraId="1564382F" w14:textId="77777777" w:rsidR="00B7775E" w:rsidRPr="00F931B1" w:rsidRDefault="00B7775E" w:rsidP="00B7775E">
      <w:pPr>
        <w:pStyle w:val="ListParagraph"/>
        <w:numPr>
          <w:ilvl w:val="0"/>
          <w:numId w:val="11"/>
        </w:numPr>
        <w:spacing w:before="100" w:beforeAutospacing="1" w:after="100" w:afterAutospacing="1" w:line="240" w:lineRule="auto"/>
        <w:contextualSpacing w:val="0"/>
        <w:jc w:val="left"/>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„Помпеова болест од дијагнозе до терапије, примери из наше педијатријске праксе“, на вебинару под називом „Пут до дијагнозе Помпеове болести у педијатријској пракси“, на VIII конгресу Удружења за превентивну педијатрију Србије, који је одржан</w:t>
      </w:r>
      <w:r>
        <w:rPr>
          <w:rFonts w:asciiTheme="majorBidi" w:hAnsiTheme="majorBidi" w:cstheme="majorBidi"/>
          <w:sz w:val="20"/>
          <w:szCs w:val="20"/>
          <w:lang w:val="sr-Cyrl-RS"/>
        </w:rPr>
        <w:t xml:space="preserve"> у периоду од 13. до 15.05.2021. године у</w:t>
      </w:r>
      <w:r w:rsidRPr="00F931B1">
        <w:rPr>
          <w:rFonts w:asciiTheme="majorBidi" w:hAnsiTheme="majorBidi" w:cstheme="majorBidi"/>
          <w:sz w:val="20"/>
          <w:szCs w:val="20"/>
          <w:lang w:val="sr-Cyrl-RS"/>
        </w:rPr>
        <w:t xml:space="preserve"> Ниш</w:t>
      </w:r>
      <w:r>
        <w:rPr>
          <w:rFonts w:asciiTheme="majorBidi" w:hAnsiTheme="majorBidi" w:cstheme="majorBidi"/>
          <w:sz w:val="20"/>
          <w:szCs w:val="20"/>
          <w:lang w:val="sr-Cyrl-RS"/>
        </w:rPr>
        <w:t>у</w:t>
      </w:r>
      <w:r w:rsidRPr="00F931B1">
        <w:rPr>
          <w:rFonts w:asciiTheme="majorBidi" w:hAnsiTheme="majorBidi" w:cstheme="majorBidi"/>
          <w:sz w:val="20"/>
          <w:szCs w:val="20"/>
          <w:lang w:val="sr-Cyrl-RS"/>
        </w:rPr>
        <w:t>.</w:t>
      </w:r>
    </w:p>
    <w:p w14:paraId="40CC1F3E" w14:textId="77777777" w:rsidR="00B7775E" w:rsidRDefault="00B7775E" w:rsidP="00B7775E">
      <w:pPr>
        <w:pStyle w:val="ListParagraph"/>
        <w:numPr>
          <w:ilvl w:val="0"/>
          <w:numId w:val="11"/>
        </w:numPr>
        <w:spacing w:before="100" w:beforeAutospacing="1" w:after="100" w:afterAutospacing="1" w:line="240" w:lineRule="auto"/>
        <w:contextualSpacing w:val="0"/>
        <w:jc w:val="left"/>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„Искуства у лечењу деце са СМА тип 1 нусинерсеном у Србији“ на годишњој регионалној конференцији посвећеној спиналној мишићној атрофији под називом „За оболеле од СМА и њихово боље сутра 2021“, у организацији Удружења за спиналну мишићну атрофију, која је одржана у периоду од 24. до 26.03.2021. године у Београду, Србија.</w:t>
      </w:r>
    </w:p>
    <w:p w14:paraId="6ED355E5"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„Повишен интракранијални притисак“ на симпозијуму „Актуелности у педијатрији 2021“, одржаном у фебруару 2021. године у Институту за здравствену заштиту мајке и детета Србије „Др Вукан Чупић“, у Београду.</w:t>
      </w:r>
    </w:p>
    <w:p w14:paraId="3C932BF3" w14:textId="77777777" w:rsidR="00B7775E" w:rsidRPr="00740225" w:rsidRDefault="00B7775E" w:rsidP="00B7775E">
      <w:pPr>
        <w:numPr>
          <w:ilvl w:val="0"/>
          <w:numId w:val="11"/>
        </w:numPr>
        <w:spacing w:before="100" w:beforeAutospacing="1" w:after="100" w:afterAutospacing="1"/>
        <w:rPr>
          <w:noProof/>
          <w:sz w:val="20"/>
          <w:szCs w:val="20"/>
          <w:lang w:val="sr-Cyrl-BA"/>
        </w:rPr>
      </w:pPr>
      <w:r w:rsidRPr="00740225">
        <w:rPr>
          <w:noProof/>
          <w:sz w:val="20"/>
          <w:szCs w:val="20"/>
          <w:lang w:val="sr-Cyrl-BA"/>
        </w:rPr>
        <w:t xml:space="preserve">Предавање „Акутне мијелопатије“ на симпозијуму „Актуелности у педијатрији 2020“, одржаном у фебруару 2020. године у Институту за здравствену заштиту мајке и детета Србије „Др Вукан Чупић“, у Београду. </w:t>
      </w:r>
    </w:p>
    <w:p w14:paraId="1851FC73"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„Палијативно збрињавање деце са неурометаболичким поремећајима“ на I Конгресу за Палијативно збрињавање деце, одржаном у Институту за здравствену заштиту мајке и детета Србије „Др Вукан Чупић“, у периоду од 26 до 27. октобра 2018. године у Београду, Србија.</w:t>
      </w:r>
    </w:p>
    <w:p w14:paraId="1C4E9807" w14:textId="77777777" w:rsidR="00B7775E" w:rsidRDefault="00B7775E" w:rsidP="00B7775E">
      <w:pPr>
        <w:pStyle w:val="ListParagraph"/>
        <w:numPr>
          <w:ilvl w:val="0"/>
          <w:numId w:val="11"/>
        </w:numPr>
        <w:spacing w:before="100" w:beforeAutospacing="1" w:after="100" w:afterAutospacing="1" w:line="240" w:lineRule="auto"/>
        <w:contextualSpacing w:val="0"/>
        <w:jc w:val="left"/>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„Електромионеурографски диференцијално дијагностички приступ миотоничној дистрофији и Помпеовој болести“ на XI Конгресу клиничке неурофизиологије Србије, одржаном на Војномедицинској академији у Београду 28.09.2018. године.</w:t>
      </w:r>
    </w:p>
    <w:p w14:paraId="0E2B0CA1"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„Помпеова болест, приказ случаја пацијената“ на 21. Семинару Педијатријске школе Србије, одржаном на Златибору, 13.06.2018. године.</w:t>
      </w:r>
    </w:p>
    <w:p w14:paraId="249025ED" w14:textId="77777777" w:rsidR="00B7775E" w:rsidRDefault="00B7775E" w:rsidP="00B7775E">
      <w:pPr>
        <w:pStyle w:val="ListParagraph"/>
        <w:numPr>
          <w:ilvl w:val="0"/>
          <w:numId w:val="11"/>
        </w:numPr>
        <w:spacing w:before="100" w:beforeAutospacing="1" w:after="100" w:afterAutospacing="1" w:line="240" w:lineRule="auto"/>
        <w:contextualSpacing w:val="0"/>
        <w:jc w:val="left"/>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„Рано препознавање мултипле склерозе у педијатријс</w:t>
      </w:r>
      <w:r>
        <w:rPr>
          <w:rFonts w:asciiTheme="majorBidi" w:hAnsiTheme="majorBidi" w:cstheme="majorBidi"/>
          <w:sz w:val="20"/>
          <w:szCs w:val="20"/>
          <w:lang w:val="sr-Cyrl-RS"/>
        </w:rPr>
        <w:t>ком узрасту“</w:t>
      </w:r>
      <w:r w:rsidRPr="00F931B1">
        <w:rPr>
          <w:rFonts w:asciiTheme="majorBidi" w:hAnsiTheme="majorBidi" w:cstheme="majorBidi"/>
          <w:sz w:val="20"/>
          <w:szCs w:val="20"/>
          <w:lang w:val="sr-Cyrl-RS"/>
        </w:rPr>
        <w:t xml:space="preserve"> на Петом годишњем конгресу Удружења за превентивну педијатрију Србије (УППС) са међународним учешћем у Нишу у априлу 2018. године.</w:t>
      </w:r>
    </w:p>
    <w:p w14:paraId="490BB9BB" w14:textId="77777777" w:rsidR="00B7775E"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„Мултипла склероза код деце и адолесцената“ на симпозијуму „Актуелности у педијатрији 2018“, одржаном у Институту за здравствену заштиту мајке и детета Србије „Др Вукан Чупић“, у Београду у фебруару 2018. године.</w:t>
      </w:r>
    </w:p>
    <w:p w14:paraId="61E12375"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„Клиничка примена евоцираних потенцијала у педијатрији“ на симпозијуму „Актуелности у педијатрији 2017“, који је одржан у Институту за здравствену заштиту мајке и детета Србије „Др Вукан Чупић“, у Београду, у фебруару 2017. године.</w:t>
      </w:r>
    </w:p>
    <w:p w14:paraId="27871CE8" w14:textId="77777777" w:rsidR="00B7775E" w:rsidRPr="00740225" w:rsidRDefault="00B7775E" w:rsidP="00B7775E">
      <w:pPr>
        <w:pStyle w:val="ListParagraph"/>
        <w:numPr>
          <w:ilvl w:val="0"/>
          <w:numId w:val="11"/>
        </w:numPr>
        <w:spacing w:before="240" w:after="0" w:line="240" w:lineRule="auto"/>
        <w:rPr>
          <w:b/>
          <w:noProof/>
          <w:sz w:val="20"/>
          <w:szCs w:val="20"/>
          <w:lang w:val="sr-Cyrl-BA"/>
        </w:rPr>
      </w:pPr>
      <w:r w:rsidRPr="00740225">
        <w:rPr>
          <w:noProof/>
          <w:sz w:val="20"/>
          <w:szCs w:val="20"/>
          <w:lang w:val="sr-Cyrl-BA"/>
        </w:rPr>
        <w:t>Предавање „Туберкулоза централног нервног система – дијагностички и терапијски приступ“ на симпозијуму „Актуелности у педијатрији 2015“, одржаном у Институту за здравствену заштиту мајке и детета Србије „Др Вукан Чупић“, у Београду, у фебруару 2015. године.</w:t>
      </w:r>
    </w:p>
    <w:p w14:paraId="056CBB37" w14:textId="77777777" w:rsidR="00B7775E" w:rsidRDefault="00B7775E" w:rsidP="00B7775E">
      <w:pPr>
        <w:pStyle w:val="ListParagraph"/>
        <w:numPr>
          <w:ilvl w:val="0"/>
          <w:numId w:val="11"/>
        </w:numPr>
        <w:spacing w:before="240" w:after="200" w:line="240" w:lineRule="auto"/>
        <w:rPr>
          <w:rFonts w:asciiTheme="majorBidi" w:hAnsiTheme="majorBidi" w:cstheme="majorBidi"/>
          <w:sz w:val="20"/>
          <w:szCs w:val="20"/>
          <w:lang w:val="sr-Cyrl-RS"/>
        </w:rPr>
      </w:pPr>
      <w:r>
        <w:rPr>
          <w:rFonts w:asciiTheme="majorBidi" w:hAnsiTheme="majorBidi" w:cstheme="majorBidi"/>
          <w:sz w:val="20"/>
          <w:szCs w:val="20"/>
          <w:lang w:val="sr-Cyrl-RS"/>
        </w:rPr>
        <w:t>Предавање</w:t>
      </w:r>
      <w:r w:rsidRPr="00F931B1">
        <w:rPr>
          <w:rFonts w:asciiTheme="majorBidi" w:hAnsiTheme="majorBidi" w:cstheme="majorBidi"/>
          <w:sz w:val="20"/>
          <w:szCs w:val="20"/>
          <w:lang w:val="sr-Cyrl-RS"/>
        </w:rPr>
        <w:t xml:space="preserve"> „Значај визуелних евоцираних потенцијала неструктурисаним, флеш стимулусима у процени оштећења vida код одојчади и деце“ на X Конгресу Клиничке неурофизиологије Србије са међународним учешћем, одржаном у Војномедицинској академији, у Београду, у периоду од 31.10. до 1.11.2014.</w:t>
      </w:r>
    </w:p>
    <w:p w14:paraId="3756D2AC" w14:textId="77777777" w:rsidR="00B7775E" w:rsidRPr="00740225" w:rsidRDefault="00B7775E" w:rsidP="00B7775E">
      <w:pPr>
        <w:pStyle w:val="ListParagraph"/>
        <w:numPr>
          <w:ilvl w:val="0"/>
          <w:numId w:val="11"/>
        </w:numPr>
        <w:spacing w:before="240" w:after="200" w:line="240" w:lineRule="auto"/>
        <w:rPr>
          <w:noProof/>
          <w:sz w:val="20"/>
          <w:szCs w:val="20"/>
          <w:lang w:val="sr-Cyrl-BA"/>
        </w:rPr>
      </w:pPr>
      <w:r w:rsidRPr="00740225">
        <w:rPr>
          <w:noProof/>
          <w:sz w:val="20"/>
          <w:szCs w:val="20"/>
          <w:lang w:val="sr-Cyrl-BA"/>
        </w:rPr>
        <w:t>Предавање „Преклапање клиничке слике Бикерстафовог енцефалитиса и Гилен-Бареовог синдрома: приказ случаја“ на 45. Педијатријским данима Србије са међународним учешћем, одржаним у Нишу, у октобру 2013. године.</w:t>
      </w:r>
    </w:p>
    <w:p w14:paraId="18DCD1F9" w14:textId="77777777" w:rsidR="00B7775E" w:rsidRPr="00740225" w:rsidRDefault="00B7775E" w:rsidP="00B7775E">
      <w:pPr>
        <w:pStyle w:val="ListParagraph"/>
        <w:numPr>
          <w:ilvl w:val="0"/>
          <w:numId w:val="11"/>
        </w:numPr>
        <w:spacing w:after="0" w:line="240" w:lineRule="auto"/>
        <w:rPr>
          <w:noProof/>
          <w:sz w:val="20"/>
          <w:szCs w:val="20"/>
          <w:lang w:val="sr-Cyrl-BA"/>
        </w:rPr>
      </w:pPr>
      <w:r w:rsidRPr="00740225">
        <w:rPr>
          <w:noProof/>
          <w:sz w:val="20"/>
          <w:szCs w:val="20"/>
          <w:lang w:val="sr-Cyrl-BA"/>
        </w:rPr>
        <w:t>Предавање „Паралитички страбизам код деце“ на симпозијуму „Актуелности у педијатрији 2013“, одржаном у Институту за здравствену заштиту мајке и детета Србије „Др Вукан Чупић“, у Београду, у фебруару 2013. године.</w:t>
      </w:r>
    </w:p>
    <w:p w14:paraId="6A700DDA"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„Микроцефалија“ на симпозијуму „Актуелности у педијатрији 2011“, одржаном у Институту за здравствену заштиту мајке и детета Србије „Др Вукан Чупић“, у Београду, у фебруару 2011. године.</w:t>
      </w:r>
    </w:p>
    <w:p w14:paraId="67D06093" w14:textId="77777777" w:rsidR="00B7775E" w:rsidRPr="00740225"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„Акутни дисеминовани енцефаломијелитис“ на симпозијуму „Актуелности у педијатрији 2008“, одржаном у Институту за здравствену заштиту мајке и детета Србије „Др Вукан Чупић“, у Београду, у фебруару 2008. године.</w:t>
      </w:r>
    </w:p>
    <w:p w14:paraId="4015D553" w14:textId="77777777" w:rsidR="00B7775E" w:rsidRPr="0096563F" w:rsidRDefault="00B7775E" w:rsidP="00B7775E">
      <w:pPr>
        <w:pStyle w:val="ListParagraph"/>
        <w:numPr>
          <w:ilvl w:val="0"/>
          <w:numId w:val="11"/>
        </w:numPr>
        <w:spacing w:before="100" w:beforeAutospacing="1" w:after="100" w:afterAutospacing="1" w:line="240" w:lineRule="auto"/>
        <w:contextualSpacing w:val="0"/>
        <w:jc w:val="left"/>
        <w:rPr>
          <w:noProof/>
          <w:sz w:val="20"/>
          <w:szCs w:val="20"/>
          <w:lang w:val="sr-Cyrl-BA"/>
        </w:rPr>
      </w:pPr>
      <w:r w:rsidRPr="00740225">
        <w:rPr>
          <w:noProof/>
          <w:sz w:val="20"/>
          <w:szCs w:val="20"/>
          <w:lang w:val="sr-Cyrl-BA"/>
        </w:rPr>
        <w:t>Предавање „Тремор - дијагноза и диференцијална дијагноза“ на симпозијуму „Актуелности у педијатрији 2007“, одржаном у Институту за здравствену заштиту мајке и детета Србије „Др Вукан Чупић“, у Београду, у фебруару 2007. године.</w:t>
      </w:r>
    </w:p>
    <w:p w14:paraId="0DDB8FBD" w14:textId="6CD33BCB" w:rsidR="00B7775E" w:rsidRDefault="00B7775E" w:rsidP="00115638">
      <w:pPr>
        <w:rPr>
          <w:b/>
          <w:szCs w:val="20"/>
          <w:lang w:val="sr-Cyrl-RS"/>
        </w:rPr>
      </w:pPr>
      <w:r w:rsidRPr="008A6554">
        <w:rPr>
          <w:szCs w:val="20"/>
          <w:lang w:val="sr-Cyrl-RS"/>
        </w:rPr>
        <w:lastRenderedPageBreak/>
        <w:t>Кандидат под редним бројем 5:</w:t>
      </w:r>
      <w:r>
        <w:rPr>
          <w:b/>
          <w:szCs w:val="20"/>
          <w:lang w:val="sr-Cyrl-RS"/>
        </w:rPr>
        <w:t xml:space="preserve"> </w:t>
      </w:r>
      <w:r w:rsidR="008A6554">
        <w:rPr>
          <w:b/>
          <w:szCs w:val="20"/>
          <w:lang w:val="sr-Cyrl-RS"/>
        </w:rPr>
        <w:t>др Мирјана Цветковић</w:t>
      </w:r>
    </w:p>
    <w:p w14:paraId="17FDB83C" w14:textId="3D703306" w:rsidR="008A6554" w:rsidRPr="00FC2539" w:rsidRDefault="008A6554" w:rsidP="008A6554">
      <w:pPr>
        <w:ind w:left="770" w:hanging="50"/>
        <w:rPr>
          <w:b/>
          <w:sz w:val="22"/>
          <w:szCs w:val="22"/>
        </w:rPr>
      </w:pPr>
      <w:r w:rsidRPr="00FC2539">
        <w:rPr>
          <w:b/>
        </w:rPr>
        <w:t>1) - Основни биографски подаци</w:t>
      </w:r>
    </w:p>
    <w:p w14:paraId="7B919D6D"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Име, средње име и презиме:</w:t>
      </w:r>
      <w:r>
        <w:rPr>
          <w:sz w:val="20"/>
          <w:szCs w:val="20"/>
        </w:rPr>
        <w:t xml:space="preserve"> </w:t>
      </w:r>
      <w:r w:rsidRPr="00BD13D9">
        <w:rPr>
          <w:sz w:val="20"/>
          <w:szCs w:val="20"/>
        </w:rPr>
        <w:t>Мирјана (Зоран) Цветковић (девојачко Станић)</w:t>
      </w:r>
    </w:p>
    <w:p w14:paraId="1C515151"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Датум и место рођења:</w:t>
      </w:r>
      <w:r w:rsidRPr="00BD13D9">
        <w:t xml:space="preserve"> </w:t>
      </w:r>
      <w:r w:rsidRPr="00BD13D9">
        <w:rPr>
          <w:sz w:val="20"/>
          <w:szCs w:val="20"/>
        </w:rPr>
        <w:t>18.04.1976. године, Чачак</w:t>
      </w:r>
    </w:p>
    <w:p w14:paraId="76A9477F"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Установа где је запослен:</w:t>
      </w:r>
      <w:r w:rsidRPr="00BD13D9">
        <w:rPr>
          <w:sz w:val="20"/>
          <w:szCs w:val="20"/>
        </w:rPr>
        <w:t xml:space="preserve"> </w:t>
      </w:r>
      <w:r w:rsidRPr="00A0293A">
        <w:rPr>
          <w:sz w:val="20"/>
          <w:szCs w:val="20"/>
        </w:rPr>
        <w:t>Универзитетска дечја клиника, Београд</w:t>
      </w:r>
    </w:p>
    <w:p w14:paraId="5728C062"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Звање/радно место:</w:t>
      </w:r>
      <w:r w:rsidRPr="00BD13D9">
        <w:t xml:space="preserve"> </w:t>
      </w:r>
      <w:r w:rsidRPr="00BD13D9">
        <w:rPr>
          <w:sz w:val="20"/>
          <w:szCs w:val="20"/>
        </w:rPr>
        <w:t>клинички асистент/педијатар</w:t>
      </w:r>
    </w:p>
    <w:p w14:paraId="51694325"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Научна, односно уметничка област</w:t>
      </w:r>
      <w:r>
        <w:rPr>
          <w:sz w:val="20"/>
          <w:szCs w:val="20"/>
          <w:lang w:val="sr-Cyrl-RS"/>
        </w:rPr>
        <w:t>:</w:t>
      </w:r>
      <w:r>
        <w:rPr>
          <w:sz w:val="20"/>
          <w:szCs w:val="20"/>
        </w:rPr>
        <w:t xml:space="preserve"> </w:t>
      </w:r>
      <w:r w:rsidRPr="00BD13D9">
        <w:rPr>
          <w:sz w:val="20"/>
          <w:szCs w:val="20"/>
        </w:rPr>
        <w:t>педијатрија</w:t>
      </w:r>
    </w:p>
    <w:p w14:paraId="4E41D096" w14:textId="77777777" w:rsidR="008A6554" w:rsidRDefault="008A6554" w:rsidP="008A6554">
      <w:pPr>
        <w:ind w:left="770" w:hanging="50"/>
        <w:rPr>
          <w:b/>
          <w:sz w:val="20"/>
          <w:szCs w:val="20"/>
        </w:rPr>
      </w:pPr>
    </w:p>
    <w:p w14:paraId="6DB4A1C6" w14:textId="77777777" w:rsidR="008A6554" w:rsidRPr="00FC2539" w:rsidRDefault="008A6554" w:rsidP="008A6554">
      <w:pPr>
        <w:ind w:left="770" w:hanging="50"/>
        <w:rPr>
          <w:sz w:val="22"/>
          <w:szCs w:val="22"/>
        </w:rPr>
      </w:pPr>
      <w:r w:rsidRPr="00FC2539">
        <w:rPr>
          <w:b/>
        </w:rPr>
        <w:t>2) - Стручна биографија, дипломе и звања</w:t>
      </w:r>
    </w:p>
    <w:p w14:paraId="45AF0FF5"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Основне студије:</w:t>
      </w:r>
    </w:p>
    <w:p w14:paraId="6803FA8D"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2D2724">
        <w:t xml:space="preserve"> </w:t>
      </w:r>
      <w:r w:rsidRPr="002D2724">
        <w:rPr>
          <w:sz w:val="20"/>
          <w:szCs w:val="20"/>
        </w:rPr>
        <w:t xml:space="preserve">Медицински факултет Универзитета у Бeoграду               </w:t>
      </w:r>
    </w:p>
    <w:p w14:paraId="7BAFD72C"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2D2724">
        <w:t xml:space="preserve"> </w:t>
      </w:r>
      <w:r w:rsidRPr="002D2724">
        <w:rPr>
          <w:sz w:val="20"/>
          <w:szCs w:val="20"/>
        </w:rPr>
        <w:t>Београд, 2001. године, просечна оцена 9,03</w:t>
      </w:r>
    </w:p>
    <w:p w14:paraId="23DEBF07"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Мастер:  </w:t>
      </w:r>
    </w:p>
    <w:p w14:paraId="335335C0"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p>
    <w:p w14:paraId="1A41E829"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p>
    <w:p w14:paraId="6D742577"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p>
    <w:p w14:paraId="1BCE2564"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Магистеријум:  </w:t>
      </w:r>
    </w:p>
    <w:p w14:paraId="4E7D3B2E"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Pr="002D2724">
        <w:t xml:space="preserve"> </w:t>
      </w:r>
      <w:r w:rsidRPr="002D2724">
        <w:rPr>
          <w:sz w:val="20"/>
          <w:szCs w:val="20"/>
        </w:rPr>
        <w:t>Медицински факултет Универзитета у Београду</w:t>
      </w:r>
    </w:p>
    <w:p w14:paraId="355422FC"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r w:rsidRPr="002D2724">
        <w:rPr>
          <w:sz w:val="20"/>
          <w:szCs w:val="20"/>
        </w:rPr>
        <w:t xml:space="preserve"> </w:t>
      </w:r>
      <w:r>
        <w:rPr>
          <w:sz w:val="20"/>
          <w:szCs w:val="20"/>
        </w:rPr>
        <w:t>Београд, 2010</w:t>
      </w:r>
      <w:r w:rsidRPr="00A0293A">
        <w:rPr>
          <w:sz w:val="20"/>
          <w:szCs w:val="20"/>
        </w:rPr>
        <w:t>.</w:t>
      </w:r>
      <w:r>
        <w:rPr>
          <w:sz w:val="20"/>
          <w:szCs w:val="20"/>
          <w:lang w:val="sr-Cyrl-RS"/>
        </w:rPr>
        <w:t>г</w:t>
      </w:r>
      <w:r w:rsidRPr="00A0293A">
        <w:rPr>
          <w:sz w:val="20"/>
          <w:szCs w:val="20"/>
        </w:rPr>
        <w:t>одине</w:t>
      </w:r>
      <w:r>
        <w:rPr>
          <w:sz w:val="20"/>
          <w:szCs w:val="20"/>
        </w:rPr>
        <w:t>.</w:t>
      </w:r>
    </w:p>
    <w:p w14:paraId="77CEFE20"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2D2724">
        <w:rPr>
          <w:sz w:val="20"/>
          <w:szCs w:val="20"/>
        </w:rPr>
        <w:t xml:space="preserve"> </w:t>
      </w:r>
      <w:r w:rsidRPr="00A0293A">
        <w:rPr>
          <w:sz w:val="20"/>
          <w:szCs w:val="20"/>
        </w:rPr>
        <w:t>Нефрологија</w:t>
      </w:r>
    </w:p>
    <w:p w14:paraId="5AF816FF"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Докторат:</w:t>
      </w:r>
    </w:p>
    <w:p w14:paraId="7A971AC3"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Назив установе:</w:t>
      </w:r>
      <w:r w:rsidRPr="002D2724">
        <w:rPr>
          <w:sz w:val="20"/>
          <w:szCs w:val="20"/>
        </w:rPr>
        <w:t xml:space="preserve"> Медицински факултет Универзитета у Београду</w:t>
      </w:r>
      <w:r>
        <w:rPr>
          <w:sz w:val="20"/>
          <w:szCs w:val="20"/>
          <w:lang w:val="sr-Cyrl-RS"/>
        </w:rPr>
        <w:t xml:space="preserve"> </w:t>
      </w:r>
    </w:p>
    <w:p w14:paraId="11EA9AC9"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одбране:</w:t>
      </w:r>
      <w:r w:rsidRPr="004B5766">
        <w:t xml:space="preserve"> </w:t>
      </w:r>
      <w:r w:rsidRPr="004B5766">
        <w:rPr>
          <w:sz w:val="20"/>
          <w:szCs w:val="20"/>
        </w:rPr>
        <w:t>Београд, 2018. године</w:t>
      </w:r>
    </w:p>
    <w:p w14:paraId="7040D2E1"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Наслов дисертације:</w:t>
      </w:r>
      <w:r>
        <w:rPr>
          <w:sz w:val="20"/>
          <w:szCs w:val="20"/>
          <w:lang w:val="sr-Cyrl-RS"/>
        </w:rPr>
        <w:t xml:space="preserve"> </w:t>
      </w:r>
      <w:r w:rsidRPr="004B5766">
        <w:rPr>
          <w:sz w:val="20"/>
          <w:szCs w:val="20"/>
          <w:lang w:val="sr-Cyrl-RS"/>
        </w:rPr>
        <w:t>„Фактори од значаја за фармакокинетику циклоспорина А код деце са трансплантираним бубрегом“</w:t>
      </w:r>
    </w:p>
    <w:p w14:paraId="01E6F4FB"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Pr="004B5766">
        <w:t xml:space="preserve"> </w:t>
      </w:r>
      <w:r w:rsidRPr="004B5766">
        <w:rPr>
          <w:sz w:val="20"/>
          <w:szCs w:val="20"/>
        </w:rPr>
        <w:t>Нефрологија</w:t>
      </w:r>
    </w:p>
    <w:p w14:paraId="145102C0"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FC2539">
        <w:rPr>
          <w:i/>
          <w:sz w:val="20"/>
          <w:szCs w:val="20"/>
          <w:u w:val="single"/>
        </w:rPr>
        <w:t>Досадашњи избори у наставна и научна звања:</w:t>
      </w:r>
    </w:p>
    <w:p w14:paraId="02E330C2"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u w:val="single"/>
          <w:lang w:val="sr-Cyrl-RS"/>
        </w:rPr>
        <w:t>-</w:t>
      </w:r>
      <w:r w:rsidRPr="004B5766">
        <w:rPr>
          <w:sz w:val="20"/>
          <w:szCs w:val="20"/>
        </w:rPr>
        <w:t>Избор у звање клиничког асистента за ужу научну област педијатрија: 18.10.2018.</w:t>
      </w:r>
    </w:p>
    <w:p w14:paraId="60D24503"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4B5766">
        <w:rPr>
          <w:sz w:val="20"/>
          <w:szCs w:val="20"/>
        </w:rPr>
        <w:t>-Реизбор у звање клиничког асистента за ужу научну област педијатрија: 15.12.2021.</w:t>
      </w:r>
    </w:p>
    <w:p w14:paraId="7DAE6951"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r w:rsidRPr="004B5766">
        <w:rPr>
          <w:sz w:val="20"/>
          <w:szCs w:val="20"/>
        </w:rPr>
        <w:t>-Реизбор у звање клиничког асистента за ужу научну област педијатрија: 23.10.2024.</w:t>
      </w:r>
    </w:p>
    <w:p w14:paraId="270B487B" w14:textId="77777777" w:rsidR="008A6554" w:rsidRPr="004B5766" w:rsidRDefault="008A6554" w:rsidP="008A6554">
      <w:pPr>
        <w:pBdr>
          <w:top w:val="single" w:sz="4" w:space="1" w:color="auto"/>
          <w:left w:val="single" w:sz="4" w:space="4" w:color="auto"/>
          <w:bottom w:val="single" w:sz="4" w:space="1" w:color="auto"/>
          <w:right w:val="single" w:sz="4" w:space="4" w:color="auto"/>
        </w:pBdr>
        <w:ind w:left="770" w:hanging="50"/>
        <w:rPr>
          <w:sz w:val="20"/>
          <w:szCs w:val="20"/>
        </w:rPr>
      </w:pPr>
    </w:p>
    <w:p w14:paraId="76E85A7E" w14:textId="77777777" w:rsidR="008A6554" w:rsidRPr="00FC2539" w:rsidRDefault="008A6554" w:rsidP="008A6554">
      <w:pPr>
        <w:pBdr>
          <w:top w:val="single" w:sz="4" w:space="1" w:color="auto"/>
          <w:left w:val="single" w:sz="4" w:space="4" w:color="auto"/>
          <w:bottom w:val="single" w:sz="4" w:space="1" w:color="auto"/>
          <w:right w:val="single" w:sz="4" w:space="4" w:color="auto"/>
        </w:pBdr>
        <w:ind w:left="770" w:hanging="50"/>
        <w:rPr>
          <w:sz w:val="20"/>
          <w:szCs w:val="20"/>
          <w:u w:val="single"/>
        </w:rPr>
      </w:pPr>
    </w:p>
    <w:p w14:paraId="379EDD0C" w14:textId="77777777" w:rsidR="00E12146" w:rsidRDefault="00E12146" w:rsidP="008A6554">
      <w:pPr>
        <w:rPr>
          <w:b/>
          <w:snapToGrid w:val="0"/>
          <w:szCs w:val="20"/>
        </w:rPr>
      </w:pPr>
    </w:p>
    <w:p w14:paraId="38846908" w14:textId="2B5AB7A4" w:rsidR="008A6554" w:rsidRDefault="008A6554" w:rsidP="008A6554">
      <w:pPr>
        <w:rPr>
          <w:b/>
          <w:snapToGrid w:val="0"/>
          <w:szCs w:val="20"/>
          <w:lang w:val="sr-Cyrl-RS"/>
        </w:rPr>
      </w:pPr>
      <w:r w:rsidRPr="00FC2539">
        <w:rPr>
          <w:b/>
          <w:snapToGrid w:val="0"/>
          <w:szCs w:val="20"/>
        </w:rPr>
        <w:t>3) Испуњени услови за избор у звање</w:t>
      </w:r>
      <w:r>
        <w:rPr>
          <w:b/>
          <w:snapToGrid w:val="0"/>
          <w:szCs w:val="20"/>
          <w:lang w:val="sr-Cyrl-RS"/>
        </w:rPr>
        <w:t xml:space="preserve"> доцента</w:t>
      </w:r>
    </w:p>
    <w:p w14:paraId="5243CC8B" w14:textId="77777777" w:rsidR="005B1B15" w:rsidRPr="00030535" w:rsidRDefault="005B1B15" w:rsidP="008A6554">
      <w:pPr>
        <w:rPr>
          <w:b/>
          <w:snapToGrid w:val="0"/>
          <w:sz w:val="20"/>
          <w:szCs w:val="20"/>
          <w:lang w:val="sr-Cyrl-RS"/>
        </w:rPr>
      </w:pPr>
    </w:p>
    <w:p w14:paraId="17A1362D" w14:textId="77777777" w:rsidR="008A6554" w:rsidRPr="00FC2539" w:rsidRDefault="008A6554" w:rsidP="008A6554">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8A6554" w:rsidRPr="00FC2539" w14:paraId="53B60EFE" w14:textId="77777777" w:rsidTr="008A6554">
        <w:tc>
          <w:tcPr>
            <w:tcW w:w="416" w:type="dxa"/>
            <w:tcBorders>
              <w:top w:val="single" w:sz="4" w:space="0" w:color="auto"/>
              <w:left w:val="single" w:sz="4" w:space="0" w:color="auto"/>
              <w:bottom w:val="single" w:sz="4" w:space="0" w:color="auto"/>
              <w:right w:val="single" w:sz="4" w:space="0" w:color="auto"/>
            </w:tcBorders>
          </w:tcPr>
          <w:p w14:paraId="1EA819B7" w14:textId="77777777" w:rsidR="008A6554" w:rsidRPr="00FC2539" w:rsidRDefault="008A6554" w:rsidP="008A6554">
            <w:pPr>
              <w:rPr>
                <w:sz w:val="20"/>
                <w:szCs w:val="20"/>
              </w:rPr>
            </w:pPr>
          </w:p>
          <w:p w14:paraId="31EF5241" w14:textId="77777777" w:rsidR="008A6554" w:rsidRPr="00FC2539" w:rsidRDefault="008A6554" w:rsidP="008A6554">
            <w:pPr>
              <w:rPr>
                <w:sz w:val="20"/>
                <w:szCs w:val="20"/>
              </w:rPr>
            </w:pPr>
            <w:r>
              <w:rPr>
                <w:noProof/>
                <w:sz w:val="20"/>
                <w:szCs w:val="20"/>
                <w:lang w:val="sr-Latn-RS" w:eastAsia="sr-Latn-RS"/>
              </w:rPr>
              <mc:AlternateContent>
                <mc:Choice Requires="wps">
                  <w:drawing>
                    <wp:anchor distT="0" distB="0" distL="114300" distR="114300" simplePos="0" relativeHeight="251735040" behindDoc="0" locked="0" layoutInCell="1" allowOverlap="1" wp14:anchorId="47E22485" wp14:editId="499FDD0E">
                      <wp:simplePos x="0" y="0"/>
                      <wp:positionH relativeFrom="column">
                        <wp:posOffset>-52705</wp:posOffset>
                      </wp:positionH>
                      <wp:positionV relativeFrom="paragraph">
                        <wp:posOffset>104140</wp:posOffset>
                      </wp:positionV>
                      <wp:extent cx="180975" cy="228600"/>
                      <wp:effectExtent l="0" t="0" r="28575" b="19050"/>
                      <wp:wrapNone/>
                      <wp:docPr id="1661424997"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a:solidFill>
                                  <a:schemeClr val="tx1">
                                    <a:lumMod val="95000"/>
                                    <a:lumOff val="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1117B33"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E22485" id="Oval 1" o:spid="_x0000_s1026" style="position:absolute;margin-left:-4.15pt;margin-top:8.2pt;width:14.25pt;height:18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" filled="f" strokecolor="#0d0d0d [3069]" strokeweight="1.5pt">
                      <v:stroke joinstyle="miter"/>
                      <v:textbox>
                        <w:txbxContent>
                          <w:p w14:paraId="01117B33" w14:textId="77777777" w:rsidR="008A6554" w:rsidRDefault="008A6554" w:rsidP="008A6554">
                            <w:pPr>
                              <w:jc w:val="center"/>
                            </w:pPr>
                            <w:r>
                              <w:t>c</w:t>
                            </w:r>
                          </w:p>
                        </w:txbxContent>
                      </v:textbox>
                    </v:oval>
                  </w:pict>
                </mc:Fallback>
              </mc:AlternateContent>
            </w:r>
          </w:p>
        </w:tc>
        <w:tc>
          <w:tcPr>
            <w:tcW w:w="5632" w:type="dxa"/>
            <w:tcBorders>
              <w:top w:val="single" w:sz="4" w:space="0" w:color="auto"/>
              <w:left w:val="single" w:sz="4" w:space="0" w:color="auto"/>
              <w:bottom w:val="single" w:sz="4" w:space="0" w:color="auto"/>
              <w:right w:val="single" w:sz="4" w:space="0" w:color="auto"/>
            </w:tcBorders>
            <w:hideMark/>
          </w:tcPr>
          <w:p w14:paraId="45335A1C" w14:textId="77777777" w:rsidR="008A6554" w:rsidRPr="00FC2539" w:rsidRDefault="008A6554" w:rsidP="008A6554">
            <w:pPr>
              <w:jc w:val="both"/>
              <w:rPr>
                <w:i/>
                <w:sz w:val="20"/>
                <w:szCs w:val="20"/>
              </w:rPr>
            </w:pPr>
            <w:r w:rsidRPr="00FC2539">
              <w:rPr>
                <w:i/>
                <w:sz w:val="20"/>
                <w:szCs w:val="20"/>
              </w:rPr>
              <w:t xml:space="preserve"> </w:t>
            </w:r>
          </w:p>
          <w:p w14:paraId="5E14BD7C" w14:textId="77777777" w:rsidR="008A6554" w:rsidRPr="00FC2539" w:rsidRDefault="008A6554" w:rsidP="008A6554">
            <w:pPr>
              <w:jc w:val="both"/>
              <w:rPr>
                <w:i/>
                <w:sz w:val="20"/>
                <w:szCs w:val="20"/>
              </w:rPr>
            </w:pPr>
            <w:r w:rsidRPr="00FC2539">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5CB62BAA" w14:textId="77777777" w:rsidR="008A6554" w:rsidRPr="00FC2539" w:rsidRDefault="008A6554" w:rsidP="008A6554">
            <w:pPr>
              <w:rPr>
                <w:b/>
                <w:sz w:val="20"/>
                <w:szCs w:val="20"/>
              </w:rPr>
            </w:pPr>
            <w:r w:rsidRPr="00FC2539">
              <w:rPr>
                <w:b/>
                <w:sz w:val="20"/>
                <w:szCs w:val="20"/>
              </w:rPr>
              <w:t xml:space="preserve">oценa / број година радног искуства </w:t>
            </w:r>
          </w:p>
        </w:tc>
      </w:tr>
      <w:tr w:rsidR="008A6554" w:rsidRPr="00FC2539" w14:paraId="7439C574"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0A6A183E" w14:textId="77777777" w:rsidR="008A6554" w:rsidRPr="00FC2539" w:rsidRDefault="008A6554" w:rsidP="008A6554">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330C091"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3852EFA0" w14:textId="77777777" w:rsidR="00736A75" w:rsidRPr="00736A75" w:rsidRDefault="00736A75" w:rsidP="00736A75">
            <w:pPr>
              <w:rPr>
                <w:sz w:val="20"/>
                <w:szCs w:val="20"/>
                <w:lang w:val="sr-Latn-RS"/>
              </w:rPr>
            </w:pPr>
            <w:r>
              <w:rPr>
                <w:sz w:val="20"/>
                <w:szCs w:val="20"/>
                <w:lang w:val="sr-Cyrl-RS"/>
              </w:rPr>
              <w:t>5 (пет)</w:t>
            </w:r>
            <w:r>
              <w:rPr>
                <w:sz w:val="20"/>
                <w:szCs w:val="20"/>
                <w:lang w:val="sr-Latn-RS"/>
              </w:rPr>
              <w:t>, 22.01.2026.</w:t>
            </w:r>
          </w:p>
          <w:p w14:paraId="20583D70" w14:textId="7A0F4EE7" w:rsidR="008A6554" w:rsidRPr="00E12146" w:rsidRDefault="008A6554" w:rsidP="008A6554">
            <w:pPr>
              <w:rPr>
                <w:sz w:val="20"/>
                <w:szCs w:val="20"/>
                <w:lang w:val="sr-Cyrl-RS"/>
              </w:rPr>
            </w:pPr>
          </w:p>
        </w:tc>
      </w:tr>
      <w:tr w:rsidR="008A6554" w:rsidRPr="00FC2539" w14:paraId="76290DE9"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6758F630" w14:textId="77777777" w:rsidR="008A6554" w:rsidRPr="00FC2539" w:rsidRDefault="008A6554" w:rsidP="008A6554">
            <w:pPr>
              <w:rPr>
                <w:sz w:val="20"/>
                <w:szCs w:val="20"/>
              </w:rPr>
            </w:pPr>
            <w:r>
              <w:rPr>
                <w:noProof/>
                <w:sz w:val="20"/>
                <w:szCs w:val="20"/>
                <w:lang w:val="sr-Latn-RS" w:eastAsia="sr-Latn-RS"/>
              </w:rPr>
              <mc:AlternateContent>
                <mc:Choice Requires="wps">
                  <w:drawing>
                    <wp:anchor distT="0" distB="0" distL="114300" distR="114300" simplePos="0" relativeHeight="251737088" behindDoc="0" locked="0" layoutInCell="1" allowOverlap="1" wp14:anchorId="14F03AA7" wp14:editId="5F06E6F7">
                      <wp:simplePos x="0" y="0"/>
                      <wp:positionH relativeFrom="column">
                        <wp:posOffset>-52705</wp:posOffset>
                      </wp:positionH>
                      <wp:positionV relativeFrom="paragraph">
                        <wp:posOffset>403860</wp:posOffset>
                      </wp:positionV>
                      <wp:extent cx="180975" cy="228600"/>
                      <wp:effectExtent l="0" t="0" r="28575" b="19050"/>
                      <wp:wrapNone/>
                      <wp:docPr id="1543421071"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C6DC77D"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F03AA7" id="_x0000_s1027" style="position:absolute;margin-left:-4.15pt;margin-top:31.8pt;width:14.25pt;height:18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hps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" filled="f" strokecolor="#0d0d0d" strokeweight="1.5pt">
                      <v:stroke joinstyle="miter"/>
                      <v:textbox>
                        <w:txbxContent>
                          <w:p w14:paraId="7C6DC77D" w14:textId="77777777" w:rsidR="008A6554" w:rsidRDefault="008A6554" w:rsidP="008A6554">
                            <w:pPr>
                              <w:jc w:val="center"/>
                            </w:pPr>
                            <w:r>
                              <w:t>c</w:t>
                            </w:r>
                          </w:p>
                        </w:txbxContent>
                      </v:textbox>
                    </v:oval>
                  </w:pict>
                </mc:Fallback>
              </mc:AlternateContent>
            </w:r>
            <w:r>
              <w:rPr>
                <w:noProof/>
                <w:sz w:val="20"/>
                <w:szCs w:val="20"/>
                <w:lang w:val="sr-Latn-RS" w:eastAsia="sr-Latn-RS"/>
              </w:rPr>
              <mc:AlternateContent>
                <mc:Choice Requires="wps">
                  <w:drawing>
                    <wp:anchor distT="0" distB="0" distL="114300" distR="114300" simplePos="0" relativeHeight="251736064" behindDoc="0" locked="0" layoutInCell="1" allowOverlap="1" wp14:anchorId="26D78AD1" wp14:editId="35F53BC8">
                      <wp:simplePos x="0" y="0"/>
                      <wp:positionH relativeFrom="column">
                        <wp:posOffset>-52705</wp:posOffset>
                      </wp:positionH>
                      <wp:positionV relativeFrom="paragraph">
                        <wp:posOffset>-27940</wp:posOffset>
                      </wp:positionV>
                      <wp:extent cx="180975" cy="228600"/>
                      <wp:effectExtent l="0" t="0" r="28575" b="19050"/>
                      <wp:wrapNone/>
                      <wp:docPr id="200099314"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5F211DFE"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D78AD1" id="_x0000_s1028" style="position:absolute;margin-left:-4.15pt;margin-top:-2.2pt;width:14.25pt;height:18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zMh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" filled="f" strokecolor="#0d0d0d" strokeweight="1.5pt">
                      <v:stroke joinstyle="miter"/>
                      <v:textbox>
                        <w:txbxContent>
                          <w:p w14:paraId="5F211DFE" w14:textId="77777777" w:rsidR="008A6554" w:rsidRDefault="008A6554" w:rsidP="008A6554">
                            <w:pPr>
                              <w:jc w:val="center"/>
                            </w:pPr>
                            <w:r>
                              <w:t>c</w:t>
                            </w:r>
                          </w:p>
                        </w:txbxContent>
                      </v:textbox>
                    </v:oval>
                  </w:pict>
                </mc:Fallback>
              </mc:AlternateContent>
            </w:r>
            <w:r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5AE983CD"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4B722CAF" w14:textId="77777777" w:rsidR="008A6554" w:rsidRPr="00F44026" w:rsidRDefault="008A6554" w:rsidP="008A6554">
            <w:pPr>
              <w:rPr>
                <w:sz w:val="20"/>
                <w:szCs w:val="20"/>
              </w:rPr>
            </w:pPr>
            <w:r w:rsidRPr="00F44026">
              <w:rPr>
                <w:sz w:val="20"/>
                <w:szCs w:val="20"/>
              </w:rPr>
              <w:t>4,94</w:t>
            </w:r>
          </w:p>
        </w:tc>
      </w:tr>
      <w:tr w:rsidR="008A6554" w:rsidRPr="00FC2539" w14:paraId="2B58786A"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007A9C5" w14:textId="77777777" w:rsidR="008A6554" w:rsidRPr="00FC2539" w:rsidRDefault="008A6554" w:rsidP="008A6554">
            <w:pPr>
              <w:rPr>
                <w:sz w:val="20"/>
                <w:szCs w:val="20"/>
              </w:rPr>
            </w:pPr>
            <w:r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6108A36F" w14:textId="77777777" w:rsidR="008A6554" w:rsidRDefault="008A6554"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Искуство у педагошком раду са студентима</w:t>
            </w:r>
          </w:p>
          <w:p w14:paraId="2372D45C" w14:textId="77777777" w:rsidR="008A6554" w:rsidRPr="00FC2539" w:rsidRDefault="008A6554" w:rsidP="008A6554">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7498AA4" w14:textId="77777777" w:rsidR="008A6554" w:rsidRPr="00F44026" w:rsidRDefault="008A6554" w:rsidP="008A6554">
            <w:pPr>
              <w:rPr>
                <w:sz w:val="20"/>
                <w:szCs w:val="20"/>
                <w:lang w:val="sr-Cyrl-RS"/>
              </w:rPr>
            </w:pPr>
            <w:r w:rsidRPr="00F44026">
              <w:rPr>
                <w:sz w:val="20"/>
                <w:szCs w:val="20"/>
              </w:rPr>
              <w:t xml:space="preserve">7 </w:t>
            </w:r>
            <w:r w:rsidRPr="00F44026">
              <w:rPr>
                <w:sz w:val="20"/>
                <w:szCs w:val="20"/>
                <w:lang w:val="sr-Cyrl-RS"/>
              </w:rPr>
              <w:t>година и 3 месеца</w:t>
            </w:r>
          </w:p>
        </w:tc>
      </w:tr>
    </w:tbl>
    <w:p w14:paraId="7C10553E" w14:textId="77777777" w:rsidR="008A6554" w:rsidRPr="00FC2539" w:rsidRDefault="008A6554" w:rsidP="008A6554">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8A6554" w:rsidRPr="00FC2539" w14:paraId="1E6B4588" w14:textId="77777777" w:rsidTr="008A6554">
        <w:tc>
          <w:tcPr>
            <w:tcW w:w="416" w:type="dxa"/>
            <w:tcBorders>
              <w:top w:val="single" w:sz="4" w:space="0" w:color="auto"/>
              <w:left w:val="single" w:sz="4" w:space="0" w:color="auto"/>
              <w:bottom w:val="single" w:sz="4" w:space="0" w:color="auto"/>
              <w:right w:val="single" w:sz="4" w:space="0" w:color="auto"/>
            </w:tcBorders>
          </w:tcPr>
          <w:p w14:paraId="19A32A74" w14:textId="77777777" w:rsidR="008A6554" w:rsidRPr="00FC2539" w:rsidRDefault="008A6554" w:rsidP="008A6554">
            <w:pPr>
              <w:rPr>
                <w:sz w:val="20"/>
                <w:szCs w:val="20"/>
              </w:rPr>
            </w:pPr>
          </w:p>
          <w:p w14:paraId="23A07298" w14:textId="77777777" w:rsidR="008A6554" w:rsidRPr="00FC2539" w:rsidRDefault="008A6554" w:rsidP="008A6554">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5D58EB83" w14:textId="77777777" w:rsidR="008A6554" w:rsidRPr="00FC2539" w:rsidRDefault="008A6554" w:rsidP="008A6554">
            <w:pPr>
              <w:jc w:val="both"/>
              <w:rPr>
                <w:i/>
                <w:sz w:val="20"/>
                <w:szCs w:val="20"/>
              </w:rPr>
            </w:pPr>
          </w:p>
          <w:p w14:paraId="374FE691" w14:textId="77777777" w:rsidR="008A6554" w:rsidRPr="00FC2539" w:rsidRDefault="008A6554" w:rsidP="008A6554">
            <w:pPr>
              <w:jc w:val="both"/>
              <w:rPr>
                <w:i/>
                <w:sz w:val="20"/>
                <w:szCs w:val="20"/>
              </w:rPr>
            </w:pPr>
            <w:r w:rsidRPr="00FC2539">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0F4D2AAF" w14:textId="77777777" w:rsidR="008A6554" w:rsidRPr="00FC2539" w:rsidRDefault="008A6554" w:rsidP="008A6554">
            <w:pPr>
              <w:rPr>
                <w:b/>
                <w:sz w:val="20"/>
                <w:szCs w:val="20"/>
              </w:rPr>
            </w:pPr>
            <w:r w:rsidRPr="00FC2539">
              <w:rPr>
                <w:b/>
                <w:sz w:val="20"/>
                <w:szCs w:val="20"/>
              </w:rPr>
              <w:t>Број менторства / учешћа у комисији и др.</w:t>
            </w:r>
          </w:p>
        </w:tc>
      </w:tr>
      <w:tr w:rsidR="008A6554" w:rsidRPr="00FC2539" w14:paraId="5CD0780C"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457309A" w14:textId="77777777" w:rsidR="008A6554" w:rsidRPr="00FC2539" w:rsidRDefault="008A6554" w:rsidP="008A6554">
            <w:pPr>
              <w:rPr>
                <w:sz w:val="20"/>
                <w:szCs w:val="20"/>
              </w:rPr>
            </w:pPr>
            <w:r>
              <w:rPr>
                <w:noProof/>
                <w:sz w:val="20"/>
                <w:szCs w:val="20"/>
                <w:lang w:val="sr-Latn-RS" w:eastAsia="sr-Latn-RS"/>
              </w:rPr>
              <mc:AlternateContent>
                <mc:Choice Requires="wps">
                  <w:drawing>
                    <wp:anchor distT="0" distB="0" distL="114300" distR="114300" simplePos="0" relativeHeight="251738112" behindDoc="0" locked="0" layoutInCell="1" allowOverlap="1" wp14:anchorId="1C0348EA" wp14:editId="45110A01">
                      <wp:simplePos x="0" y="0"/>
                      <wp:positionH relativeFrom="column">
                        <wp:posOffset>-47901</wp:posOffset>
                      </wp:positionH>
                      <wp:positionV relativeFrom="paragraph">
                        <wp:posOffset>-76090</wp:posOffset>
                      </wp:positionV>
                      <wp:extent cx="180975" cy="228600"/>
                      <wp:effectExtent l="0" t="0" r="28575" b="19050"/>
                      <wp:wrapNone/>
                      <wp:docPr id="266673482"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55A02412"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0348EA" id="_x0000_s1029" style="position:absolute;margin-left:-3.75pt;margin-top:-6pt;width:14.25pt;height:18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" filled="f" strokecolor="#0d0d0d" strokeweight="1.5pt">
                      <v:stroke joinstyle="miter"/>
                      <v:textbox>
                        <w:txbxContent>
                          <w:p w14:paraId="55A02412" w14:textId="77777777" w:rsidR="008A6554" w:rsidRDefault="008A6554" w:rsidP="008A6554">
                            <w:pPr>
                              <w:jc w:val="center"/>
                            </w:pPr>
                            <w:r>
                              <w:t>c</w:t>
                            </w:r>
                          </w:p>
                        </w:txbxContent>
                      </v:textbox>
                    </v:oval>
                  </w:pict>
                </mc:Fallback>
              </mc:AlternateContent>
            </w: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6FF02E47" w14:textId="77777777" w:rsidR="008A6554" w:rsidRDefault="008A6554" w:rsidP="008A6554">
            <w:pPr>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 најмање два завршна рада</w:t>
            </w:r>
          </w:p>
          <w:p w14:paraId="6C2C4BAE" w14:textId="77777777" w:rsidR="008A6554" w:rsidRPr="00FC2539" w:rsidRDefault="008A6554" w:rsidP="008A6554">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7A605602" w14:textId="368B8456" w:rsidR="008A6554" w:rsidRPr="00F44026" w:rsidRDefault="008A6554" w:rsidP="008A6554">
            <w:pPr>
              <w:rPr>
                <w:sz w:val="20"/>
                <w:szCs w:val="20"/>
                <w:lang w:val="sr-Cyrl-RS"/>
              </w:rPr>
            </w:pPr>
            <w:r w:rsidRPr="00F44026">
              <w:rPr>
                <w:sz w:val="20"/>
                <w:szCs w:val="20"/>
                <w:lang w:val="sr-Cyrl-RS"/>
              </w:rPr>
              <w:t>8</w:t>
            </w:r>
            <w:r>
              <w:rPr>
                <w:sz w:val="20"/>
                <w:szCs w:val="20"/>
                <w:lang w:val="sr-Cyrl-RS"/>
              </w:rPr>
              <w:t xml:space="preserve"> </w:t>
            </w:r>
            <w:r w:rsidR="00361252">
              <w:rPr>
                <w:sz w:val="20"/>
                <w:szCs w:val="20"/>
                <w:lang w:val="sr-Cyrl-RS"/>
              </w:rPr>
              <w:t xml:space="preserve">студентских </w:t>
            </w:r>
            <w:r>
              <w:rPr>
                <w:sz w:val="20"/>
                <w:szCs w:val="20"/>
                <w:lang w:val="sr-Cyrl-RS"/>
              </w:rPr>
              <w:t>дипломских радова</w:t>
            </w:r>
          </w:p>
        </w:tc>
      </w:tr>
      <w:tr w:rsidR="008A6554" w:rsidRPr="00FC2539" w14:paraId="7033CC4A"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449A3ECC" w14:textId="77777777" w:rsidR="008A6554" w:rsidRPr="00FC2539" w:rsidRDefault="008A6554" w:rsidP="008A6554">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6C67FB2A"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6C1B590A" w14:textId="77777777" w:rsidR="008A6554" w:rsidRPr="00FC2539" w:rsidRDefault="008A6554" w:rsidP="008A6554">
            <w:pPr>
              <w:rPr>
                <w:sz w:val="20"/>
                <w:szCs w:val="20"/>
              </w:rPr>
            </w:pPr>
          </w:p>
        </w:tc>
      </w:tr>
      <w:tr w:rsidR="008A6554" w:rsidRPr="00FC2539" w14:paraId="28F9FD70"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0E31363C" w14:textId="77777777" w:rsidR="008A6554" w:rsidRPr="00FC2539" w:rsidRDefault="008A6554" w:rsidP="008A6554">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10FA5F4F" w14:textId="77777777" w:rsidR="008A6554" w:rsidRPr="00FC2539" w:rsidRDefault="008A6554" w:rsidP="008A6554">
            <w:pPr>
              <w:tabs>
                <w:tab w:val="left" w:pos="-216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једног завршног рада.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7027266C" w14:textId="77777777" w:rsidR="008A6554" w:rsidRPr="00FC2539" w:rsidRDefault="008A6554" w:rsidP="008A6554"/>
        </w:tc>
      </w:tr>
      <w:tr w:rsidR="008A6554" w:rsidRPr="00FC2539" w14:paraId="12B09757"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97C8370" w14:textId="77777777" w:rsidR="008A6554" w:rsidRPr="00FC2539" w:rsidRDefault="008A6554" w:rsidP="008A6554">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58CB19AE" w14:textId="77777777" w:rsidR="008A6554" w:rsidRPr="00FC2539" w:rsidRDefault="008A6554"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једној комисији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 xml:space="preserve">студијама или у комисији за одбрану докторске дисертације.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02A518AF" w14:textId="77777777" w:rsidR="008A6554" w:rsidRPr="00FC2539" w:rsidRDefault="008A6554" w:rsidP="008A6554"/>
        </w:tc>
      </w:tr>
      <w:tr w:rsidR="008A6554" w:rsidRPr="00FC2539" w14:paraId="135AA86A"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BAAAD11" w14:textId="77777777" w:rsidR="008A6554" w:rsidRPr="00FC2539" w:rsidRDefault="008A6554" w:rsidP="008A6554">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7DBE2217" w14:textId="77777777" w:rsidR="008A6554" w:rsidRPr="00FC2539" w:rsidRDefault="008A6554"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три завршна рада. </w:t>
            </w:r>
          </w:p>
          <w:p w14:paraId="022EC00D" w14:textId="77777777" w:rsidR="008A6554" w:rsidRPr="00FC2539" w:rsidRDefault="008A6554" w:rsidP="008A655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68A5138" w14:textId="77777777" w:rsidR="008A6554" w:rsidRPr="00FC2539" w:rsidRDefault="008A6554" w:rsidP="008A6554"/>
        </w:tc>
      </w:tr>
      <w:tr w:rsidR="008A6554" w:rsidRPr="00FC2539" w14:paraId="4CDF06AA"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17FBB789" w14:textId="77777777" w:rsidR="008A6554" w:rsidRPr="00FC2539" w:rsidRDefault="008A6554" w:rsidP="008A6554">
            <w:pPr>
              <w:rPr>
                <w:sz w:val="20"/>
                <w:szCs w:val="20"/>
              </w:rPr>
            </w:pPr>
            <w:r w:rsidRPr="00FC2539">
              <w:rPr>
                <w:sz w:val="20"/>
                <w:szCs w:val="20"/>
              </w:rPr>
              <w:lastRenderedPageBreak/>
              <w:t>9</w:t>
            </w:r>
          </w:p>
        </w:tc>
        <w:tc>
          <w:tcPr>
            <w:tcW w:w="5632" w:type="dxa"/>
            <w:tcBorders>
              <w:top w:val="single" w:sz="4" w:space="0" w:color="auto"/>
              <w:left w:val="single" w:sz="4" w:space="0" w:color="auto"/>
              <w:bottom w:val="single" w:sz="4" w:space="0" w:color="auto"/>
              <w:right w:val="single" w:sz="4" w:space="0" w:color="auto"/>
            </w:tcBorders>
            <w:hideMark/>
          </w:tcPr>
          <w:p w14:paraId="2EBCD21F" w14:textId="77777777" w:rsidR="008A6554" w:rsidRPr="00FC2539" w:rsidRDefault="008A6554"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1CD5B074" w14:textId="77777777" w:rsidR="008A6554" w:rsidRPr="00FC2539" w:rsidRDefault="008A6554" w:rsidP="008A6554"/>
        </w:tc>
      </w:tr>
      <w:tr w:rsidR="008A6554" w:rsidRPr="00FC2539" w14:paraId="34EFD8F8" w14:textId="77777777" w:rsidTr="008A6554">
        <w:tc>
          <w:tcPr>
            <w:tcW w:w="416" w:type="dxa"/>
            <w:tcBorders>
              <w:top w:val="single" w:sz="4" w:space="0" w:color="auto"/>
              <w:left w:val="single" w:sz="4" w:space="0" w:color="auto"/>
              <w:bottom w:val="single" w:sz="4" w:space="0" w:color="auto"/>
              <w:right w:val="single" w:sz="4" w:space="0" w:color="auto"/>
            </w:tcBorders>
            <w:hideMark/>
          </w:tcPr>
          <w:p w14:paraId="230F8E43" w14:textId="77777777" w:rsidR="008A6554" w:rsidRPr="00FC2539" w:rsidRDefault="008A6554" w:rsidP="008A6554">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26D16666" w14:textId="77777777" w:rsidR="008A6554" w:rsidRPr="00FC2539" w:rsidRDefault="008A6554"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Менторство у изради најмање једне докторске дисертације</w:t>
            </w:r>
          </w:p>
          <w:p w14:paraId="4A522A86" w14:textId="77777777" w:rsidR="008A6554" w:rsidRPr="00FC2539" w:rsidRDefault="008A6554" w:rsidP="008A655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D363DDB" w14:textId="77777777" w:rsidR="008A6554" w:rsidRPr="00FC2539" w:rsidRDefault="008A6554" w:rsidP="008A6554"/>
        </w:tc>
      </w:tr>
    </w:tbl>
    <w:p w14:paraId="706376D6" w14:textId="77777777" w:rsidR="008A6554" w:rsidRPr="00FC2539" w:rsidRDefault="008A6554" w:rsidP="008A6554">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67"/>
        <w:gridCol w:w="1458"/>
        <w:gridCol w:w="3394"/>
      </w:tblGrid>
      <w:tr w:rsidR="008A6554" w:rsidRPr="00FC2539" w14:paraId="247AB00E" w14:textId="77777777" w:rsidTr="00361252">
        <w:tc>
          <w:tcPr>
            <w:tcW w:w="416" w:type="dxa"/>
            <w:tcBorders>
              <w:top w:val="single" w:sz="4" w:space="0" w:color="auto"/>
              <w:left w:val="single" w:sz="4" w:space="0" w:color="auto"/>
              <w:bottom w:val="single" w:sz="4" w:space="0" w:color="auto"/>
              <w:right w:val="single" w:sz="4" w:space="0" w:color="auto"/>
            </w:tcBorders>
          </w:tcPr>
          <w:p w14:paraId="32D2DA4B" w14:textId="77777777" w:rsidR="008A6554" w:rsidRPr="00FC2539" w:rsidRDefault="008A6554" w:rsidP="008A6554">
            <w:pPr>
              <w:rPr>
                <w:sz w:val="20"/>
                <w:szCs w:val="20"/>
              </w:rPr>
            </w:pPr>
          </w:p>
          <w:p w14:paraId="5E0D2E1C" w14:textId="25C3F016" w:rsidR="008A6554" w:rsidRPr="00FC2539" w:rsidRDefault="00361252" w:rsidP="008A6554">
            <w:pPr>
              <w:rPr>
                <w:sz w:val="20"/>
                <w:szCs w:val="20"/>
              </w:rPr>
            </w:pPr>
            <w:r>
              <w:rPr>
                <w:noProof/>
                <w:sz w:val="20"/>
                <w:szCs w:val="20"/>
                <w:lang w:val="sr-Latn-RS" w:eastAsia="sr-Latn-RS"/>
              </w:rPr>
              <mc:AlternateContent>
                <mc:Choice Requires="wps">
                  <w:drawing>
                    <wp:anchor distT="0" distB="0" distL="114300" distR="114300" simplePos="0" relativeHeight="251750400" behindDoc="0" locked="0" layoutInCell="1" allowOverlap="1" wp14:anchorId="39B9AFC4" wp14:editId="590092B1">
                      <wp:simplePos x="0" y="0"/>
                      <wp:positionH relativeFrom="column">
                        <wp:posOffset>-20320</wp:posOffset>
                      </wp:positionH>
                      <wp:positionV relativeFrom="paragraph">
                        <wp:posOffset>257175</wp:posOffset>
                      </wp:positionV>
                      <wp:extent cx="180975" cy="228600"/>
                      <wp:effectExtent l="0" t="0" r="28575" b="19050"/>
                      <wp:wrapNone/>
                      <wp:docPr id="721851212"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12B679EF"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B9AFC4" id="_x0000_s1030" style="position:absolute;margin-left:-1.6pt;margin-top:20.25pt;width:14.25pt;height:18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" filled="f" strokecolor="#0d0d0d" strokeweight="1.5pt">
                      <v:stroke joinstyle="miter"/>
                      <v:textbox>
                        <w:txbxContent>
                          <w:p w14:paraId="12B679EF" w14:textId="77777777" w:rsidR="008A6554" w:rsidRDefault="008A6554" w:rsidP="008A6554">
                            <w:pPr>
                              <w:jc w:val="center"/>
                            </w:pPr>
                            <w:r>
                              <w:t>c</w:t>
                            </w:r>
                          </w:p>
                        </w:txbxContent>
                      </v:textbox>
                    </v:oval>
                  </w:pict>
                </mc:Fallback>
              </mc:AlternateContent>
            </w:r>
          </w:p>
        </w:tc>
        <w:tc>
          <w:tcPr>
            <w:tcW w:w="4267" w:type="dxa"/>
            <w:tcBorders>
              <w:top w:val="single" w:sz="4" w:space="0" w:color="auto"/>
              <w:left w:val="single" w:sz="4" w:space="0" w:color="auto"/>
              <w:bottom w:val="single" w:sz="4" w:space="0" w:color="auto"/>
              <w:right w:val="single" w:sz="4" w:space="0" w:color="auto"/>
            </w:tcBorders>
            <w:hideMark/>
          </w:tcPr>
          <w:p w14:paraId="3AAED139" w14:textId="77777777" w:rsidR="008A6554" w:rsidRPr="00FC2539" w:rsidRDefault="008A6554" w:rsidP="008A6554">
            <w:pPr>
              <w:jc w:val="both"/>
              <w:rPr>
                <w:i/>
                <w:sz w:val="20"/>
                <w:szCs w:val="20"/>
              </w:rPr>
            </w:pPr>
            <w:r w:rsidRPr="00FC2539">
              <w:rPr>
                <w:i/>
                <w:sz w:val="20"/>
                <w:szCs w:val="20"/>
              </w:rPr>
              <w:t xml:space="preserve"> </w:t>
            </w:r>
          </w:p>
          <w:p w14:paraId="5F9D4482" w14:textId="77777777" w:rsidR="008A6554" w:rsidRPr="00FC2539" w:rsidRDefault="008A6554" w:rsidP="008A6554">
            <w:pPr>
              <w:jc w:val="both"/>
              <w:rPr>
                <w:i/>
                <w:sz w:val="20"/>
                <w:szCs w:val="20"/>
              </w:rPr>
            </w:pPr>
            <w:r w:rsidRPr="00FC2539">
              <w:rPr>
                <w:i/>
                <w:sz w:val="20"/>
                <w:szCs w:val="20"/>
              </w:rPr>
              <w:t>(заокружити испуњен услов за звање у које се бира)</w:t>
            </w:r>
          </w:p>
        </w:tc>
        <w:tc>
          <w:tcPr>
            <w:tcW w:w="1458" w:type="dxa"/>
            <w:tcBorders>
              <w:top w:val="single" w:sz="4" w:space="0" w:color="auto"/>
              <w:left w:val="single" w:sz="4" w:space="0" w:color="auto"/>
              <w:bottom w:val="single" w:sz="4" w:space="0" w:color="auto"/>
              <w:right w:val="single" w:sz="4" w:space="0" w:color="auto"/>
            </w:tcBorders>
            <w:hideMark/>
          </w:tcPr>
          <w:p w14:paraId="2F5A1009" w14:textId="77777777" w:rsidR="008A6554" w:rsidRPr="00FC2539" w:rsidRDefault="008A6554" w:rsidP="008A6554">
            <w:pPr>
              <w:rPr>
                <w:b/>
                <w:sz w:val="20"/>
                <w:szCs w:val="20"/>
              </w:rPr>
            </w:pPr>
            <w:r w:rsidRPr="00FC2539">
              <w:rPr>
                <w:b/>
                <w:sz w:val="20"/>
                <w:szCs w:val="20"/>
              </w:rPr>
              <w:t>Број радова, сапштења, цитата и др</w:t>
            </w:r>
          </w:p>
        </w:tc>
        <w:tc>
          <w:tcPr>
            <w:tcW w:w="3394" w:type="dxa"/>
            <w:tcBorders>
              <w:top w:val="single" w:sz="4" w:space="0" w:color="auto"/>
              <w:left w:val="single" w:sz="4" w:space="0" w:color="auto"/>
              <w:bottom w:val="single" w:sz="4" w:space="0" w:color="auto"/>
              <w:right w:val="single" w:sz="4" w:space="0" w:color="auto"/>
            </w:tcBorders>
            <w:hideMark/>
          </w:tcPr>
          <w:p w14:paraId="2D25F6D2" w14:textId="77777777" w:rsidR="008A6554" w:rsidRPr="00FC2539" w:rsidRDefault="008A6554" w:rsidP="008A6554">
            <w:pPr>
              <w:rPr>
                <w:b/>
                <w:sz w:val="20"/>
                <w:szCs w:val="20"/>
              </w:rPr>
            </w:pPr>
            <w:r w:rsidRPr="00FC2539">
              <w:rPr>
                <w:b/>
                <w:sz w:val="20"/>
                <w:szCs w:val="20"/>
              </w:rPr>
              <w:t>Навести часописе, скупове, књиге и друго</w:t>
            </w:r>
          </w:p>
        </w:tc>
      </w:tr>
      <w:tr w:rsidR="008A6554" w:rsidRPr="00FC2539" w14:paraId="3CF94B64"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11C0D3CB" w14:textId="7AF86191" w:rsidR="008A6554" w:rsidRPr="00FC2539" w:rsidRDefault="008A6554" w:rsidP="008A6554">
            <w:pPr>
              <w:rPr>
                <w:sz w:val="20"/>
                <w:szCs w:val="20"/>
              </w:rPr>
            </w:pPr>
            <w:r w:rsidRPr="00FC2539">
              <w:rPr>
                <w:sz w:val="20"/>
                <w:szCs w:val="20"/>
              </w:rPr>
              <w:t>11</w:t>
            </w:r>
          </w:p>
        </w:tc>
        <w:tc>
          <w:tcPr>
            <w:tcW w:w="4267" w:type="dxa"/>
            <w:tcBorders>
              <w:top w:val="single" w:sz="4" w:space="0" w:color="auto"/>
              <w:left w:val="single" w:sz="4" w:space="0" w:color="auto"/>
              <w:bottom w:val="single" w:sz="4" w:space="0" w:color="auto"/>
              <w:right w:val="single" w:sz="4" w:space="0" w:color="auto"/>
            </w:tcBorders>
          </w:tcPr>
          <w:p w14:paraId="2D89C9E5" w14:textId="77777777" w:rsidR="008A6554" w:rsidRPr="00FC2539" w:rsidRDefault="008A6554"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1A13240B" w14:textId="77777777" w:rsidR="008A6554" w:rsidRPr="00FC2539" w:rsidRDefault="008A6554" w:rsidP="008A6554">
            <w:pPr>
              <w:jc w:val="both"/>
            </w:pPr>
          </w:p>
        </w:tc>
        <w:tc>
          <w:tcPr>
            <w:tcW w:w="1458" w:type="dxa"/>
            <w:tcBorders>
              <w:top w:val="single" w:sz="4" w:space="0" w:color="auto"/>
              <w:left w:val="single" w:sz="4" w:space="0" w:color="auto"/>
              <w:bottom w:val="single" w:sz="4" w:space="0" w:color="auto"/>
              <w:right w:val="single" w:sz="4" w:space="0" w:color="auto"/>
            </w:tcBorders>
          </w:tcPr>
          <w:p w14:paraId="425329B8" w14:textId="77777777" w:rsidR="00361252" w:rsidRPr="005E476C" w:rsidRDefault="00361252" w:rsidP="00361252">
            <w:pPr>
              <w:jc w:val="both"/>
              <w:rPr>
                <w:sz w:val="20"/>
                <w:szCs w:val="20"/>
                <w:lang w:val="sr-Cyrl-RS"/>
              </w:rPr>
            </w:pPr>
            <w:r w:rsidRPr="005E476C">
              <w:rPr>
                <w:sz w:val="20"/>
                <w:szCs w:val="20"/>
                <w:lang w:val="sr-Cyrl-RS"/>
              </w:rPr>
              <w:t>Укупно 2</w:t>
            </w:r>
            <w:r>
              <w:rPr>
                <w:sz w:val="20"/>
                <w:szCs w:val="20"/>
                <w:lang w:val="sr-Cyrl-RS"/>
              </w:rPr>
              <w:t>6</w:t>
            </w:r>
          </w:p>
          <w:p w14:paraId="0B7446E6" w14:textId="77777777" w:rsidR="00361252" w:rsidRPr="005E476C" w:rsidRDefault="00361252" w:rsidP="00361252">
            <w:pPr>
              <w:jc w:val="both"/>
              <w:rPr>
                <w:sz w:val="20"/>
                <w:szCs w:val="20"/>
                <w:lang w:val="sr-Cyrl-RS"/>
              </w:rPr>
            </w:pPr>
            <w:r w:rsidRPr="005E476C">
              <w:rPr>
                <w:sz w:val="20"/>
                <w:szCs w:val="20"/>
                <w:lang w:val="sr-Cyrl-RS"/>
              </w:rPr>
              <w:t>рад</w:t>
            </w:r>
            <w:r>
              <w:rPr>
                <w:sz w:val="20"/>
                <w:szCs w:val="20"/>
                <w:lang w:val="sr-Cyrl-RS"/>
              </w:rPr>
              <w:t>ова</w:t>
            </w:r>
            <w:r w:rsidRPr="005E476C">
              <w:rPr>
                <w:sz w:val="20"/>
                <w:szCs w:val="20"/>
                <w:lang w:val="sr-Cyrl-RS"/>
              </w:rPr>
              <w:t xml:space="preserve"> са</w:t>
            </w:r>
          </w:p>
          <w:p w14:paraId="06D08ADF" w14:textId="77777777" w:rsidR="00361252" w:rsidRPr="005E476C" w:rsidRDefault="00361252" w:rsidP="00361252">
            <w:pPr>
              <w:jc w:val="both"/>
              <w:rPr>
                <w:sz w:val="20"/>
                <w:szCs w:val="20"/>
                <w:lang w:val="sr-Cyrl-RS"/>
              </w:rPr>
            </w:pPr>
            <w:r w:rsidRPr="005E476C">
              <w:rPr>
                <w:sz w:val="20"/>
                <w:szCs w:val="20"/>
                <w:lang w:val="sr-Cyrl-RS"/>
              </w:rPr>
              <w:t>кумулативни</w:t>
            </w:r>
            <w:r>
              <w:rPr>
                <w:sz w:val="20"/>
                <w:szCs w:val="20"/>
                <w:lang w:val="sr-Cyrl-RS"/>
              </w:rPr>
              <w:t>м</w:t>
            </w:r>
          </w:p>
          <w:p w14:paraId="096C5206" w14:textId="77777777" w:rsidR="00361252" w:rsidRPr="005E476C" w:rsidRDefault="00361252" w:rsidP="00361252">
            <w:pPr>
              <w:jc w:val="both"/>
              <w:rPr>
                <w:sz w:val="20"/>
                <w:szCs w:val="20"/>
                <w:lang w:val="sr-Cyrl-RS"/>
              </w:rPr>
            </w:pPr>
            <w:r w:rsidRPr="005E476C">
              <w:rPr>
                <w:sz w:val="20"/>
                <w:szCs w:val="20"/>
                <w:lang w:val="sr-Cyrl-RS"/>
              </w:rPr>
              <w:t xml:space="preserve">IF </w:t>
            </w:r>
            <w:r>
              <w:rPr>
                <w:sz w:val="20"/>
                <w:szCs w:val="20"/>
                <w:lang w:val="sr-Cyrl-RS"/>
              </w:rPr>
              <w:t>54.56.</w:t>
            </w:r>
          </w:p>
          <w:p w14:paraId="1B936ED3" w14:textId="77777777" w:rsidR="00361252" w:rsidRPr="005E476C" w:rsidRDefault="00361252" w:rsidP="00361252">
            <w:pPr>
              <w:jc w:val="both"/>
              <w:rPr>
                <w:sz w:val="20"/>
                <w:szCs w:val="20"/>
                <w:lang w:val="sr-Cyrl-RS"/>
              </w:rPr>
            </w:pPr>
            <w:r>
              <w:rPr>
                <w:sz w:val="20"/>
                <w:szCs w:val="20"/>
                <w:lang w:val="sr-Cyrl-RS"/>
              </w:rPr>
              <w:t>Од реизбора 15.12.21.</w:t>
            </w:r>
            <w:r w:rsidRPr="005E476C">
              <w:rPr>
                <w:sz w:val="20"/>
                <w:szCs w:val="20"/>
                <w:lang w:val="sr-Cyrl-RS"/>
              </w:rPr>
              <w:t xml:space="preserve"> </w:t>
            </w:r>
            <w:r>
              <w:rPr>
                <w:sz w:val="20"/>
                <w:szCs w:val="20"/>
                <w:lang w:val="sr-Cyrl-RS"/>
              </w:rPr>
              <w:t>12</w:t>
            </w:r>
          </w:p>
          <w:p w14:paraId="020F4270" w14:textId="77777777" w:rsidR="00361252" w:rsidRPr="005E476C" w:rsidRDefault="00361252" w:rsidP="00361252">
            <w:pPr>
              <w:jc w:val="both"/>
              <w:rPr>
                <w:sz w:val="20"/>
                <w:szCs w:val="20"/>
                <w:lang w:val="sr-Cyrl-RS"/>
              </w:rPr>
            </w:pPr>
            <w:r w:rsidRPr="005E476C">
              <w:rPr>
                <w:sz w:val="20"/>
                <w:szCs w:val="20"/>
                <w:lang w:val="sr-Cyrl-RS"/>
              </w:rPr>
              <w:t>радова са IF</w:t>
            </w:r>
          </w:p>
          <w:p w14:paraId="1E74757E" w14:textId="77777777" w:rsidR="00361252" w:rsidRPr="005E476C" w:rsidRDefault="00361252" w:rsidP="00361252">
            <w:pPr>
              <w:jc w:val="both"/>
              <w:rPr>
                <w:sz w:val="20"/>
                <w:szCs w:val="20"/>
                <w:lang w:val="sr-Cyrl-RS"/>
              </w:rPr>
            </w:pPr>
            <w:r>
              <w:rPr>
                <w:sz w:val="20"/>
                <w:szCs w:val="20"/>
                <w:lang w:val="sr-Cyrl-RS"/>
              </w:rPr>
              <w:t>34,16</w:t>
            </w:r>
          </w:p>
          <w:p w14:paraId="74CC1C18" w14:textId="77777777" w:rsidR="00361252" w:rsidRPr="005E476C" w:rsidRDefault="00361252" w:rsidP="00361252">
            <w:pPr>
              <w:jc w:val="both"/>
              <w:rPr>
                <w:sz w:val="20"/>
                <w:szCs w:val="20"/>
                <w:lang w:val="sr-Cyrl-RS"/>
              </w:rPr>
            </w:pPr>
            <w:r w:rsidRPr="005E476C">
              <w:rPr>
                <w:sz w:val="20"/>
                <w:szCs w:val="20"/>
                <w:lang w:val="sr-Cyrl-RS"/>
              </w:rPr>
              <w:t xml:space="preserve">(у </w:t>
            </w:r>
            <w:r>
              <w:rPr>
                <w:sz w:val="20"/>
                <w:szCs w:val="20"/>
                <w:lang w:val="sr-Cyrl-RS"/>
              </w:rPr>
              <w:t>једном</w:t>
            </w:r>
            <w:r w:rsidRPr="005E476C">
              <w:rPr>
                <w:sz w:val="20"/>
                <w:szCs w:val="20"/>
                <w:lang w:val="sr-Cyrl-RS"/>
              </w:rPr>
              <w:t xml:space="preserve"> рад</w:t>
            </w:r>
            <w:r>
              <w:rPr>
                <w:sz w:val="20"/>
                <w:szCs w:val="20"/>
                <w:lang w:val="sr-Cyrl-RS"/>
              </w:rPr>
              <w:t>у</w:t>
            </w:r>
          </w:p>
          <w:p w14:paraId="555EB3D6" w14:textId="77777777" w:rsidR="00361252" w:rsidRPr="005E476C" w:rsidRDefault="00361252" w:rsidP="00361252">
            <w:pPr>
              <w:jc w:val="both"/>
              <w:rPr>
                <w:sz w:val="20"/>
                <w:szCs w:val="20"/>
                <w:lang w:val="sr-Cyrl-RS"/>
              </w:rPr>
            </w:pPr>
            <w:r w:rsidRPr="005E476C">
              <w:rPr>
                <w:sz w:val="20"/>
                <w:szCs w:val="20"/>
                <w:lang w:val="sr-Cyrl-RS"/>
              </w:rPr>
              <w:t>први аутор у</w:t>
            </w:r>
          </w:p>
          <w:p w14:paraId="2D2600F8" w14:textId="77777777" w:rsidR="00361252" w:rsidRPr="005E476C" w:rsidRDefault="00361252" w:rsidP="00361252">
            <w:pPr>
              <w:jc w:val="both"/>
              <w:rPr>
                <w:sz w:val="20"/>
                <w:szCs w:val="20"/>
                <w:lang w:val="sr-Cyrl-RS"/>
              </w:rPr>
            </w:pPr>
            <w:r>
              <w:rPr>
                <w:sz w:val="20"/>
                <w:szCs w:val="20"/>
                <w:lang w:val="sr-Cyrl-RS"/>
              </w:rPr>
              <w:t xml:space="preserve">два </w:t>
            </w:r>
          </w:p>
          <w:p w14:paraId="25FFF6F9" w14:textId="77777777" w:rsidR="00361252" w:rsidRPr="005E476C" w:rsidRDefault="00361252" w:rsidP="00361252">
            <w:pPr>
              <w:jc w:val="both"/>
              <w:rPr>
                <w:sz w:val="20"/>
                <w:szCs w:val="20"/>
                <w:lang w:val="sr-Cyrl-RS"/>
              </w:rPr>
            </w:pPr>
            <w:r w:rsidRPr="005E476C">
              <w:rPr>
                <w:sz w:val="20"/>
                <w:szCs w:val="20"/>
                <w:lang w:val="sr-Cyrl-RS"/>
              </w:rPr>
              <w:t>носилац рада</w:t>
            </w:r>
          </w:p>
          <w:p w14:paraId="6B5A8945" w14:textId="67B26FDE" w:rsidR="008A6554" w:rsidRPr="00FC2539" w:rsidRDefault="00361252" w:rsidP="00361252">
            <w:pPr>
              <w:rPr>
                <w:sz w:val="20"/>
                <w:szCs w:val="20"/>
              </w:rPr>
            </w:pPr>
            <w:r w:rsidRPr="005E476C">
              <w:rPr>
                <w:sz w:val="20"/>
                <w:szCs w:val="20"/>
                <w:lang w:val="sr-Cyrl-RS"/>
              </w:rPr>
              <w:t xml:space="preserve">у </w:t>
            </w:r>
            <w:r>
              <w:rPr>
                <w:sz w:val="20"/>
                <w:szCs w:val="20"/>
                <w:lang w:val="sr-Cyrl-RS"/>
              </w:rPr>
              <w:t>осталим</w:t>
            </w:r>
            <w:r w:rsidRPr="005E476C">
              <w:rPr>
                <w:sz w:val="20"/>
                <w:szCs w:val="20"/>
                <w:lang w:val="sr-Cyrl-RS"/>
              </w:rPr>
              <w:t xml:space="preserve"> коаутор)</w:t>
            </w:r>
          </w:p>
        </w:tc>
        <w:tc>
          <w:tcPr>
            <w:tcW w:w="3394" w:type="dxa"/>
            <w:tcBorders>
              <w:top w:val="single" w:sz="4" w:space="0" w:color="auto"/>
              <w:left w:val="single" w:sz="4" w:space="0" w:color="auto"/>
              <w:bottom w:val="single" w:sz="4" w:space="0" w:color="auto"/>
              <w:right w:val="single" w:sz="4" w:space="0" w:color="auto"/>
            </w:tcBorders>
          </w:tcPr>
          <w:p w14:paraId="0B50FCA7" w14:textId="25BC31E7" w:rsidR="008A6554" w:rsidRPr="00FC2539" w:rsidRDefault="00361252" w:rsidP="008A6554">
            <w:pPr>
              <w:rPr>
                <w:sz w:val="20"/>
                <w:szCs w:val="20"/>
              </w:rPr>
            </w:pPr>
            <w:r w:rsidRPr="00D947DB">
              <w:rPr>
                <w:rStyle w:val="docsum-journal-citation"/>
                <w:color w:val="000000" w:themeColor="text1"/>
                <w:sz w:val="20"/>
              </w:rPr>
              <w:t>Nephrol Dial Transplant.</w:t>
            </w:r>
            <w:r>
              <w:rPr>
                <w:rStyle w:val="docsum-journal-citation"/>
                <w:color w:val="000000" w:themeColor="text1"/>
                <w:sz w:val="20"/>
                <w:lang w:val="sr-Cyrl-RS"/>
              </w:rPr>
              <w:t>,</w:t>
            </w:r>
            <w:r>
              <w:rPr>
                <w:rStyle w:val="docsum-journal-citation"/>
                <w:color w:val="000000" w:themeColor="text1"/>
                <w:lang w:val="sr-Cyrl-RS"/>
              </w:rPr>
              <w:t xml:space="preserve"> </w:t>
            </w:r>
            <w:r w:rsidRPr="0070067F">
              <w:rPr>
                <w:rStyle w:val="docsum-journal-citation"/>
                <w:sz w:val="20"/>
              </w:rPr>
              <w:t>Cureus.</w:t>
            </w:r>
            <w:r>
              <w:rPr>
                <w:rStyle w:val="docsum-journal-citation"/>
                <w:sz w:val="20"/>
                <w:lang w:val="sr-Cyrl-RS"/>
              </w:rPr>
              <w:t>,</w:t>
            </w:r>
            <w:r>
              <w:rPr>
                <w:rStyle w:val="docsum-journal-citation"/>
                <w:lang w:val="sr-Cyrl-RS"/>
              </w:rPr>
              <w:t xml:space="preserve"> </w:t>
            </w:r>
            <w:r w:rsidRPr="0070067F">
              <w:rPr>
                <w:rStyle w:val="docsum-journal-citation"/>
                <w:sz w:val="20"/>
              </w:rPr>
              <w:t>Children (Basel).</w:t>
            </w:r>
            <w:r>
              <w:rPr>
                <w:rStyle w:val="docsum-journal-citation"/>
                <w:sz w:val="20"/>
                <w:lang w:val="sr-Cyrl-RS"/>
              </w:rPr>
              <w:t>,</w:t>
            </w:r>
            <w:r>
              <w:rPr>
                <w:rStyle w:val="docsum-journal-citation"/>
                <w:lang w:val="sr-Cyrl-RS"/>
              </w:rPr>
              <w:t xml:space="preserve"> </w:t>
            </w:r>
            <w:r w:rsidRPr="0070067F">
              <w:rPr>
                <w:rStyle w:val="docsum-journal-citation"/>
                <w:sz w:val="20"/>
              </w:rPr>
              <w:t>Sci Rep.</w:t>
            </w:r>
            <w:r>
              <w:rPr>
                <w:rStyle w:val="docsum-journal-citation"/>
                <w:sz w:val="20"/>
                <w:lang w:val="sr-Cyrl-RS"/>
              </w:rPr>
              <w:t xml:space="preserve">, </w:t>
            </w:r>
            <w:r w:rsidRPr="0070067F">
              <w:rPr>
                <w:rStyle w:val="docsum-authors"/>
                <w:bCs/>
                <w:sz w:val="20"/>
                <w:szCs w:val="20"/>
              </w:rPr>
              <w:t>BMC Pediatr.</w:t>
            </w:r>
            <w:r>
              <w:rPr>
                <w:rStyle w:val="docsum-authors"/>
                <w:bCs/>
                <w:sz w:val="20"/>
                <w:szCs w:val="20"/>
                <w:lang w:val="sr-Cyrl-RS"/>
              </w:rPr>
              <w:t>,</w:t>
            </w:r>
            <w:r>
              <w:rPr>
                <w:rStyle w:val="docsum-authors"/>
                <w:bCs/>
                <w:lang w:val="sr-Cyrl-RS"/>
              </w:rPr>
              <w:t xml:space="preserve"> </w:t>
            </w:r>
            <w:r w:rsidRPr="0070067F">
              <w:rPr>
                <w:rStyle w:val="docsum-authors"/>
                <w:bCs/>
                <w:sz w:val="20"/>
                <w:szCs w:val="20"/>
              </w:rPr>
              <w:t>Srp Arh Celok lek.</w:t>
            </w:r>
            <w:r>
              <w:rPr>
                <w:rStyle w:val="docsum-authors"/>
                <w:bCs/>
                <w:sz w:val="20"/>
                <w:szCs w:val="20"/>
                <w:lang w:val="sr-Cyrl-RS"/>
              </w:rPr>
              <w:t xml:space="preserve">, </w:t>
            </w:r>
            <w:r w:rsidRPr="00D947DB">
              <w:rPr>
                <w:rStyle w:val="docsum-journal-citation"/>
                <w:color w:val="000000" w:themeColor="text1"/>
                <w:sz w:val="20"/>
              </w:rPr>
              <w:t>Pediatr Nephrol.</w:t>
            </w:r>
            <w:r>
              <w:rPr>
                <w:rStyle w:val="docsum-journal-citation"/>
                <w:color w:val="000000" w:themeColor="text1"/>
                <w:sz w:val="20"/>
                <w:lang w:val="sr-Cyrl-RS"/>
              </w:rPr>
              <w:t>,</w:t>
            </w:r>
            <w:r>
              <w:rPr>
                <w:rStyle w:val="docsum-journal-citation"/>
                <w:color w:val="000000" w:themeColor="text1"/>
                <w:lang w:val="sr-Cyrl-RS"/>
              </w:rPr>
              <w:t xml:space="preserve"> </w:t>
            </w:r>
            <w:r w:rsidRPr="00CC1937">
              <w:rPr>
                <w:rStyle w:val="docsum-journal-citation"/>
                <w:sz w:val="20"/>
              </w:rPr>
              <w:t>Nucleosides Nucleotides Nucleic Acids.</w:t>
            </w:r>
            <w:r>
              <w:rPr>
                <w:rStyle w:val="docsum-journal-citation"/>
                <w:sz w:val="20"/>
                <w:lang w:val="sr-Cyrl-RS"/>
              </w:rPr>
              <w:t xml:space="preserve">, </w:t>
            </w:r>
            <w:r w:rsidRPr="00177313">
              <w:rPr>
                <w:sz w:val="20"/>
                <w:szCs w:val="20"/>
              </w:rPr>
              <w:t>Nephrol Dial Transplant.</w:t>
            </w:r>
            <w:r>
              <w:rPr>
                <w:sz w:val="20"/>
                <w:szCs w:val="20"/>
                <w:lang w:val="sr-Cyrl-RS"/>
              </w:rPr>
              <w:t xml:space="preserve">, </w:t>
            </w:r>
            <w:r w:rsidRPr="00177313">
              <w:rPr>
                <w:sz w:val="20"/>
                <w:szCs w:val="20"/>
                <w:lang w:bidi="en-US"/>
              </w:rPr>
              <w:t>Sci Rep</w:t>
            </w:r>
            <w:r>
              <w:rPr>
                <w:sz w:val="20"/>
                <w:szCs w:val="20"/>
                <w:lang w:val="sr-Cyrl-RS" w:bidi="en-US"/>
              </w:rPr>
              <w:t xml:space="preserve">, </w:t>
            </w:r>
            <w:r w:rsidRPr="00177313">
              <w:rPr>
                <w:sz w:val="20"/>
                <w:szCs w:val="20"/>
              </w:rPr>
              <w:t>J Nephrol.</w:t>
            </w:r>
            <w:r>
              <w:rPr>
                <w:sz w:val="20"/>
                <w:szCs w:val="20"/>
                <w:lang w:val="sr-Cyrl-RS"/>
              </w:rPr>
              <w:t xml:space="preserve">, </w:t>
            </w:r>
            <w:r w:rsidRPr="00177313">
              <w:rPr>
                <w:sz w:val="20"/>
                <w:szCs w:val="20"/>
              </w:rPr>
              <w:t>Pediatric Hematology and Oncology.</w:t>
            </w:r>
            <w:r>
              <w:rPr>
                <w:sz w:val="20"/>
                <w:szCs w:val="20"/>
                <w:lang w:val="sr-Cyrl-RS"/>
              </w:rPr>
              <w:t xml:space="preserve">, </w:t>
            </w:r>
            <w:r w:rsidRPr="00BB4A1A">
              <w:rPr>
                <w:sz w:val="20"/>
                <w:szCs w:val="20"/>
                <w:lang w:val="fr-FR"/>
              </w:rPr>
              <w:t>Pediatt. Transplantation.</w:t>
            </w:r>
            <w:r>
              <w:rPr>
                <w:sz w:val="20"/>
                <w:szCs w:val="20"/>
                <w:lang w:val="sr-Cyrl-RS"/>
              </w:rPr>
              <w:t xml:space="preserve">, </w:t>
            </w:r>
            <w:hyperlink r:id="rId8" w:history="1">
              <w:r w:rsidRPr="00177313">
                <w:rPr>
                  <w:sz w:val="20"/>
                  <w:szCs w:val="20"/>
                </w:rPr>
                <w:t>Kidney Int Rep.</w:t>
              </w:r>
            </w:hyperlink>
          </w:p>
        </w:tc>
      </w:tr>
      <w:tr w:rsidR="008A6554" w:rsidRPr="00FC2539" w14:paraId="5F2105DB"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42CE0210" w14:textId="4277698F" w:rsidR="008A6554" w:rsidRPr="00FC2539" w:rsidRDefault="008A6554" w:rsidP="008A6554">
            <w:pPr>
              <w:rPr>
                <w:sz w:val="20"/>
                <w:szCs w:val="20"/>
              </w:rPr>
            </w:pPr>
            <w:r w:rsidRPr="00FC2539">
              <w:rPr>
                <w:sz w:val="20"/>
                <w:szCs w:val="20"/>
              </w:rPr>
              <w:t>12</w:t>
            </w:r>
          </w:p>
        </w:tc>
        <w:tc>
          <w:tcPr>
            <w:tcW w:w="4267" w:type="dxa"/>
            <w:tcBorders>
              <w:top w:val="single" w:sz="4" w:space="0" w:color="auto"/>
              <w:left w:val="single" w:sz="4" w:space="0" w:color="auto"/>
              <w:bottom w:val="single" w:sz="4" w:space="0" w:color="auto"/>
              <w:right w:val="single" w:sz="4" w:space="0" w:color="auto"/>
            </w:tcBorders>
            <w:hideMark/>
          </w:tcPr>
          <w:p w14:paraId="7431E545"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458" w:type="dxa"/>
            <w:tcBorders>
              <w:top w:val="single" w:sz="4" w:space="0" w:color="auto"/>
              <w:left w:val="single" w:sz="4" w:space="0" w:color="auto"/>
              <w:bottom w:val="single" w:sz="4" w:space="0" w:color="auto"/>
              <w:right w:val="single" w:sz="4" w:space="0" w:color="auto"/>
            </w:tcBorders>
          </w:tcPr>
          <w:p w14:paraId="72D414C2" w14:textId="4A42C8B6" w:rsidR="008A6554" w:rsidRPr="00FC2539" w:rsidRDefault="008A6554" w:rsidP="008A6554">
            <w:pPr>
              <w:rPr>
                <w:sz w:val="20"/>
                <w:szCs w:val="20"/>
              </w:rPr>
            </w:pPr>
          </w:p>
        </w:tc>
        <w:tc>
          <w:tcPr>
            <w:tcW w:w="3394" w:type="dxa"/>
            <w:tcBorders>
              <w:top w:val="single" w:sz="4" w:space="0" w:color="auto"/>
              <w:left w:val="single" w:sz="4" w:space="0" w:color="auto"/>
              <w:bottom w:val="single" w:sz="4" w:space="0" w:color="auto"/>
              <w:right w:val="single" w:sz="4" w:space="0" w:color="auto"/>
            </w:tcBorders>
          </w:tcPr>
          <w:p w14:paraId="4D2D54F4" w14:textId="1707EA82" w:rsidR="008A6554" w:rsidRPr="00D8571A" w:rsidRDefault="008A6554" w:rsidP="008A6554">
            <w:pPr>
              <w:rPr>
                <w:sz w:val="20"/>
                <w:szCs w:val="20"/>
                <w:lang w:val="sr-Cyrl-RS"/>
              </w:rPr>
            </w:pPr>
          </w:p>
        </w:tc>
      </w:tr>
      <w:tr w:rsidR="008A6554" w:rsidRPr="00FC2539" w14:paraId="2D369BB0"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10EA8E02" w14:textId="77777777" w:rsidR="008A6554" w:rsidRPr="00FC2539" w:rsidRDefault="008A6554" w:rsidP="008A6554">
            <w:pPr>
              <w:rPr>
                <w:sz w:val="20"/>
                <w:szCs w:val="20"/>
              </w:rPr>
            </w:pPr>
            <w:r>
              <w:rPr>
                <w:noProof/>
                <w:sz w:val="20"/>
                <w:szCs w:val="20"/>
                <w:lang w:val="sr-Latn-RS" w:eastAsia="sr-Latn-RS"/>
              </w:rPr>
              <mc:AlternateContent>
                <mc:Choice Requires="wps">
                  <w:drawing>
                    <wp:anchor distT="0" distB="0" distL="114300" distR="114300" simplePos="0" relativeHeight="251747328" behindDoc="0" locked="0" layoutInCell="1" allowOverlap="1" wp14:anchorId="35EA29EA" wp14:editId="7356BB50">
                      <wp:simplePos x="0" y="0"/>
                      <wp:positionH relativeFrom="column">
                        <wp:posOffset>-14329</wp:posOffset>
                      </wp:positionH>
                      <wp:positionV relativeFrom="paragraph">
                        <wp:posOffset>-27996</wp:posOffset>
                      </wp:positionV>
                      <wp:extent cx="180975" cy="228600"/>
                      <wp:effectExtent l="0" t="0" r="28575" b="19050"/>
                      <wp:wrapNone/>
                      <wp:docPr id="1641603489"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6259E912"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EA29EA" id="_x0000_s1031" style="position:absolute;margin-left:-1.15pt;margin-top:-2.2pt;width:14.25pt;height:18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6g2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" filled="f" strokecolor="#0d0d0d" strokeweight="1.5pt">
                      <v:stroke joinstyle="miter"/>
                      <v:textbox>
                        <w:txbxContent>
                          <w:p w14:paraId="6259E912" w14:textId="77777777" w:rsidR="008A6554" w:rsidRDefault="008A6554" w:rsidP="008A6554">
                            <w:pPr>
                              <w:jc w:val="center"/>
                            </w:pPr>
                            <w:r>
                              <w:t>c</w:t>
                            </w:r>
                          </w:p>
                        </w:txbxContent>
                      </v:textbox>
                    </v:oval>
                  </w:pict>
                </mc:Fallback>
              </mc:AlternateContent>
            </w:r>
            <w:r w:rsidRPr="00FC2539">
              <w:rPr>
                <w:sz w:val="20"/>
                <w:szCs w:val="20"/>
              </w:rPr>
              <w:t>13</w:t>
            </w:r>
          </w:p>
        </w:tc>
        <w:tc>
          <w:tcPr>
            <w:tcW w:w="4267" w:type="dxa"/>
            <w:tcBorders>
              <w:top w:val="single" w:sz="4" w:space="0" w:color="auto"/>
              <w:left w:val="single" w:sz="4" w:space="0" w:color="auto"/>
              <w:bottom w:val="single" w:sz="4" w:space="0" w:color="auto"/>
              <w:right w:val="single" w:sz="4" w:space="0" w:color="auto"/>
            </w:tcBorders>
          </w:tcPr>
          <w:p w14:paraId="1156A857" w14:textId="77777777" w:rsidR="008A6554" w:rsidRPr="00FC2539" w:rsidRDefault="008A6554" w:rsidP="008A6554">
            <w:pPr>
              <w:jc w:val="both"/>
            </w:pP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458" w:type="dxa"/>
            <w:tcBorders>
              <w:top w:val="single" w:sz="4" w:space="0" w:color="auto"/>
              <w:left w:val="single" w:sz="4" w:space="0" w:color="auto"/>
              <w:bottom w:val="single" w:sz="4" w:space="0" w:color="auto"/>
              <w:right w:val="single" w:sz="4" w:space="0" w:color="auto"/>
            </w:tcBorders>
          </w:tcPr>
          <w:p w14:paraId="4484BB44" w14:textId="77777777" w:rsidR="008A6554" w:rsidRPr="00D8571A" w:rsidRDefault="008A6554" w:rsidP="008A6554">
            <w:pPr>
              <w:rPr>
                <w:sz w:val="20"/>
                <w:szCs w:val="20"/>
                <w:lang w:val="sr-Cyrl-RS"/>
              </w:rPr>
            </w:pPr>
            <w:r>
              <w:rPr>
                <w:sz w:val="20"/>
                <w:szCs w:val="20"/>
                <w:lang w:val="sr-Cyrl-RS"/>
              </w:rPr>
              <w:t>109 радова</w:t>
            </w:r>
          </w:p>
        </w:tc>
        <w:tc>
          <w:tcPr>
            <w:tcW w:w="3394" w:type="dxa"/>
            <w:tcBorders>
              <w:top w:val="single" w:sz="4" w:space="0" w:color="auto"/>
              <w:left w:val="single" w:sz="4" w:space="0" w:color="auto"/>
              <w:bottom w:val="single" w:sz="4" w:space="0" w:color="auto"/>
              <w:right w:val="single" w:sz="4" w:space="0" w:color="auto"/>
            </w:tcBorders>
          </w:tcPr>
          <w:p w14:paraId="3310F93E" w14:textId="3EE598D2" w:rsidR="008A6554" w:rsidRPr="009B3E7D" w:rsidRDefault="008A6554" w:rsidP="008A6554">
            <w:pPr>
              <w:rPr>
                <w:sz w:val="20"/>
                <w:szCs w:val="20"/>
                <w:lang w:val="sr-Cyrl-RS"/>
              </w:rPr>
            </w:pPr>
            <w:r w:rsidRPr="0070067F">
              <w:rPr>
                <w:sz w:val="20"/>
                <w:szCs w:val="20"/>
              </w:rPr>
              <w:t>13</w:t>
            </w:r>
            <w:r w:rsidRPr="0070067F">
              <w:rPr>
                <w:sz w:val="20"/>
                <w:szCs w:val="20"/>
                <w:vertAlign w:val="superscript"/>
              </w:rPr>
              <w:t>th</w:t>
            </w:r>
            <w:r w:rsidRPr="0070067F">
              <w:rPr>
                <w:sz w:val="20"/>
                <w:szCs w:val="20"/>
              </w:rPr>
              <w:t xml:space="preserve"> congress of the International Pediatric Transplant Association.</w:t>
            </w:r>
            <w:r>
              <w:rPr>
                <w:sz w:val="20"/>
                <w:szCs w:val="20"/>
                <w:lang w:val="sr-Cyrl-RS"/>
              </w:rPr>
              <w:t xml:space="preserve">, </w:t>
            </w:r>
            <w:r w:rsidRPr="0070067F">
              <w:rPr>
                <w:sz w:val="20"/>
                <w:szCs w:val="20"/>
              </w:rPr>
              <w:t>19</w:t>
            </w:r>
            <w:r w:rsidRPr="0070067F">
              <w:rPr>
                <w:sz w:val="20"/>
                <w:szCs w:val="20"/>
                <w:vertAlign w:val="superscript"/>
              </w:rPr>
              <w:t>th</w:t>
            </w:r>
            <w:r w:rsidRPr="0070067F">
              <w:rPr>
                <w:sz w:val="20"/>
                <w:szCs w:val="20"/>
              </w:rPr>
              <w:t xml:space="preserve"> BANTAO congress</w:t>
            </w:r>
            <w:r>
              <w:rPr>
                <w:sz w:val="20"/>
                <w:szCs w:val="20"/>
                <w:lang w:val="sr-Cyrl-RS"/>
              </w:rPr>
              <w:t xml:space="preserve">, </w:t>
            </w:r>
            <w:r w:rsidRPr="0070067F">
              <w:rPr>
                <w:sz w:val="20"/>
                <w:szCs w:val="20"/>
              </w:rPr>
              <w:t>ESPN 56</w:t>
            </w:r>
            <w:r w:rsidRPr="0070067F">
              <w:rPr>
                <w:sz w:val="20"/>
                <w:szCs w:val="20"/>
                <w:vertAlign w:val="superscript"/>
              </w:rPr>
              <w:t>th</w:t>
            </w:r>
            <w:r w:rsidRPr="0070067F">
              <w:rPr>
                <w:sz w:val="20"/>
                <w:szCs w:val="20"/>
              </w:rPr>
              <w:t xml:space="preserve"> annual pediatric kidney week</w:t>
            </w:r>
            <w:r>
              <w:rPr>
                <w:sz w:val="20"/>
                <w:szCs w:val="20"/>
                <w:lang w:val="sr-Cyrl-RS"/>
              </w:rPr>
              <w:t xml:space="preserve">, </w:t>
            </w:r>
            <w:r w:rsidRPr="00E75FBD">
              <w:rPr>
                <w:sz w:val="20"/>
                <w:szCs w:val="20"/>
              </w:rPr>
              <w:t>8th SEPNWG meeting</w:t>
            </w:r>
          </w:p>
        </w:tc>
      </w:tr>
      <w:tr w:rsidR="008A6554" w:rsidRPr="00FC2539" w14:paraId="132465A7"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22FF7273" w14:textId="77777777" w:rsidR="008A6554" w:rsidRPr="00FC2539" w:rsidRDefault="008A6554" w:rsidP="008A6554">
            <w:pPr>
              <w:rPr>
                <w:sz w:val="20"/>
                <w:szCs w:val="20"/>
              </w:rPr>
            </w:pPr>
            <w:r>
              <w:rPr>
                <w:noProof/>
                <w:sz w:val="20"/>
                <w:szCs w:val="20"/>
                <w:lang w:val="sr-Latn-RS" w:eastAsia="sr-Latn-RS"/>
              </w:rPr>
              <mc:AlternateContent>
                <mc:Choice Requires="wps">
                  <w:drawing>
                    <wp:anchor distT="0" distB="0" distL="114300" distR="114300" simplePos="0" relativeHeight="251748352" behindDoc="0" locked="0" layoutInCell="1" allowOverlap="1" wp14:anchorId="615CECF0" wp14:editId="44FA9D36">
                      <wp:simplePos x="0" y="0"/>
                      <wp:positionH relativeFrom="column">
                        <wp:posOffset>-22280</wp:posOffset>
                      </wp:positionH>
                      <wp:positionV relativeFrom="paragraph">
                        <wp:posOffset>-11458</wp:posOffset>
                      </wp:positionV>
                      <wp:extent cx="180975" cy="228600"/>
                      <wp:effectExtent l="0" t="0" r="28575" b="19050"/>
                      <wp:wrapNone/>
                      <wp:docPr id="1676205956"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2FD2A027"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5CECF0" id="_x0000_s1032" style="position:absolute;margin-left:-1.75pt;margin-top:-.9pt;width:14.25pt;height:18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" filled="f" strokecolor="#0d0d0d" strokeweight="1.5pt">
                      <v:stroke joinstyle="miter"/>
                      <v:textbox>
                        <w:txbxContent>
                          <w:p w14:paraId="2FD2A027" w14:textId="77777777" w:rsidR="008A6554" w:rsidRDefault="008A6554" w:rsidP="008A6554">
                            <w:pPr>
                              <w:jc w:val="center"/>
                            </w:pPr>
                            <w:r>
                              <w:t>c</w:t>
                            </w:r>
                          </w:p>
                        </w:txbxContent>
                      </v:textbox>
                    </v:oval>
                  </w:pict>
                </mc:Fallback>
              </mc:AlternateContent>
            </w:r>
            <w:r w:rsidRPr="00FC2539">
              <w:rPr>
                <w:sz w:val="20"/>
                <w:szCs w:val="20"/>
              </w:rPr>
              <w:t>14</w:t>
            </w:r>
          </w:p>
        </w:tc>
        <w:tc>
          <w:tcPr>
            <w:tcW w:w="4267" w:type="dxa"/>
            <w:tcBorders>
              <w:top w:val="single" w:sz="4" w:space="0" w:color="auto"/>
              <w:left w:val="single" w:sz="4" w:space="0" w:color="auto"/>
              <w:bottom w:val="single" w:sz="4" w:space="0" w:color="auto"/>
              <w:right w:val="single" w:sz="4" w:space="0" w:color="auto"/>
            </w:tcBorders>
          </w:tcPr>
          <w:p w14:paraId="3CD67281" w14:textId="77777777" w:rsidR="008A6554" w:rsidRPr="00FC2539" w:rsidRDefault="008A6554" w:rsidP="008A6554">
            <w:pPr>
              <w:tabs>
                <w:tab w:val="left" w:pos="-2160"/>
              </w:tabs>
              <w:jc w:val="both"/>
              <w:rPr>
                <w:sz w:val="20"/>
                <w:szCs w:val="20"/>
              </w:rPr>
            </w:pPr>
            <w:r w:rsidRPr="00FC2539">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09F398B5" w14:textId="77777777" w:rsidR="008A6554" w:rsidRPr="00FC2539" w:rsidRDefault="008A6554" w:rsidP="008A6554">
            <w:pPr>
              <w:jc w:val="both"/>
              <w:rPr>
                <w:sz w:val="20"/>
                <w:szCs w:val="20"/>
              </w:rPr>
            </w:pPr>
          </w:p>
        </w:tc>
        <w:tc>
          <w:tcPr>
            <w:tcW w:w="1458" w:type="dxa"/>
            <w:tcBorders>
              <w:top w:val="single" w:sz="4" w:space="0" w:color="auto"/>
              <w:left w:val="single" w:sz="4" w:space="0" w:color="auto"/>
              <w:bottom w:val="single" w:sz="4" w:space="0" w:color="auto"/>
              <w:right w:val="single" w:sz="4" w:space="0" w:color="auto"/>
            </w:tcBorders>
          </w:tcPr>
          <w:p w14:paraId="61360310" w14:textId="77777777" w:rsidR="008A6554" w:rsidRPr="00892410" w:rsidRDefault="008A6554" w:rsidP="008A6554">
            <w:pPr>
              <w:rPr>
                <w:sz w:val="20"/>
                <w:szCs w:val="20"/>
                <w:lang w:val="sr-Cyrl-RS"/>
              </w:rPr>
            </w:pPr>
            <w:r>
              <w:rPr>
                <w:sz w:val="20"/>
                <w:szCs w:val="20"/>
                <w:lang w:val="sr-Cyrl-RS"/>
              </w:rPr>
              <w:t>1</w:t>
            </w:r>
          </w:p>
        </w:tc>
        <w:tc>
          <w:tcPr>
            <w:tcW w:w="3394" w:type="dxa"/>
            <w:tcBorders>
              <w:top w:val="single" w:sz="4" w:space="0" w:color="auto"/>
              <w:left w:val="single" w:sz="4" w:space="0" w:color="auto"/>
              <w:bottom w:val="single" w:sz="4" w:space="0" w:color="auto"/>
              <w:right w:val="single" w:sz="4" w:space="0" w:color="auto"/>
            </w:tcBorders>
          </w:tcPr>
          <w:p w14:paraId="70205633" w14:textId="77777777" w:rsidR="008A6554" w:rsidRPr="006819E4" w:rsidRDefault="008A6554" w:rsidP="00E12146">
            <w:pPr>
              <w:spacing w:after="120"/>
              <w:contextualSpacing/>
              <w:jc w:val="both"/>
              <w:rPr>
                <w:sz w:val="20"/>
                <w:szCs w:val="20"/>
              </w:rPr>
            </w:pPr>
            <w:r w:rsidRPr="006819E4">
              <w:rPr>
                <w:rFonts w:eastAsiaTheme="minorHAnsi"/>
                <w:sz w:val="20"/>
                <w:szCs w:val="20"/>
                <w:lang w:val="sr-Cyrl-RS"/>
              </w:rPr>
              <w:t>Учесник</w:t>
            </w:r>
            <w:r w:rsidRPr="006819E4">
              <w:rPr>
                <w:sz w:val="20"/>
                <w:szCs w:val="20"/>
                <w:lang w:val="sr-Cyrl-RS"/>
              </w:rPr>
              <w:t xml:space="preserve"> </w:t>
            </w:r>
            <w:r w:rsidRPr="006819E4">
              <w:rPr>
                <w:rFonts w:eastAsiaTheme="minorHAnsi"/>
                <w:sz w:val="20"/>
                <w:szCs w:val="20"/>
                <w:lang w:bidi="en-US"/>
              </w:rPr>
              <w:t xml:space="preserve">пројекта основних истраживања Министарства просвете, науке и технолошког развоја број 175085 под називом „Генетска основа хуманих васкуларних и инфламаторних болести“, </w:t>
            </w:r>
            <w:r w:rsidRPr="006819E4">
              <w:rPr>
                <w:rFonts w:eastAsiaTheme="minorHAnsi"/>
                <w:sz w:val="20"/>
                <w:szCs w:val="20"/>
                <w:lang w:val="sr-Cyrl-RS" w:bidi="en-US"/>
              </w:rPr>
              <w:t xml:space="preserve">до 2023, </w:t>
            </w:r>
            <w:r w:rsidRPr="006819E4">
              <w:rPr>
                <w:rFonts w:eastAsiaTheme="minorHAnsi"/>
                <w:sz w:val="20"/>
                <w:szCs w:val="20"/>
                <w:lang w:bidi="en-US"/>
              </w:rPr>
              <w:t>руководилац пројекта Александра Станковић, научни саветник Института за нуклеарне науке, Винча;</w:t>
            </w:r>
          </w:p>
          <w:p w14:paraId="2397D71E" w14:textId="77777777" w:rsidR="008A6554" w:rsidRPr="00FC2539" w:rsidRDefault="008A6554" w:rsidP="00E12146">
            <w:pPr>
              <w:rPr>
                <w:sz w:val="20"/>
                <w:szCs w:val="20"/>
              </w:rPr>
            </w:pPr>
          </w:p>
        </w:tc>
      </w:tr>
      <w:tr w:rsidR="008A6554" w:rsidRPr="00FC2539" w14:paraId="3D818734"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765C83A4" w14:textId="2C158C11" w:rsidR="008A6554" w:rsidRPr="00FC2539" w:rsidRDefault="008A6554" w:rsidP="008A6554">
            <w:pPr>
              <w:rPr>
                <w:sz w:val="20"/>
                <w:szCs w:val="20"/>
              </w:rPr>
            </w:pPr>
            <w:r w:rsidRPr="00FC2539">
              <w:rPr>
                <w:sz w:val="20"/>
                <w:szCs w:val="20"/>
              </w:rPr>
              <w:t>15</w:t>
            </w:r>
          </w:p>
        </w:tc>
        <w:tc>
          <w:tcPr>
            <w:tcW w:w="4267" w:type="dxa"/>
            <w:tcBorders>
              <w:top w:val="single" w:sz="4" w:space="0" w:color="auto"/>
              <w:left w:val="single" w:sz="4" w:space="0" w:color="auto"/>
              <w:bottom w:val="single" w:sz="4" w:space="0" w:color="auto"/>
              <w:right w:val="single" w:sz="4" w:space="0" w:color="auto"/>
            </w:tcBorders>
            <w:hideMark/>
          </w:tcPr>
          <w:p w14:paraId="563331D3"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FC2539">
              <w:rPr>
                <w:sz w:val="20"/>
                <w:szCs w:val="20"/>
              </w:rPr>
              <w:t xml:space="preserve"> </w:t>
            </w:r>
            <w:r w:rsidRPr="00FC2539">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458" w:type="dxa"/>
            <w:tcBorders>
              <w:top w:val="single" w:sz="4" w:space="0" w:color="auto"/>
              <w:left w:val="single" w:sz="4" w:space="0" w:color="auto"/>
              <w:bottom w:val="single" w:sz="4" w:space="0" w:color="auto"/>
              <w:right w:val="single" w:sz="4" w:space="0" w:color="auto"/>
            </w:tcBorders>
          </w:tcPr>
          <w:p w14:paraId="050B4040" w14:textId="51AB361A" w:rsidR="008A6554" w:rsidRPr="00892410" w:rsidRDefault="008A6554" w:rsidP="008A6554">
            <w:pPr>
              <w:rPr>
                <w:sz w:val="20"/>
                <w:szCs w:val="20"/>
                <w:lang w:val="sr-Cyrl-RS"/>
              </w:rPr>
            </w:pPr>
          </w:p>
        </w:tc>
        <w:tc>
          <w:tcPr>
            <w:tcW w:w="3394" w:type="dxa"/>
            <w:tcBorders>
              <w:top w:val="single" w:sz="4" w:space="0" w:color="auto"/>
              <w:left w:val="single" w:sz="4" w:space="0" w:color="auto"/>
              <w:bottom w:val="single" w:sz="4" w:space="0" w:color="auto"/>
              <w:right w:val="single" w:sz="4" w:space="0" w:color="auto"/>
            </w:tcBorders>
          </w:tcPr>
          <w:p w14:paraId="3642D8BC" w14:textId="77777777" w:rsidR="008A6554" w:rsidRPr="00FC2539" w:rsidRDefault="008A6554" w:rsidP="00361252">
            <w:pPr>
              <w:spacing w:after="200" w:line="276" w:lineRule="auto"/>
              <w:rPr>
                <w:sz w:val="20"/>
                <w:szCs w:val="20"/>
              </w:rPr>
            </w:pPr>
          </w:p>
        </w:tc>
      </w:tr>
      <w:tr w:rsidR="008A6554" w:rsidRPr="00FC2539" w14:paraId="7CF29C59"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2D2CA6BD" w14:textId="77777777" w:rsidR="008A6554" w:rsidRPr="00FC2539" w:rsidRDefault="008A6554" w:rsidP="008A6554">
            <w:pPr>
              <w:rPr>
                <w:sz w:val="20"/>
                <w:szCs w:val="20"/>
              </w:rPr>
            </w:pPr>
            <w:r w:rsidRPr="00FC2539">
              <w:rPr>
                <w:sz w:val="20"/>
                <w:szCs w:val="20"/>
              </w:rPr>
              <w:t>16</w:t>
            </w:r>
          </w:p>
        </w:tc>
        <w:tc>
          <w:tcPr>
            <w:tcW w:w="4267" w:type="dxa"/>
            <w:tcBorders>
              <w:top w:val="single" w:sz="4" w:space="0" w:color="auto"/>
              <w:left w:val="single" w:sz="4" w:space="0" w:color="auto"/>
              <w:bottom w:val="single" w:sz="4" w:space="0" w:color="auto"/>
              <w:right w:val="single" w:sz="4" w:space="0" w:color="auto"/>
            </w:tcBorders>
          </w:tcPr>
          <w:p w14:paraId="25057A20" w14:textId="77777777" w:rsidR="008A6554" w:rsidRPr="00FC2539" w:rsidRDefault="008A6554" w:rsidP="008A6554">
            <w:pPr>
              <w:tabs>
                <w:tab w:val="left" w:pos="-72"/>
              </w:tabs>
              <w:jc w:val="both"/>
              <w:rPr>
                <w:rStyle w:val="Bodytext2Exact5"/>
                <w:rFonts w:ascii="Times New Roman" w:eastAsia="Calibri" w:hAnsi="Times New Roman" w:cs="Times New Roman"/>
                <w:i/>
                <w:sz w:val="20"/>
                <w:szCs w:val="20"/>
              </w:rPr>
            </w:pPr>
            <w:r w:rsidRPr="00FC2539">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FC2539">
              <w:rPr>
                <w:rStyle w:val="Bodytext2Exact5"/>
                <w:rFonts w:ascii="Times New Roman" w:eastAsia="Calibri" w:hAnsi="Times New Roman" w:cs="Times New Roman"/>
                <w:i/>
                <w:sz w:val="20"/>
                <w:szCs w:val="20"/>
              </w:rPr>
              <w:t xml:space="preserve">   (за поновни избор ванр. проф)</w:t>
            </w:r>
          </w:p>
          <w:p w14:paraId="5E2AF2D1" w14:textId="77777777" w:rsidR="008A6554" w:rsidRPr="00FC2539" w:rsidRDefault="008A6554" w:rsidP="008A6554">
            <w:pPr>
              <w:jc w:val="both"/>
              <w:rPr>
                <w:rFonts w:eastAsia="Calibri"/>
              </w:rPr>
            </w:pPr>
          </w:p>
        </w:tc>
        <w:tc>
          <w:tcPr>
            <w:tcW w:w="1458" w:type="dxa"/>
            <w:tcBorders>
              <w:top w:val="single" w:sz="4" w:space="0" w:color="auto"/>
              <w:left w:val="single" w:sz="4" w:space="0" w:color="auto"/>
              <w:bottom w:val="single" w:sz="4" w:space="0" w:color="auto"/>
              <w:right w:val="single" w:sz="4" w:space="0" w:color="auto"/>
            </w:tcBorders>
          </w:tcPr>
          <w:p w14:paraId="30B229EC" w14:textId="77777777" w:rsidR="008A6554" w:rsidRPr="00FC2539" w:rsidRDefault="008A6554" w:rsidP="008A6554">
            <w:pPr>
              <w:rPr>
                <w:sz w:val="20"/>
                <w:szCs w:val="20"/>
              </w:rPr>
            </w:pPr>
          </w:p>
        </w:tc>
        <w:tc>
          <w:tcPr>
            <w:tcW w:w="3394" w:type="dxa"/>
            <w:tcBorders>
              <w:top w:val="single" w:sz="4" w:space="0" w:color="auto"/>
              <w:left w:val="single" w:sz="4" w:space="0" w:color="auto"/>
              <w:bottom w:val="single" w:sz="4" w:space="0" w:color="auto"/>
              <w:right w:val="single" w:sz="4" w:space="0" w:color="auto"/>
            </w:tcBorders>
          </w:tcPr>
          <w:p w14:paraId="3DFF0F16" w14:textId="77777777" w:rsidR="008A6554" w:rsidRPr="00FC2539" w:rsidRDefault="008A6554" w:rsidP="008A6554">
            <w:pPr>
              <w:rPr>
                <w:sz w:val="20"/>
                <w:szCs w:val="20"/>
              </w:rPr>
            </w:pPr>
          </w:p>
        </w:tc>
      </w:tr>
      <w:tr w:rsidR="008A6554" w:rsidRPr="00FC2539" w14:paraId="797DCF2A"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02650EFA" w14:textId="77777777" w:rsidR="008A6554" w:rsidRPr="00FC2539" w:rsidRDefault="008A6554" w:rsidP="008A6554">
            <w:pPr>
              <w:rPr>
                <w:sz w:val="20"/>
                <w:szCs w:val="20"/>
              </w:rPr>
            </w:pPr>
            <w:r w:rsidRPr="00FC2539">
              <w:rPr>
                <w:sz w:val="20"/>
                <w:szCs w:val="20"/>
              </w:rPr>
              <w:t>17</w:t>
            </w:r>
          </w:p>
        </w:tc>
        <w:tc>
          <w:tcPr>
            <w:tcW w:w="4267" w:type="dxa"/>
            <w:tcBorders>
              <w:top w:val="single" w:sz="4" w:space="0" w:color="auto"/>
              <w:left w:val="single" w:sz="4" w:space="0" w:color="auto"/>
              <w:bottom w:val="single" w:sz="4" w:space="0" w:color="auto"/>
              <w:right w:val="single" w:sz="4" w:space="0" w:color="auto"/>
            </w:tcBorders>
            <w:hideMark/>
          </w:tcPr>
          <w:p w14:paraId="79FC3E0C" w14:textId="77777777" w:rsidR="008A6554" w:rsidRPr="00FC2539" w:rsidRDefault="008A6554" w:rsidP="008A6554">
            <w:pPr>
              <w:jc w:val="both"/>
              <w:rPr>
                <w:sz w:val="20"/>
                <w:szCs w:val="20"/>
              </w:rPr>
            </w:pP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w:t>
            </w:r>
            <w:r w:rsidRPr="00FC2539">
              <w:rPr>
                <w:rStyle w:val="Bodytext22"/>
                <w:rFonts w:ascii="Times New Roman" w:hAnsi="Times New Roman" w:cs="Times New Roman"/>
                <w:sz w:val="20"/>
                <w:szCs w:val="20"/>
              </w:rPr>
              <w:lastRenderedPageBreak/>
              <w:t xml:space="preserve">М34 и М61-М64) у периоду од последњег избора. </w:t>
            </w:r>
            <w:r w:rsidRPr="00FC2539">
              <w:rPr>
                <w:rStyle w:val="Bodytext2Exact5"/>
                <w:rFonts w:ascii="Times New Roman" w:eastAsia="Calibri" w:hAnsi="Times New Roman" w:cs="Times New Roman"/>
                <w:i/>
                <w:sz w:val="20"/>
                <w:szCs w:val="20"/>
              </w:rPr>
              <w:t xml:space="preserve">  (за поновни избор ванр. проф)</w:t>
            </w:r>
          </w:p>
        </w:tc>
        <w:tc>
          <w:tcPr>
            <w:tcW w:w="1458" w:type="dxa"/>
            <w:tcBorders>
              <w:top w:val="single" w:sz="4" w:space="0" w:color="auto"/>
              <w:left w:val="single" w:sz="4" w:space="0" w:color="auto"/>
              <w:bottom w:val="single" w:sz="4" w:space="0" w:color="auto"/>
              <w:right w:val="single" w:sz="4" w:space="0" w:color="auto"/>
            </w:tcBorders>
          </w:tcPr>
          <w:p w14:paraId="5CE53929" w14:textId="77777777" w:rsidR="008A6554" w:rsidRPr="00FC2539" w:rsidRDefault="008A6554" w:rsidP="008A6554">
            <w:pPr>
              <w:rPr>
                <w:sz w:val="20"/>
                <w:szCs w:val="20"/>
              </w:rPr>
            </w:pPr>
          </w:p>
        </w:tc>
        <w:tc>
          <w:tcPr>
            <w:tcW w:w="3394" w:type="dxa"/>
            <w:tcBorders>
              <w:top w:val="single" w:sz="4" w:space="0" w:color="auto"/>
              <w:left w:val="single" w:sz="4" w:space="0" w:color="auto"/>
              <w:bottom w:val="single" w:sz="4" w:space="0" w:color="auto"/>
              <w:right w:val="single" w:sz="4" w:space="0" w:color="auto"/>
            </w:tcBorders>
          </w:tcPr>
          <w:p w14:paraId="60CED2E7" w14:textId="77777777" w:rsidR="008A6554" w:rsidRPr="00FC2539" w:rsidRDefault="008A6554" w:rsidP="008A6554">
            <w:pPr>
              <w:rPr>
                <w:sz w:val="20"/>
                <w:szCs w:val="20"/>
              </w:rPr>
            </w:pPr>
          </w:p>
        </w:tc>
      </w:tr>
      <w:tr w:rsidR="008A6554" w:rsidRPr="00FC2539" w14:paraId="0E75C736"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6A8189FF" w14:textId="77777777" w:rsidR="008A6554" w:rsidRPr="00FC2539" w:rsidRDefault="008A6554" w:rsidP="008A6554">
            <w:pPr>
              <w:rPr>
                <w:sz w:val="20"/>
                <w:szCs w:val="20"/>
              </w:rPr>
            </w:pPr>
            <w:r w:rsidRPr="00FC2539">
              <w:rPr>
                <w:sz w:val="20"/>
                <w:szCs w:val="20"/>
              </w:rPr>
              <w:t>18</w:t>
            </w:r>
          </w:p>
        </w:tc>
        <w:tc>
          <w:tcPr>
            <w:tcW w:w="4267" w:type="dxa"/>
            <w:tcBorders>
              <w:top w:val="single" w:sz="4" w:space="0" w:color="auto"/>
              <w:left w:val="single" w:sz="4" w:space="0" w:color="auto"/>
              <w:bottom w:val="single" w:sz="4" w:space="0" w:color="auto"/>
              <w:right w:val="single" w:sz="4" w:space="0" w:color="auto"/>
            </w:tcBorders>
          </w:tcPr>
          <w:p w14:paraId="0697F2B4" w14:textId="77777777" w:rsidR="008A6554" w:rsidRPr="00FC2539" w:rsidRDefault="008A6554" w:rsidP="008A655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0E46888F" w14:textId="77777777" w:rsidR="008A6554" w:rsidRPr="00FC2539" w:rsidRDefault="008A6554" w:rsidP="008A6554">
            <w:pPr>
              <w:jc w:val="both"/>
            </w:pPr>
          </w:p>
        </w:tc>
        <w:tc>
          <w:tcPr>
            <w:tcW w:w="1458" w:type="dxa"/>
            <w:tcBorders>
              <w:top w:val="single" w:sz="4" w:space="0" w:color="auto"/>
              <w:left w:val="single" w:sz="4" w:space="0" w:color="auto"/>
              <w:bottom w:val="single" w:sz="4" w:space="0" w:color="auto"/>
              <w:right w:val="single" w:sz="4" w:space="0" w:color="auto"/>
            </w:tcBorders>
          </w:tcPr>
          <w:p w14:paraId="42F18D06" w14:textId="77777777" w:rsidR="008A6554" w:rsidRPr="00FC2539" w:rsidRDefault="008A6554" w:rsidP="008A6554">
            <w:pPr>
              <w:rPr>
                <w:sz w:val="20"/>
                <w:szCs w:val="20"/>
              </w:rPr>
            </w:pPr>
          </w:p>
        </w:tc>
        <w:tc>
          <w:tcPr>
            <w:tcW w:w="3394" w:type="dxa"/>
            <w:tcBorders>
              <w:top w:val="single" w:sz="4" w:space="0" w:color="auto"/>
              <w:left w:val="single" w:sz="4" w:space="0" w:color="auto"/>
              <w:bottom w:val="single" w:sz="4" w:space="0" w:color="auto"/>
              <w:right w:val="single" w:sz="4" w:space="0" w:color="auto"/>
            </w:tcBorders>
          </w:tcPr>
          <w:p w14:paraId="47BBE610" w14:textId="77777777" w:rsidR="008A6554" w:rsidRPr="00FC2539" w:rsidRDefault="008A6554" w:rsidP="008A6554">
            <w:pPr>
              <w:rPr>
                <w:sz w:val="20"/>
                <w:szCs w:val="20"/>
              </w:rPr>
            </w:pPr>
          </w:p>
        </w:tc>
      </w:tr>
      <w:tr w:rsidR="00361252" w:rsidRPr="00FC2539" w14:paraId="66553655"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57681C76" w14:textId="77777777" w:rsidR="00361252" w:rsidRPr="00FC2539" w:rsidRDefault="00361252" w:rsidP="00361252">
            <w:pPr>
              <w:rPr>
                <w:sz w:val="20"/>
                <w:szCs w:val="20"/>
              </w:rPr>
            </w:pPr>
            <w:r>
              <w:rPr>
                <w:noProof/>
                <w:sz w:val="20"/>
                <w:szCs w:val="20"/>
                <w:lang w:val="sr-Latn-RS" w:eastAsia="sr-Latn-RS"/>
              </w:rPr>
              <mc:AlternateContent>
                <mc:Choice Requires="wps">
                  <w:drawing>
                    <wp:anchor distT="0" distB="0" distL="114300" distR="114300" simplePos="0" relativeHeight="251791360" behindDoc="0" locked="0" layoutInCell="1" allowOverlap="1" wp14:anchorId="46682089" wp14:editId="23B4FA1E">
                      <wp:simplePos x="0" y="0"/>
                      <wp:positionH relativeFrom="column">
                        <wp:posOffset>-30231</wp:posOffset>
                      </wp:positionH>
                      <wp:positionV relativeFrom="paragraph">
                        <wp:posOffset>-27995</wp:posOffset>
                      </wp:positionV>
                      <wp:extent cx="180975" cy="228600"/>
                      <wp:effectExtent l="0" t="0" r="28575" b="19050"/>
                      <wp:wrapNone/>
                      <wp:docPr id="745065954"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0DD59632" w14:textId="77777777" w:rsidR="00361252" w:rsidRDefault="00361252"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682089" id="_x0000_s1033" style="position:absolute;margin-left:-2.4pt;margin-top:-2.2pt;width:14.25pt;height:18pt;z-index:251791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En2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" filled="f" strokecolor="#0d0d0d" strokeweight="1.5pt">
                      <v:stroke joinstyle="miter"/>
                      <v:textbox>
                        <w:txbxContent>
                          <w:p w14:paraId="0DD59632" w14:textId="77777777" w:rsidR="00361252" w:rsidRDefault="00361252" w:rsidP="008A6554">
                            <w:pPr>
                              <w:jc w:val="center"/>
                            </w:pPr>
                            <w:r>
                              <w:t>c</w:t>
                            </w:r>
                          </w:p>
                        </w:txbxContent>
                      </v:textbox>
                    </v:oval>
                  </w:pict>
                </mc:Fallback>
              </mc:AlternateContent>
            </w:r>
            <w:r w:rsidRPr="00FC2539">
              <w:rPr>
                <w:sz w:val="20"/>
                <w:szCs w:val="20"/>
              </w:rPr>
              <w:t>19</w:t>
            </w:r>
          </w:p>
        </w:tc>
        <w:tc>
          <w:tcPr>
            <w:tcW w:w="4267" w:type="dxa"/>
            <w:tcBorders>
              <w:top w:val="single" w:sz="4" w:space="0" w:color="auto"/>
              <w:left w:val="single" w:sz="4" w:space="0" w:color="auto"/>
              <w:bottom w:val="single" w:sz="4" w:space="0" w:color="auto"/>
              <w:right w:val="single" w:sz="4" w:space="0" w:color="auto"/>
            </w:tcBorders>
          </w:tcPr>
          <w:p w14:paraId="5018BD66" w14:textId="77777777" w:rsidR="00361252" w:rsidRDefault="00361252" w:rsidP="00361252">
            <w:pPr>
              <w:tabs>
                <w:tab w:val="left" w:pos="-234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Цитираност од 10 хетеро цитата.</w:t>
            </w:r>
          </w:p>
          <w:p w14:paraId="6026C66C" w14:textId="77777777" w:rsidR="00361252" w:rsidRPr="00FC2539" w:rsidRDefault="00361252" w:rsidP="00361252">
            <w:pPr>
              <w:tabs>
                <w:tab w:val="left" w:pos="-2340"/>
              </w:tabs>
              <w:rPr>
                <w:rStyle w:val="Bodytext22"/>
                <w:rFonts w:ascii="Times New Roman" w:hAnsi="Times New Roman" w:cs="Times New Roman"/>
                <w:sz w:val="20"/>
                <w:szCs w:val="20"/>
              </w:rPr>
            </w:pPr>
          </w:p>
          <w:p w14:paraId="4A970B4E" w14:textId="77777777" w:rsidR="00361252" w:rsidRPr="00FC2539" w:rsidRDefault="00361252" w:rsidP="00361252">
            <w:pPr>
              <w:jc w:val="both"/>
            </w:pPr>
          </w:p>
        </w:tc>
        <w:tc>
          <w:tcPr>
            <w:tcW w:w="1458" w:type="dxa"/>
            <w:tcBorders>
              <w:top w:val="single" w:sz="4" w:space="0" w:color="auto"/>
              <w:left w:val="single" w:sz="4" w:space="0" w:color="auto"/>
              <w:bottom w:val="single" w:sz="4" w:space="0" w:color="auto"/>
              <w:right w:val="single" w:sz="4" w:space="0" w:color="auto"/>
            </w:tcBorders>
          </w:tcPr>
          <w:p w14:paraId="2E5311E1" w14:textId="7DD819D6" w:rsidR="00361252" w:rsidRDefault="00361252" w:rsidP="00361252">
            <w:pPr>
              <w:rPr>
                <w:sz w:val="20"/>
                <w:szCs w:val="20"/>
                <w:lang w:val="sr-Latn-RS"/>
              </w:rPr>
            </w:pPr>
            <w:r>
              <w:rPr>
                <w:sz w:val="20"/>
                <w:szCs w:val="20"/>
                <w:lang w:val="sr-Cyrl-RS"/>
              </w:rPr>
              <w:t>185</w:t>
            </w:r>
            <w:r>
              <w:rPr>
                <w:sz w:val="20"/>
                <w:szCs w:val="20"/>
                <w:lang w:val="sr-Cyrl-RS"/>
              </w:rPr>
              <w:t xml:space="preserve"> цитата</w:t>
            </w:r>
          </w:p>
          <w:p w14:paraId="5F364045" w14:textId="60694AA9" w:rsidR="00361252" w:rsidRPr="00361252" w:rsidRDefault="00361252" w:rsidP="00361252">
            <w:pPr>
              <w:rPr>
                <w:sz w:val="20"/>
                <w:szCs w:val="20"/>
                <w:lang w:val="sr-Cyrl-RS"/>
              </w:rPr>
            </w:pPr>
            <w:r w:rsidRPr="00397153">
              <w:rPr>
                <w:i/>
                <w:iCs/>
                <w:sz w:val="20"/>
                <w:szCs w:val="20"/>
                <w:lang w:val="sr-Latn-RS"/>
              </w:rPr>
              <w:t>h</w:t>
            </w:r>
            <w:r>
              <w:rPr>
                <w:sz w:val="20"/>
                <w:szCs w:val="20"/>
                <w:lang w:val="sr-Latn-RS"/>
              </w:rPr>
              <w:t xml:space="preserve"> index </w:t>
            </w:r>
            <w:r>
              <w:rPr>
                <w:sz w:val="20"/>
                <w:szCs w:val="20"/>
                <w:lang w:val="sr-Cyrl-RS"/>
              </w:rPr>
              <w:t>11</w:t>
            </w:r>
          </w:p>
        </w:tc>
        <w:tc>
          <w:tcPr>
            <w:tcW w:w="3394" w:type="dxa"/>
            <w:tcBorders>
              <w:top w:val="single" w:sz="4" w:space="0" w:color="auto"/>
              <w:left w:val="single" w:sz="4" w:space="0" w:color="auto"/>
              <w:bottom w:val="single" w:sz="4" w:space="0" w:color="auto"/>
              <w:right w:val="single" w:sz="4" w:space="0" w:color="auto"/>
            </w:tcBorders>
          </w:tcPr>
          <w:p w14:paraId="747FCFD6" w14:textId="4C721156" w:rsidR="00361252" w:rsidRPr="00FC2539" w:rsidRDefault="00361252" w:rsidP="00361252">
            <w:pPr>
              <w:rPr>
                <w:sz w:val="20"/>
                <w:szCs w:val="20"/>
              </w:rPr>
            </w:pPr>
            <w:r>
              <w:rPr>
                <w:sz w:val="20"/>
                <w:szCs w:val="20"/>
                <w:lang w:val="sr-Latn-RS"/>
              </w:rPr>
              <w:t xml:space="preserve">Scopus </w:t>
            </w:r>
            <w:r>
              <w:rPr>
                <w:sz w:val="20"/>
                <w:szCs w:val="20"/>
                <w:lang w:val="sr-Cyrl-RS"/>
              </w:rPr>
              <w:t>16</w:t>
            </w:r>
            <w:r>
              <w:rPr>
                <w:sz w:val="20"/>
                <w:szCs w:val="20"/>
                <w:lang w:val="sr-Latn-RS"/>
              </w:rPr>
              <w:t>.</w:t>
            </w:r>
            <w:r>
              <w:rPr>
                <w:sz w:val="20"/>
                <w:szCs w:val="20"/>
                <w:lang w:val="sr-Cyrl-RS"/>
              </w:rPr>
              <w:t>12</w:t>
            </w:r>
            <w:r>
              <w:rPr>
                <w:sz w:val="20"/>
                <w:szCs w:val="20"/>
                <w:lang w:val="sr-Latn-RS"/>
              </w:rPr>
              <w:t>.202</w:t>
            </w:r>
            <w:r>
              <w:rPr>
                <w:sz w:val="20"/>
                <w:szCs w:val="20"/>
                <w:lang w:val="sr-Cyrl-RS"/>
              </w:rPr>
              <w:t>5</w:t>
            </w:r>
            <w:r>
              <w:rPr>
                <w:sz w:val="20"/>
                <w:szCs w:val="20"/>
                <w:lang w:val="sr-Cyrl-RS"/>
              </w:rPr>
              <w:t>.</w:t>
            </w:r>
          </w:p>
        </w:tc>
      </w:tr>
      <w:tr w:rsidR="008A6554" w:rsidRPr="00FC2539" w14:paraId="3E125E12"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6E1242CD" w14:textId="77777777" w:rsidR="008A6554" w:rsidRPr="00FC2539" w:rsidRDefault="008A6554" w:rsidP="008A6554">
            <w:pPr>
              <w:rPr>
                <w:sz w:val="20"/>
                <w:szCs w:val="20"/>
              </w:rPr>
            </w:pPr>
            <w:r w:rsidRPr="00FC2539">
              <w:rPr>
                <w:sz w:val="20"/>
                <w:szCs w:val="20"/>
              </w:rPr>
              <w:t>20</w:t>
            </w:r>
          </w:p>
        </w:tc>
        <w:tc>
          <w:tcPr>
            <w:tcW w:w="4267" w:type="dxa"/>
            <w:tcBorders>
              <w:top w:val="single" w:sz="4" w:space="0" w:color="auto"/>
              <w:left w:val="single" w:sz="4" w:space="0" w:color="auto"/>
              <w:bottom w:val="single" w:sz="4" w:space="0" w:color="auto"/>
              <w:right w:val="single" w:sz="4" w:space="0" w:color="auto"/>
            </w:tcBorders>
            <w:hideMark/>
          </w:tcPr>
          <w:p w14:paraId="4D99B034" w14:textId="77777777" w:rsidR="008A6554" w:rsidRPr="00FC2539" w:rsidRDefault="008A6554"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458" w:type="dxa"/>
            <w:tcBorders>
              <w:top w:val="single" w:sz="4" w:space="0" w:color="auto"/>
              <w:left w:val="single" w:sz="4" w:space="0" w:color="auto"/>
              <w:bottom w:val="single" w:sz="4" w:space="0" w:color="auto"/>
              <w:right w:val="single" w:sz="4" w:space="0" w:color="auto"/>
            </w:tcBorders>
          </w:tcPr>
          <w:p w14:paraId="1C098CF1" w14:textId="77777777" w:rsidR="008A6554" w:rsidRPr="00FC2539" w:rsidRDefault="008A6554" w:rsidP="008A6554">
            <w:pPr>
              <w:rPr>
                <w:rFonts w:eastAsia="Calibri"/>
              </w:rPr>
            </w:pPr>
          </w:p>
        </w:tc>
        <w:tc>
          <w:tcPr>
            <w:tcW w:w="3394" w:type="dxa"/>
            <w:tcBorders>
              <w:top w:val="single" w:sz="4" w:space="0" w:color="auto"/>
              <w:left w:val="single" w:sz="4" w:space="0" w:color="auto"/>
              <w:bottom w:val="single" w:sz="4" w:space="0" w:color="auto"/>
              <w:right w:val="single" w:sz="4" w:space="0" w:color="auto"/>
            </w:tcBorders>
          </w:tcPr>
          <w:p w14:paraId="3570A90E" w14:textId="77777777" w:rsidR="008A6554" w:rsidRPr="00FC2539" w:rsidRDefault="008A6554" w:rsidP="008A6554">
            <w:pPr>
              <w:rPr>
                <w:sz w:val="20"/>
                <w:szCs w:val="20"/>
              </w:rPr>
            </w:pPr>
          </w:p>
        </w:tc>
      </w:tr>
      <w:tr w:rsidR="008A6554" w:rsidRPr="00FC2539" w14:paraId="6DC0D5BE"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61AFA62A" w14:textId="77777777" w:rsidR="008A6554" w:rsidRPr="00FC2539" w:rsidRDefault="008A6554" w:rsidP="008A6554">
            <w:pPr>
              <w:rPr>
                <w:sz w:val="20"/>
                <w:szCs w:val="20"/>
              </w:rPr>
            </w:pPr>
            <w:r w:rsidRPr="00FC2539">
              <w:rPr>
                <w:sz w:val="20"/>
                <w:szCs w:val="20"/>
              </w:rPr>
              <w:t>21</w:t>
            </w:r>
          </w:p>
        </w:tc>
        <w:tc>
          <w:tcPr>
            <w:tcW w:w="4267" w:type="dxa"/>
            <w:tcBorders>
              <w:top w:val="single" w:sz="4" w:space="0" w:color="auto"/>
              <w:left w:val="single" w:sz="4" w:space="0" w:color="auto"/>
              <w:bottom w:val="single" w:sz="4" w:space="0" w:color="auto"/>
              <w:right w:val="single" w:sz="4" w:space="0" w:color="auto"/>
            </w:tcBorders>
            <w:hideMark/>
          </w:tcPr>
          <w:p w14:paraId="2A8679FE" w14:textId="77777777" w:rsidR="008A6554" w:rsidRPr="00FC2539" w:rsidRDefault="008A6554"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FC2539">
              <w:rPr>
                <w:sz w:val="20"/>
                <w:szCs w:val="20"/>
              </w:rPr>
              <w:t xml:space="preserve"> </w:t>
            </w:r>
            <w:r w:rsidRPr="00FC2539">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FC2539">
              <w:rPr>
                <w:sz w:val="20"/>
                <w:szCs w:val="20"/>
              </w:rPr>
              <w:t xml:space="preserve"> </w:t>
            </w:r>
            <w:r w:rsidRPr="00FC2539">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FC2539">
              <w:rPr>
                <w:sz w:val="20"/>
                <w:szCs w:val="20"/>
              </w:rPr>
              <w:t xml:space="preserve"> </w:t>
            </w:r>
            <w:r w:rsidRPr="00FC2539">
              <w:rPr>
                <w:rStyle w:val="Bodytext22"/>
                <w:rFonts w:ascii="Times New Roman" w:hAnsi="Times New Roman" w:cs="Times New Roman"/>
                <w:sz w:val="20"/>
                <w:szCs w:val="20"/>
              </w:rPr>
              <w:t>наставничко звање.</w:t>
            </w:r>
          </w:p>
        </w:tc>
        <w:tc>
          <w:tcPr>
            <w:tcW w:w="1458" w:type="dxa"/>
            <w:tcBorders>
              <w:top w:val="single" w:sz="4" w:space="0" w:color="auto"/>
              <w:left w:val="single" w:sz="4" w:space="0" w:color="auto"/>
              <w:bottom w:val="single" w:sz="4" w:space="0" w:color="auto"/>
              <w:right w:val="single" w:sz="4" w:space="0" w:color="auto"/>
            </w:tcBorders>
          </w:tcPr>
          <w:p w14:paraId="0402CBDC" w14:textId="77777777" w:rsidR="008A6554" w:rsidRPr="00FC2539" w:rsidRDefault="008A6554" w:rsidP="008A6554">
            <w:pPr>
              <w:rPr>
                <w:rFonts w:eastAsia="Calibri"/>
              </w:rPr>
            </w:pPr>
          </w:p>
        </w:tc>
        <w:tc>
          <w:tcPr>
            <w:tcW w:w="3394" w:type="dxa"/>
            <w:tcBorders>
              <w:top w:val="single" w:sz="4" w:space="0" w:color="auto"/>
              <w:left w:val="single" w:sz="4" w:space="0" w:color="auto"/>
              <w:bottom w:val="single" w:sz="4" w:space="0" w:color="auto"/>
              <w:right w:val="single" w:sz="4" w:space="0" w:color="auto"/>
            </w:tcBorders>
          </w:tcPr>
          <w:p w14:paraId="7A536E71" w14:textId="77777777" w:rsidR="008A6554" w:rsidRPr="00FC2539" w:rsidRDefault="008A6554" w:rsidP="008A6554">
            <w:pPr>
              <w:rPr>
                <w:sz w:val="20"/>
                <w:szCs w:val="20"/>
              </w:rPr>
            </w:pPr>
          </w:p>
        </w:tc>
      </w:tr>
      <w:tr w:rsidR="008A6554" w:rsidRPr="00FC2539" w14:paraId="6D1624BF" w14:textId="77777777" w:rsidTr="00361252">
        <w:tc>
          <w:tcPr>
            <w:tcW w:w="416" w:type="dxa"/>
            <w:tcBorders>
              <w:top w:val="single" w:sz="4" w:space="0" w:color="auto"/>
              <w:left w:val="single" w:sz="4" w:space="0" w:color="auto"/>
              <w:bottom w:val="single" w:sz="4" w:space="0" w:color="auto"/>
              <w:right w:val="single" w:sz="4" w:space="0" w:color="auto"/>
            </w:tcBorders>
            <w:hideMark/>
          </w:tcPr>
          <w:p w14:paraId="19D4BB0F" w14:textId="77777777" w:rsidR="008A6554" w:rsidRPr="00FC2539" w:rsidRDefault="008A6554" w:rsidP="008A6554">
            <w:pPr>
              <w:rPr>
                <w:sz w:val="20"/>
                <w:szCs w:val="20"/>
              </w:rPr>
            </w:pPr>
            <w:r w:rsidRPr="00FC2539">
              <w:rPr>
                <w:sz w:val="20"/>
                <w:szCs w:val="20"/>
              </w:rPr>
              <w:t>22</w:t>
            </w:r>
          </w:p>
        </w:tc>
        <w:tc>
          <w:tcPr>
            <w:tcW w:w="4267" w:type="dxa"/>
            <w:tcBorders>
              <w:top w:val="single" w:sz="4" w:space="0" w:color="auto"/>
              <w:left w:val="single" w:sz="4" w:space="0" w:color="auto"/>
              <w:bottom w:val="single" w:sz="4" w:space="0" w:color="auto"/>
              <w:right w:val="single" w:sz="4" w:space="0" w:color="auto"/>
            </w:tcBorders>
            <w:hideMark/>
          </w:tcPr>
          <w:p w14:paraId="1118EA9F" w14:textId="77777777" w:rsidR="008A6554" w:rsidRPr="00FC2539" w:rsidRDefault="008A6554" w:rsidP="008A655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458" w:type="dxa"/>
            <w:tcBorders>
              <w:top w:val="single" w:sz="4" w:space="0" w:color="auto"/>
              <w:left w:val="single" w:sz="4" w:space="0" w:color="auto"/>
              <w:bottom w:val="single" w:sz="4" w:space="0" w:color="auto"/>
              <w:right w:val="single" w:sz="4" w:space="0" w:color="auto"/>
            </w:tcBorders>
          </w:tcPr>
          <w:p w14:paraId="03ED83C6" w14:textId="77777777" w:rsidR="008A6554" w:rsidRPr="00FC2539" w:rsidRDefault="008A6554" w:rsidP="008A6554">
            <w:pPr>
              <w:rPr>
                <w:rFonts w:eastAsia="Calibri"/>
              </w:rPr>
            </w:pPr>
          </w:p>
        </w:tc>
        <w:tc>
          <w:tcPr>
            <w:tcW w:w="3394" w:type="dxa"/>
            <w:tcBorders>
              <w:top w:val="single" w:sz="4" w:space="0" w:color="auto"/>
              <w:left w:val="single" w:sz="4" w:space="0" w:color="auto"/>
              <w:bottom w:val="single" w:sz="4" w:space="0" w:color="auto"/>
              <w:right w:val="single" w:sz="4" w:space="0" w:color="auto"/>
            </w:tcBorders>
          </w:tcPr>
          <w:p w14:paraId="49E4E446" w14:textId="77777777" w:rsidR="008A6554" w:rsidRPr="00FC2539" w:rsidRDefault="008A6554" w:rsidP="008A6554">
            <w:pPr>
              <w:rPr>
                <w:sz w:val="20"/>
                <w:szCs w:val="20"/>
              </w:rPr>
            </w:pPr>
          </w:p>
        </w:tc>
      </w:tr>
    </w:tbl>
    <w:p w14:paraId="058CB2FE" w14:textId="77777777" w:rsidR="008A6554" w:rsidRDefault="008A6554" w:rsidP="008A6554">
      <w:pPr>
        <w:tabs>
          <w:tab w:val="left" w:pos="720"/>
        </w:tabs>
        <w:autoSpaceDE w:val="0"/>
        <w:autoSpaceDN w:val="0"/>
        <w:adjustRightInd w:val="0"/>
        <w:jc w:val="both"/>
        <w:rPr>
          <w:b/>
          <w:bCs/>
          <w:sz w:val="20"/>
          <w:szCs w:val="20"/>
          <w:lang w:val="sr-Cyrl-RS"/>
        </w:rPr>
      </w:pPr>
    </w:p>
    <w:p w14:paraId="01BB7AA4" w14:textId="77777777" w:rsidR="008A6554" w:rsidRDefault="008A6554" w:rsidP="008A6554">
      <w:pPr>
        <w:tabs>
          <w:tab w:val="left" w:pos="720"/>
        </w:tabs>
        <w:autoSpaceDE w:val="0"/>
        <w:autoSpaceDN w:val="0"/>
        <w:adjustRightInd w:val="0"/>
        <w:jc w:val="both"/>
        <w:rPr>
          <w:b/>
          <w:bCs/>
          <w:sz w:val="20"/>
          <w:szCs w:val="20"/>
        </w:rPr>
      </w:pPr>
    </w:p>
    <w:p w14:paraId="105C9A2E" w14:textId="256999FB" w:rsidR="008A6554" w:rsidRPr="00FC2539" w:rsidRDefault="008A6554" w:rsidP="008A6554">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8A6554" w:rsidRPr="00FC2539" w14:paraId="581F803F"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4B939DD2" w14:textId="77777777" w:rsidR="008A6554" w:rsidRPr="00FC2539" w:rsidRDefault="008A6554" w:rsidP="008A6554">
            <w:pPr>
              <w:tabs>
                <w:tab w:val="left" w:pos="720"/>
              </w:tabs>
              <w:autoSpaceDE w:val="0"/>
              <w:autoSpaceDN w:val="0"/>
              <w:adjustRightInd w:val="0"/>
              <w:jc w:val="center"/>
              <w:rPr>
                <w:bCs/>
                <w:i/>
                <w:sz w:val="20"/>
                <w:szCs w:val="20"/>
              </w:rPr>
            </w:pPr>
            <w:r w:rsidRPr="00FC2539">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791A5A3A" w14:textId="77777777" w:rsidR="008A6554" w:rsidRPr="00FC2539" w:rsidRDefault="008A6554" w:rsidP="008A6554">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03045437" w14:textId="77777777" w:rsidR="008A6554" w:rsidRPr="00FC2539" w:rsidRDefault="008A6554" w:rsidP="008A6554">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8A6554" w:rsidRPr="00FC2539" w14:paraId="46ABED32"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4B87C88E" w14:textId="23CB7668" w:rsidR="008A6554" w:rsidRPr="00FC2539" w:rsidRDefault="00361252" w:rsidP="008A6554">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93408" behindDoc="0" locked="0" layoutInCell="1" allowOverlap="1" wp14:anchorId="26D4D86D" wp14:editId="03F3CAED">
                      <wp:simplePos x="0" y="0"/>
                      <wp:positionH relativeFrom="column">
                        <wp:posOffset>-67945</wp:posOffset>
                      </wp:positionH>
                      <wp:positionV relativeFrom="paragraph">
                        <wp:posOffset>-25400</wp:posOffset>
                      </wp:positionV>
                      <wp:extent cx="180975" cy="228600"/>
                      <wp:effectExtent l="0" t="0" r="28575" b="19050"/>
                      <wp:wrapNone/>
                      <wp:docPr id="182534789"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A47C367" w14:textId="77777777" w:rsidR="00361252" w:rsidRDefault="00361252"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D4D86D" id="_x0000_s1034" style="position:absolute;margin-left:-5.35pt;margin-top:-2pt;width:14.25pt;height:18pt;z-index:251793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7dU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" filled="f" strokecolor="#0d0d0d" strokeweight="1.5pt">
                      <v:stroke joinstyle="miter"/>
                      <v:textbox>
                        <w:txbxContent>
                          <w:p w14:paraId="7A47C367" w14:textId="77777777" w:rsidR="00361252" w:rsidRDefault="00361252" w:rsidP="008A6554">
                            <w:pPr>
                              <w:jc w:val="center"/>
                            </w:pPr>
                            <w:r>
                              <w:t>c</w:t>
                            </w:r>
                          </w:p>
                        </w:txbxContent>
                      </v:textbox>
                    </v:oval>
                  </w:pict>
                </mc:Fallback>
              </mc:AlternateContent>
            </w:r>
            <w:r w:rsidR="008A6554" w:rsidRPr="00FC2539">
              <w:rPr>
                <w:rFonts w:ascii="Times New Roman" w:hAnsi="Times New Roman"/>
                <w:sz w:val="20"/>
              </w:rPr>
              <w:t xml:space="preserve">1. </w:t>
            </w:r>
            <w:r w:rsidR="008A6554" w:rsidRPr="00FC2539">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3325CDFF" w14:textId="5DD6AC48" w:rsidR="008A6554" w:rsidRPr="00FC2539" w:rsidRDefault="008A6554" w:rsidP="008A6554">
            <w:pPr>
              <w:spacing w:line="276" w:lineRule="auto"/>
              <w:ind w:left="195"/>
              <w:jc w:val="both"/>
              <w:rPr>
                <w:i/>
                <w:sz w:val="20"/>
                <w:szCs w:val="20"/>
              </w:rPr>
            </w:pPr>
            <w:r w:rsidRPr="00FC2539">
              <w:rPr>
                <w:i/>
                <w:sz w:val="20"/>
                <w:szCs w:val="20"/>
              </w:rPr>
              <w:t xml:space="preserve">Дефинише сваки факултет у оквиру групације </w:t>
            </w:r>
          </w:p>
          <w:p w14:paraId="4C5C8461" w14:textId="533A30C8" w:rsidR="008A6554" w:rsidRPr="00FC2539" w:rsidRDefault="0039480C" w:rsidP="008A6554">
            <w:pPr>
              <w:jc w:val="both"/>
              <w:rPr>
                <w:sz w:val="20"/>
                <w:szCs w:val="20"/>
                <w:lang w:val="sr-Cyrl-CS"/>
              </w:rPr>
            </w:pPr>
            <w:r>
              <w:rPr>
                <w:noProof/>
                <w:sz w:val="20"/>
                <w:szCs w:val="20"/>
                <w:lang w:val="sr-Latn-RS" w:eastAsia="sr-Latn-RS"/>
              </w:rPr>
              <mc:AlternateContent>
                <mc:Choice Requires="wps">
                  <w:drawing>
                    <wp:anchor distT="0" distB="0" distL="114300" distR="114300" simplePos="0" relativeHeight="251739136" behindDoc="0" locked="0" layoutInCell="1" allowOverlap="1" wp14:anchorId="70EC1C46" wp14:editId="66BFD335">
                      <wp:simplePos x="0" y="0"/>
                      <wp:positionH relativeFrom="column">
                        <wp:posOffset>-41275</wp:posOffset>
                      </wp:positionH>
                      <wp:positionV relativeFrom="paragraph">
                        <wp:posOffset>-69215</wp:posOffset>
                      </wp:positionV>
                      <wp:extent cx="180975" cy="228600"/>
                      <wp:effectExtent l="0" t="0" r="28575" b="19050"/>
                      <wp:wrapNone/>
                      <wp:docPr id="1836813088"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67D8B0BF"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EC1C46" id="_x0000_s1035" style="position:absolute;left:0;text-align:left;margin-left:-3.25pt;margin-top:-5.45pt;width:14.25pt;height:18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X/ZfwIAAAE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" filled="f" strokecolor="#0d0d0d" strokeweight="1.5pt">
                      <v:stroke joinstyle="miter"/>
                      <v:textbox>
                        <w:txbxContent>
                          <w:p w14:paraId="67D8B0BF" w14:textId="77777777" w:rsidR="008A6554" w:rsidRDefault="008A6554" w:rsidP="008A6554">
                            <w:pPr>
                              <w:jc w:val="center"/>
                            </w:pPr>
                            <w:r>
                              <w:t>c</w:t>
                            </w:r>
                          </w:p>
                        </w:txbxContent>
                      </v:textbox>
                    </v:oval>
                  </w:pict>
                </mc:Fallback>
              </mc:AlternateContent>
            </w:r>
            <w:r w:rsidR="008A6554">
              <w:rPr>
                <w:noProof/>
                <w:sz w:val="20"/>
                <w:szCs w:val="20"/>
                <w:lang w:val="sr-Latn-RS" w:eastAsia="sr-Latn-RS"/>
              </w:rPr>
              <mc:AlternateContent>
                <mc:Choice Requires="wps">
                  <w:drawing>
                    <wp:anchor distT="0" distB="0" distL="114300" distR="114300" simplePos="0" relativeHeight="251740160" behindDoc="0" locked="0" layoutInCell="1" allowOverlap="1" wp14:anchorId="4BBCCF72" wp14:editId="256F2208">
                      <wp:simplePos x="0" y="0"/>
                      <wp:positionH relativeFrom="column">
                        <wp:posOffset>-73743</wp:posOffset>
                      </wp:positionH>
                      <wp:positionV relativeFrom="paragraph">
                        <wp:posOffset>282106</wp:posOffset>
                      </wp:positionV>
                      <wp:extent cx="180975" cy="228600"/>
                      <wp:effectExtent l="0" t="0" r="28575" b="19050"/>
                      <wp:wrapNone/>
                      <wp:docPr id="1993270754"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889F590"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BCCF72" id="_x0000_s1036" style="position:absolute;left:0;text-align:left;margin-left:-5.8pt;margin-top:22.2pt;width:14.25pt;height:18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8BqfwIAAAI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" filled="f" strokecolor="#0d0d0d" strokeweight="1.5pt">
                      <v:stroke joinstyle="miter"/>
                      <v:textbox>
                        <w:txbxContent>
                          <w:p w14:paraId="7889F590" w14:textId="77777777" w:rsidR="008A6554" w:rsidRDefault="008A6554" w:rsidP="008A6554">
                            <w:pPr>
                              <w:jc w:val="center"/>
                            </w:pPr>
                            <w:r>
                              <w:t>c</w:t>
                            </w:r>
                          </w:p>
                        </w:txbxContent>
                      </v:textbox>
                    </v:oval>
                  </w:pict>
                </mc:Fallback>
              </mc:AlternateContent>
            </w:r>
            <w:r w:rsidR="008A6554" w:rsidRPr="00FC2539">
              <w:rPr>
                <w:sz w:val="20"/>
                <w:szCs w:val="20"/>
                <w:lang w:val="sr-Cyrl-CS"/>
              </w:rPr>
              <w:t xml:space="preserve"> 1. Ангажованост у спровођењу сложених дијагностичких, терапијских и    превентивних процедура.</w:t>
            </w:r>
          </w:p>
          <w:p w14:paraId="144F67CA" w14:textId="77777777" w:rsidR="008A6554" w:rsidRPr="00FC2539" w:rsidRDefault="008A6554" w:rsidP="008A6554">
            <w:pPr>
              <w:spacing w:line="276" w:lineRule="auto"/>
              <w:jc w:val="both"/>
              <w:rPr>
                <w:sz w:val="20"/>
                <w:szCs w:val="20"/>
              </w:rPr>
            </w:pPr>
            <w:r>
              <w:rPr>
                <w:noProof/>
                <w:sz w:val="20"/>
                <w:szCs w:val="20"/>
                <w:lang w:val="sr-Latn-RS" w:eastAsia="sr-Latn-RS"/>
              </w:rPr>
              <mc:AlternateContent>
                <mc:Choice Requires="wps">
                  <w:drawing>
                    <wp:anchor distT="0" distB="0" distL="114300" distR="114300" simplePos="0" relativeHeight="251741184" behindDoc="0" locked="0" layoutInCell="1" allowOverlap="1" wp14:anchorId="337949AD" wp14:editId="4F0C313D">
                      <wp:simplePos x="0" y="0"/>
                      <wp:positionH relativeFrom="column">
                        <wp:posOffset>-81694</wp:posOffset>
                      </wp:positionH>
                      <wp:positionV relativeFrom="paragraph">
                        <wp:posOffset>334839</wp:posOffset>
                      </wp:positionV>
                      <wp:extent cx="180975" cy="228600"/>
                      <wp:effectExtent l="0" t="0" r="28575" b="19050"/>
                      <wp:wrapNone/>
                      <wp:docPr id="575529111"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5DE6E839"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7949AD" id="_x0000_s1037" style="position:absolute;left:0;text-align:left;margin-left:-6.45pt;margin-top:26.35pt;width:14.25pt;height:18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" filled="f" strokecolor="#0d0d0d" strokeweight="1.5pt">
                      <v:stroke joinstyle="miter"/>
                      <v:textbox>
                        <w:txbxContent>
                          <w:p w14:paraId="5DE6E839" w14:textId="77777777" w:rsidR="008A6554" w:rsidRDefault="008A6554" w:rsidP="008A6554">
                            <w:pPr>
                              <w:jc w:val="center"/>
                            </w:pPr>
                            <w:r>
                              <w:t>c</w:t>
                            </w:r>
                          </w:p>
                        </w:txbxContent>
                      </v:textbox>
                    </v:oval>
                  </w:pict>
                </mc:Fallback>
              </mc:AlternateContent>
            </w:r>
            <w:r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FC2539">
              <w:rPr>
                <w:sz w:val="20"/>
                <w:szCs w:val="20"/>
              </w:rPr>
              <w:t>.</w:t>
            </w:r>
          </w:p>
          <w:p w14:paraId="454D6F19" w14:textId="77777777" w:rsidR="008A6554" w:rsidRPr="00FC2539" w:rsidRDefault="008A6554" w:rsidP="008A6554">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8A6554" w:rsidRPr="00FC2539" w14:paraId="04523781"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4CB76C35" w14:textId="0B2D5C14" w:rsidR="008A6554" w:rsidRPr="00FC2539" w:rsidRDefault="00361252" w:rsidP="008A6554">
            <w:pPr>
              <w:pStyle w:val="Header"/>
              <w:tabs>
                <w:tab w:val="left" w:pos="0"/>
              </w:tabs>
              <w:jc w:val="left"/>
              <w:rPr>
                <w:rFonts w:ascii="Times New Roman" w:hAnsi="Times New Roman"/>
                <w:snapToGrid w:val="0"/>
                <w:sz w:val="20"/>
              </w:rPr>
            </w:pPr>
            <w:r>
              <w:rPr>
                <w:noProof/>
                <w:sz w:val="20"/>
                <w:lang w:val="sr-Latn-RS" w:eastAsia="sr-Latn-RS"/>
              </w:rPr>
              <mc:AlternateContent>
                <mc:Choice Requires="wps">
                  <w:drawing>
                    <wp:anchor distT="0" distB="0" distL="114300" distR="114300" simplePos="0" relativeHeight="251795456" behindDoc="0" locked="0" layoutInCell="1" allowOverlap="1" wp14:anchorId="7DB096CE" wp14:editId="2DA99B7D">
                      <wp:simplePos x="0" y="0"/>
                      <wp:positionH relativeFrom="column">
                        <wp:posOffset>-48895</wp:posOffset>
                      </wp:positionH>
                      <wp:positionV relativeFrom="paragraph">
                        <wp:posOffset>-62230</wp:posOffset>
                      </wp:positionV>
                      <wp:extent cx="180975" cy="228600"/>
                      <wp:effectExtent l="0" t="0" r="28575" b="19050"/>
                      <wp:wrapNone/>
                      <wp:docPr id="548279954"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B281E80" w14:textId="77777777" w:rsidR="00361252" w:rsidRDefault="00361252"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B096CE" id="_x0000_s1038" style="position:absolute;margin-left:-3.85pt;margin-top:-4.9pt;width:14.25pt;height:18pt;z-index:251795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CGqgAIAAAI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" filled="f" strokecolor="#0d0d0d" strokeweight="1.5pt">
                      <v:stroke joinstyle="miter"/>
                      <v:textbox>
                        <w:txbxContent>
                          <w:p w14:paraId="7B281E80" w14:textId="77777777" w:rsidR="00361252" w:rsidRDefault="00361252" w:rsidP="008A6554">
                            <w:pPr>
                              <w:jc w:val="center"/>
                            </w:pPr>
                            <w:r>
                              <w:t>c</w:t>
                            </w:r>
                          </w:p>
                        </w:txbxContent>
                      </v:textbox>
                    </v:oval>
                  </w:pict>
                </mc:Fallback>
              </mc:AlternateContent>
            </w:r>
            <w:r w:rsidR="008A6554">
              <w:rPr>
                <w:noProof/>
                <w:sz w:val="20"/>
                <w:lang w:val="sr-Latn-RS" w:eastAsia="sr-Latn-RS"/>
              </w:rPr>
              <mc:AlternateContent>
                <mc:Choice Requires="wps">
                  <w:drawing>
                    <wp:anchor distT="0" distB="0" distL="114300" distR="114300" simplePos="0" relativeHeight="251742208" behindDoc="0" locked="0" layoutInCell="1" allowOverlap="1" wp14:anchorId="21C9BE43" wp14:editId="5394E6A8">
                      <wp:simplePos x="0" y="0"/>
                      <wp:positionH relativeFrom="column">
                        <wp:posOffset>1709337</wp:posOffset>
                      </wp:positionH>
                      <wp:positionV relativeFrom="paragraph">
                        <wp:posOffset>-37769</wp:posOffset>
                      </wp:positionV>
                      <wp:extent cx="180975" cy="228600"/>
                      <wp:effectExtent l="0" t="0" r="28575" b="19050"/>
                      <wp:wrapNone/>
                      <wp:docPr id="1537900225"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6A3969B1"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1C9BE43" id="_x0000_s1038" style="position:absolute;margin-left:134.6pt;margin-top:-2.95pt;width:14.25pt;height:18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CGqgAIAAAI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" filled="f" strokecolor="#0d0d0d" strokeweight="1.5pt">
                      <v:stroke joinstyle="miter"/>
                      <v:textbox>
                        <w:txbxContent>
                          <w:p w14:paraId="6A3969B1" w14:textId="77777777" w:rsidR="008A6554" w:rsidRDefault="008A6554" w:rsidP="008A6554">
                            <w:pPr>
                              <w:jc w:val="center"/>
                            </w:pPr>
                            <w:r>
                              <w:t>c</w:t>
                            </w:r>
                          </w:p>
                        </w:txbxContent>
                      </v:textbox>
                    </v:oval>
                  </w:pict>
                </mc:Fallback>
              </mc:AlternateContent>
            </w:r>
            <w:r w:rsidR="008A6554"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33BF0D50" w14:textId="77777777" w:rsidR="008A6554" w:rsidRPr="00FC2539" w:rsidRDefault="008A6554" w:rsidP="008A6554">
            <w:pPr>
              <w:spacing w:line="276" w:lineRule="auto"/>
              <w:jc w:val="both"/>
              <w:rPr>
                <w:sz w:val="20"/>
                <w:szCs w:val="20"/>
                <w:lang w:eastAsia="sr-Latn-CS"/>
              </w:rPr>
            </w:pPr>
            <w:r w:rsidRPr="00FC2539">
              <w:rPr>
                <w:sz w:val="20"/>
                <w:szCs w:val="20"/>
                <w:lang w:eastAsia="sr-Latn-CS"/>
              </w:rPr>
              <w:t>1. З</w:t>
            </w:r>
            <w:r w:rsidRPr="00FC2539">
              <w:rPr>
                <w:sz w:val="20"/>
                <w:szCs w:val="20"/>
                <w:lang w:val="sr-Latn-CS" w:eastAsia="sr-Latn-CS"/>
              </w:rPr>
              <w:t xml:space="preserve">начајно струковно, национално или међународно признање за научну </w:t>
            </w:r>
            <w:r w:rsidRPr="00FC2539">
              <w:rPr>
                <w:sz w:val="20"/>
                <w:szCs w:val="20"/>
                <w:lang w:eastAsia="sr-Latn-CS"/>
              </w:rPr>
              <w:t xml:space="preserve">или стручну </w:t>
            </w:r>
            <w:r w:rsidRPr="00FC2539">
              <w:rPr>
                <w:sz w:val="20"/>
                <w:szCs w:val="20"/>
                <w:lang w:val="sr-Latn-CS" w:eastAsia="sr-Latn-CS"/>
              </w:rPr>
              <w:t>делатност</w:t>
            </w:r>
            <w:r w:rsidRPr="00FC2539">
              <w:rPr>
                <w:sz w:val="20"/>
                <w:szCs w:val="20"/>
                <w:lang w:eastAsia="sr-Latn-CS"/>
              </w:rPr>
              <w:t>.</w:t>
            </w:r>
            <w:r w:rsidRPr="00FC2539">
              <w:rPr>
                <w:sz w:val="20"/>
                <w:szCs w:val="20"/>
                <w:lang w:val="sr-Latn-CS" w:eastAsia="sr-Latn-CS"/>
              </w:rPr>
              <w:t xml:space="preserve"> </w:t>
            </w:r>
          </w:p>
          <w:p w14:paraId="436E8AA8" w14:textId="77777777" w:rsidR="008A6554" w:rsidRPr="00FC2539" w:rsidRDefault="008A6554" w:rsidP="008A6554">
            <w:pPr>
              <w:spacing w:line="276" w:lineRule="auto"/>
              <w:jc w:val="both"/>
              <w:rPr>
                <w:sz w:val="20"/>
                <w:szCs w:val="20"/>
                <w:lang w:eastAsia="sr-Latn-CS"/>
              </w:rPr>
            </w:pPr>
            <w:r w:rsidRPr="00FC2539">
              <w:rPr>
                <w:sz w:val="20"/>
                <w:szCs w:val="20"/>
                <w:lang w:eastAsia="sr-Latn-CS"/>
              </w:rPr>
              <w:t xml:space="preserve">2. Чланство у стручним </w:t>
            </w:r>
            <w:r w:rsidRPr="00FC2539">
              <w:rPr>
                <w:sz w:val="20"/>
                <w:szCs w:val="20"/>
              </w:rPr>
              <w:t>или</w:t>
            </w:r>
            <w:r w:rsidRPr="00FC2539">
              <w:rPr>
                <w:sz w:val="20"/>
                <w:szCs w:val="20"/>
                <w:lang w:eastAsia="sr-Latn-CS"/>
              </w:rPr>
              <w:t xml:space="preserve"> научним асоцијацијама у које се члан бира или које имају ограничен број чланова.</w:t>
            </w:r>
          </w:p>
          <w:p w14:paraId="02CA2BA6" w14:textId="77777777" w:rsidR="008A6554" w:rsidRPr="00FC2539" w:rsidRDefault="008A6554" w:rsidP="008A6554">
            <w:pPr>
              <w:spacing w:line="276" w:lineRule="auto"/>
              <w:jc w:val="both"/>
              <w:rPr>
                <w:sz w:val="20"/>
                <w:szCs w:val="20"/>
                <w:lang w:eastAsia="sr-Latn-CS"/>
              </w:rPr>
            </w:pPr>
            <w:r w:rsidRPr="00FC2539">
              <w:rPr>
                <w:sz w:val="20"/>
                <w:szCs w:val="20"/>
                <w:lang w:eastAsia="sr-Latn-CS"/>
              </w:rPr>
              <w:t xml:space="preserve">3. Чланство у страним </w:t>
            </w:r>
            <w:r w:rsidRPr="00FC2539">
              <w:rPr>
                <w:sz w:val="20"/>
                <w:szCs w:val="20"/>
              </w:rPr>
              <w:t>или</w:t>
            </w:r>
            <w:r w:rsidRPr="00FC2539">
              <w:rPr>
                <w:sz w:val="20"/>
                <w:szCs w:val="20"/>
                <w:lang w:eastAsia="sr-Latn-CS"/>
              </w:rPr>
              <w:t xml:space="preserve"> домаћим академијама наука.</w:t>
            </w:r>
          </w:p>
          <w:p w14:paraId="20F91FE7" w14:textId="77777777" w:rsidR="008A6554" w:rsidRPr="00FC2539" w:rsidRDefault="008A6554" w:rsidP="008A6554">
            <w:pPr>
              <w:spacing w:line="276" w:lineRule="auto"/>
              <w:jc w:val="both"/>
              <w:rPr>
                <w:sz w:val="20"/>
                <w:szCs w:val="20"/>
                <w:lang w:eastAsia="sr-Latn-CS"/>
              </w:rPr>
            </w:pPr>
            <w:r w:rsidRPr="00FC2539">
              <w:rPr>
                <w:sz w:val="20"/>
                <w:szCs w:val="20"/>
                <w:lang w:eastAsia="sr-Latn-CS"/>
              </w:rPr>
              <w:t xml:space="preserve">4. Уређивање часописа </w:t>
            </w:r>
            <w:r w:rsidRPr="00FC2539">
              <w:rPr>
                <w:sz w:val="20"/>
                <w:szCs w:val="20"/>
              </w:rPr>
              <w:t>или</w:t>
            </w:r>
            <w:r w:rsidRPr="00FC2539">
              <w:rPr>
                <w:sz w:val="20"/>
                <w:szCs w:val="20"/>
                <w:lang w:eastAsia="sr-Latn-CS"/>
              </w:rPr>
              <w:t xml:space="preserve"> монографија признатих од стране ресорног министарства за науку.</w:t>
            </w:r>
          </w:p>
          <w:p w14:paraId="104994EC" w14:textId="77777777" w:rsidR="008A6554" w:rsidRPr="00FC2539" w:rsidRDefault="008A6554" w:rsidP="008A6554">
            <w:pPr>
              <w:spacing w:line="276" w:lineRule="auto"/>
              <w:jc w:val="both"/>
              <w:rPr>
                <w:sz w:val="20"/>
                <w:szCs w:val="20"/>
                <w:lang w:eastAsia="sr-Latn-CS"/>
              </w:rPr>
            </w:pPr>
            <w:r>
              <w:rPr>
                <w:noProof/>
                <w:sz w:val="20"/>
                <w:lang w:val="sr-Latn-RS" w:eastAsia="sr-Latn-RS"/>
              </w:rPr>
              <mc:AlternateContent>
                <mc:Choice Requires="wps">
                  <w:drawing>
                    <wp:anchor distT="0" distB="0" distL="114300" distR="114300" simplePos="0" relativeHeight="251746304" behindDoc="0" locked="0" layoutInCell="1" allowOverlap="1" wp14:anchorId="12619E77" wp14:editId="4608F021">
                      <wp:simplePos x="0" y="0"/>
                      <wp:positionH relativeFrom="column">
                        <wp:posOffset>-64245</wp:posOffset>
                      </wp:positionH>
                      <wp:positionV relativeFrom="paragraph">
                        <wp:posOffset>269461</wp:posOffset>
                      </wp:positionV>
                      <wp:extent cx="180975" cy="228600"/>
                      <wp:effectExtent l="0" t="0" r="28575" b="19050"/>
                      <wp:wrapNone/>
                      <wp:docPr id="1022353875"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6B90861"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2619E77" id="_x0000_s1039" style="position:absolute;left:0;text-align:left;margin-left:-5.05pt;margin-top:21.2pt;width:14.25pt;height:18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" filled="f" strokecolor="#0d0d0d" strokeweight="1.5pt">
                      <v:stroke joinstyle="miter"/>
                      <v:textbox>
                        <w:txbxContent>
                          <w:p w14:paraId="76B90861" w14:textId="77777777" w:rsidR="008A6554" w:rsidRDefault="008A6554" w:rsidP="008A6554">
                            <w:pPr>
                              <w:jc w:val="center"/>
                            </w:pPr>
                            <w:r>
                              <w:t>c</w:t>
                            </w:r>
                          </w:p>
                        </w:txbxContent>
                      </v:textbox>
                    </v:oval>
                  </w:pict>
                </mc:Fallback>
              </mc:AlternateContent>
            </w:r>
            <w:r w:rsidRPr="00FC2539">
              <w:rPr>
                <w:sz w:val="20"/>
                <w:szCs w:val="20"/>
                <w:lang w:eastAsia="sr-Latn-CS"/>
              </w:rPr>
              <w:t xml:space="preserve">5. Председавање националним </w:t>
            </w:r>
            <w:r w:rsidRPr="00FC2539">
              <w:rPr>
                <w:sz w:val="20"/>
                <w:szCs w:val="20"/>
              </w:rPr>
              <w:t>или</w:t>
            </w:r>
            <w:r w:rsidRPr="00FC2539">
              <w:rPr>
                <w:sz w:val="20"/>
                <w:szCs w:val="20"/>
                <w:lang w:eastAsia="sr-Latn-CS"/>
              </w:rPr>
              <w:t xml:space="preserve"> међународним струковним или научним асоцијацијама.</w:t>
            </w:r>
          </w:p>
          <w:p w14:paraId="71E2EE75" w14:textId="77777777" w:rsidR="008A6554" w:rsidRPr="00FC2539" w:rsidRDefault="008A6554" w:rsidP="008A6554">
            <w:pPr>
              <w:spacing w:line="276" w:lineRule="auto"/>
              <w:jc w:val="both"/>
              <w:rPr>
                <w:sz w:val="20"/>
                <w:szCs w:val="20"/>
                <w:lang w:eastAsia="sr-Latn-CS"/>
              </w:rPr>
            </w:pPr>
            <w:r w:rsidRPr="00FC2539">
              <w:rPr>
                <w:sz w:val="20"/>
                <w:szCs w:val="20"/>
                <w:lang w:eastAsia="sr-Latn-CS"/>
              </w:rPr>
              <w:t xml:space="preserve">6.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 научним</w:t>
            </w:r>
            <w:r w:rsidRPr="00FC2539">
              <w:rPr>
                <w:sz w:val="20"/>
                <w:szCs w:val="20"/>
                <w:lang w:val="sr-Latn-RS" w:eastAsia="sr-Latn-CS"/>
              </w:rPr>
              <w:t xml:space="preserve"> </w:t>
            </w:r>
            <w:r w:rsidRPr="00FC2539">
              <w:rPr>
                <w:sz w:val="20"/>
                <w:szCs w:val="20"/>
              </w:rPr>
              <w:t>или</w:t>
            </w:r>
            <w:r w:rsidRPr="00FC2539">
              <w:rPr>
                <w:sz w:val="20"/>
                <w:szCs w:val="20"/>
                <w:lang w:val="sr-Latn-CS" w:eastAsia="sr-Latn-CS"/>
              </w:rPr>
              <w:t xml:space="preserve"> стручним организацијама</w:t>
            </w:r>
            <w:r w:rsidRPr="00FC2539">
              <w:rPr>
                <w:sz w:val="20"/>
                <w:szCs w:val="20"/>
                <w:lang w:eastAsia="sr-Latn-CS"/>
              </w:rPr>
              <w:t>.</w:t>
            </w:r>
            <w:r>
              <w:rPr>
                <w:noProof/>
                <w:sz w:val="20"/>
              </w:rPr>
              <w:t xml:space="preserve"> </w:t>
            </w:r>
          </w:p>
          <w:p w14:paraId="29E2FEB5" w14:textId="77777777" w:rsidR="008A6554" w:rsidRPr="00FC2539" w:rsidRDefault="008A6554" w:rsidP="008A6554">
            <w:pPr>
              <w:tabs>
                <w:tab w:val="left" w:pos="720"/>
              </w:tabs>
              <w:autoSpaceDE w:val="0"/>
              <w:autoSpaceDN w:val="0"/>
              <w:adjustRightInd w:val="0"/>
              <w:jc w:val="both"/>
              <w:rPr>
                <w:sz w:val="20"/>
                <w:szCs w:val="20"/>
              </w:rPr>
            </w:pPr>
            <w:r w:rsidRPr="00FC2539">
              <w:rPr>
                <w:sz w:val="20"/>
                <w:szCs w:val="20"/>
                <w:lang w:eastAsia="sr-Latn-CS"/>
              </w:rPr>
              <w:t xml:space="preserve">7.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8A6554" w:rsidRPr="00FC2539" w14:paraId="602EB9C8" w14:textId="77777777" w:rsidTr="008A6554">
        <w:tc>
          <w:tcPr>
            <w:tcW w:w="2808" w:type="dxa"/>
            <w:tcBorders>
              <w:top w:val="single" w:sz="4" w:space="0" w:color="auto"/>
              <w:left w:val="single" w:sz="4" w:space="0" w:color="auto"/>
              <w:bottom w:val="single" w:sz="4" w:space="0" w:color="auto"/>
              <w:right w:val="single" w:sz="4" w:space="0" w:color="auto"/>
            </w:tcBorders>
            <w:hideMark/>
          </w:tcPr>
          <w:p w14:paraId="612809DB" w14:textId="66322B07" w:rsidR="008A6554" w:rsidRPr="00FC2539" w:rsidRDefault="00361252" w:rsidP="008A6554">
            <w:pPr>
              <w:tabs>
                <w:tab w:val="left" w:pos="720"/>
              </w:tabs>
              <w:autoSpaceDE w:val="0"/>
              <w:autoSpaceDN w:val="0"/>
              <w:adjustRightInd w:val="0"/>
              <w:rPr>
                <w:sz w:val="20"/>
                <w:szCs w:val="20"/>
              </w:rPr>
            </w:pPr>
            <w:r>
              <w:rPr>
                <w:noProof/>
                <w:sz w:val="20"/>
                <w:szCs w:val="20"/>
                <w:lang w:val="sr-Latn-RS" w:eastAsia="sr-Latn-RS"/>
              </w:rPr>
              <mc:AlternateContent>
                <mc:Choice Requires="wps">
                  <w:drawing>
                    <wp:anchor distT="0" distB="0" distL="114300" distR="114300" simplePos="0" relativeHeight="251797504" behindDoc="0" locked="0" layoutInCell="1" allowOverlap="1" wp14:anchorId="2B70293F" wp14:editId="37CDA186">
                      <wp:simplePos x="0" y="0"/>
                      <wp:positionH relativeFrom="column">
                        <wp:posOffset>-67945</wp:posOffset>
                      </wp:positionH>
                      <wp:positionV relativeFrom="paragraph">
                        <wp:posOffset>-17145</wp:posOffset>
                      </wp:positionV>
                      <wp:extent cx="180975" cy="228600"/>
                      <wp:effectExtent l="0" t="0" r="28575" b="19050"/>
                      <wp:wrapNone/>
                      <wp:docPr id="801162927"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1C6E3337" w14:textId="77777777" w:rsidR="00361252" w:rsidRDefault="00361252"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70293F" id="_x0000_s1041" style="position:absolute;margin-left:-5.35pt;margin-top:-1.35pt;width:14.25pt;height:18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Lq9gAIAAAI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" filled="f" strokecolor="#0d0d0d" strokeweight="1.5pt">
                      <v:stroke joinstyle="miter"/>
                      <v:textbox>
                        <w:txbxContent>
                          <w:p w14:paraId="1C6E3337" w14:textId="77777777" w:rsidR="00361252" w:rsidRDefault="00361252" w:rsidP="008A6554">
                            <w:pPr>
                              <w:jc w:val="center"/>
                            </w:pPr>
                            <w:r>
                              <w:t>c</w:t>
                            </w:r>
                          </w:p>
                        </w:txbxContent>
                      </v:textbox>
                    </v:oval>
                  </w:pict>
                </mc:Fallback>
              </mc:AlternateContent>
            </w:r>
            <w:r w:rsidR="008A6554" w:rsidRPr="00FC2539">
              <w:rPr>
                <w:sz w:val="20"/>
                <w:szCs w:val="20"/>
              </w:rPr>
              <w:t xml:space="preserve">3. Сарадња са другим високошколским, научноистраживачким установама, односно </w:t>
            </w:r>
            <w:r w:rsidR="008A6554" w:rsidRPr="00FC2539">
              <w:rPr>
                <w:sz w:val="20"/>
                <w:szCs w:val="20"/>
              </w:rPr>
              <w:lastRenderedPageBreak/>
              <w:t>установама културе или уметности у земљи и</w:t>
            </w:r>
          </w:p>
          <w:p w14:paraId="580F0706" w14:textId="77777777" w:rsidR="008A6554" w:rsidRPr="00FC2539" w:rsidRDefault="008A6554" w:rsidP="008A6554">
            <w:pPr>
              <w:pStyle w:val="Header"/>
              <w:tabs>
                <w:tab w:val="left" w:pos="0"/>
              </w:tabs>
              <w:jc w:val="left"/>
              <w:rPr>
                <w:rFonts w:ascii="Times New Roman" w:hAnsi="Times New Roman"/>
                <w:snapToGrid w:val="0"/>
                <w:sz w:val="20"/>
              </w:rPr>
            </w:pP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538D63AB" w14:textId="77777777" w:rsidR="008A6554" w:rsidRPr="00FC2539" w:rsidRDefault="008A6554" w:rsidP="008A6554">
            <w:pPr>
              <w:ind w:left="195"/>
              <w:jc w:val="both"/>
              <w:rPr>
                <w:sz w:val="20"/>
                <w:szCs w:val="20"/>
                <w:lang w:eastAsia="sr-Latn-CS"/>
              </w:rPr>
            </w:pPr>
            <w:r w:rsidRPr="00FC2539">
              <w:rPr>
                <w:sz w:val="20"/>
                <w:szCs w:val="20"/>
                <w:lang w:eastAsia="sr-Latn-CS"/>
              </w:rPr>
              <w:lastRenderedPageBreak/>
              <w:t>М</w:t>
            </w:r>
            <w:r w:rsidRPr="00FC2539">
              <w:rPr>
                <w:sz w:val="20"/>
                <w:szCs w:val="20"/>
                <w:lang w:val="sr-Latn-CS" w:eastAsia="sr-Latn-CS"/>
              </w:rPr>
              <w:t>обилност</w:t>
            </w:r>
            <w:r w:rsidRPr="00FC2539">
              <w:rPr>
                <w:sz w:val="20"/>
                <w:szCs w:val="20"/>
                <w:lang w:eastAsia="sr-Latn-CS"/>
              </w:rPr>
              <w:t xml:space="preserve">: </w:t>
            </w:r>
          </w:p>
          <w:p w14:paraId="723585F0" w14:textId="77777777" w:rsidR="008A6554" w:rsidRPr="00FC2539" w:rsidRDefault="008A6554" w:rsidP="008A6554">
            <w:pPr>
              <w:ind w:left="195"/>
              <w:jc w:val="both"/>
              <w:rPr>
                <w:sz w:val="20"/>
                <w:szCs w:val="20"/>
                <w:lang w:eastAsia="sr-Latn-CS"/>
              </w:rPr>
            </w:pPr>
            <w:r>
              <w:rPr>
                <w:noProof/>
                <w:sz w:val="20"/>
                <w:szCs w:val="20"/>
                <w:lang w:val="sr-Latn-RS" w:eastAsia="sr-Latn-RS"/>
              </w:rPr>
              <mc:AlternateContent>
                <mc:Choice Requires="wps">
                  <w:drawing>
                    <wp:anchor distT="0" distB="0" distL="114300" distR="114300" simplePos="0" relativeHeight="251743232" behindDoc="0" locked="0" layoutInCell="1" allowOverlap="1" wp14:anchorId="5FF104F8" wp14:editId="3C5875E9">
                      <wp:simplePos x="0" y="0"/>
                      <wp:positionH relativeFrom="column">
                        <wp:posOffset>-56045</wp:posOffset>
                      </wp:positionH>
                      <wp:positionV relativeFrom="paragraph">
                        <wp:posOffset>83323</wp:posOffset>
                      </wp:positionV>
                      <wp:extent cx="180975" cy="228600"/>
                      <wp:effectExtent l="0" t="0" r="28575" b="19050"/>
                      <wp:wrapNone/>
                      <wp:docPr id="1258370662"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50E978BC"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F104F8" id="_x0000_s1040" style="position:absolute;left:0;text-align:left;margin-left:-4.4pt;margin-top:6.55pt;width:14.25pt;height:18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" filled="f" strokecolor="#0d0d0d" strokeweight="1.5pt">
                      <v:stroke joinstyle="miter"/>
                      <v:textbox>
                        <w:txbxContent>
                          <w:p w14:paraId="50E978BC" w14:textId="77777777" w:rsidR="008A6554" w:rsidRDefault="008A6554" w:rsidP="008A6554">
                            <w:pPr>
                              <w:jc w:val="center"/>
                            </w:pPr>
                            <w:r>
                              <w:t>c</w:t>
                            </w:r>
                          </w:p>
                        </w:txbxContent>
                      </v:textbox>
                    </v:oval>
                  </w:pict>
                </mc:Fallback>
              </mc:AlternateContent>
            </w:r>
            <w:r w:rsidRPr="00FC2539">
              <w:rPr>
                <w:b/>
                <w:sz w:val="20"/>
                <w:szCs w:val="20"/>
                <w:lang w:eastAsia="sr-Latn-CS"/>
              </w:rPr>
              <w:t>- за избор у звање доцента</w:t>
            </w:r>
            <w:r w:rsidRPr="00FC2539">
              <w:rPr>
                <w:sz w:val="20"/>
                <w:szCs w:val="20"/>
                <w:lang w:eastAsia="sr-Latn-CS"/>
              </w:rPr>
              <w:t xml:space="preserve">: </w:t>
            </w:r>
          </w:p>
          <w:p w14:paraId="0A603AD5" w14:textId="77777777" w:rsidR="008A6554" w:rsidRPr="00FC2539" w:rsidRDefault="008A6554" w:rsidP="008A6554">
            <w:pPr>
              <w:jc w:val="both"/>
              <w:rPr>
                <w:sz w:val="20"/>
                <w:szCs w:val="20"/>
                <w:lang w:eastAsia="sr-Latn-CS"/>
              </w:rPr>
            </w:pPr>
            <w:r w:rsidRPr="00FC2539">
              <w:rPr>
                <w:sz w:val="20"/>
                <w:szCs w:val="20"/>
                <w:lang w:eastAsia="sr-Latn-CS"/>
              </w:rPr>
              <w:t xml:space="preserve">1. Учествовање на међународним курсевима или школама за ужу научну област за коју се бира. </w:t>
            </w:r>
          </w:p>
          <w:p w14:paraId="28BDAD8F" w14:textId="77777777" w:rsidR="008A6554" w:rsidRPr="00FC2539" w:rsidRDefault="008A6554" w:rsidP="008A6554">
            <w:pPr>
              <w:jc w:val="both"/>
              <w:rPr>
                <w:sz w:val="20"/>
                <w:szCs w:val="20"/>
                <w:lang w:eastAsia="sr-Latn-CS"/>
              </w:rPr>
            </w:pPr>
            <w:r w:rsidRPr="00FC2539">
              <w:rPr>
                <w:sz w:val="20"/>
                <w:szCs w:val="20"/>
                <w:lang w:eastAsia="sr-Latn-CS"/>
              </w:rPr>
              <w:lastRenderedPageBreak/>
              <w:t xml:space="preserve">2. Постдокторско усавршавање у иностранству. </w:t>
            </w:r>
          </w:p>
          <w:p w14:paraId="0FB818ED" w14:textId="77777777" w:rsidR="008A6554" w:rsidRPr="00FC2539" w:rsidRDefault="008A6554" w:rsidP="008A6554">
            <w:pPr>
              <w:jc w:val="both"/>
              <w:rPr>
                <w:rStyle w:val="Bodytext22"/>
                <w:rFonts w:ascii="Times New Roman" w:hAnsi="Times New Roman" w:cs="Times New Roman"/>
                <w:sz w:val="20"/>
                <w:szCs w:val="20"/>
              </w:rPr>
            </w:pPr>
            <w:r>
              <w:rPr>
                <w:noProof/>
                <w:sz w:val="20"/>
                <w:szCs w:val="20"/>
                <w:lang w:val="sr-Latn-RS" w:eastAsia="sr-Latn-RS"/>
              </w:rPr>
              <mc:AlternateContent>
                <mc:Choice Requires="wps">
                  <w:drawing>
                    <wp:anchor distT="0" distB="0" distL="114300" distR="114300" simplePos="0" relativeHeight="251744256" behindDoc="0" locked="0" layoutInCell="1" allowOverlap="1" wp14:anchorId="28B040FD" wp14:editId="0CB9FF7B">
                      <wp:simplePos x="0" y="0"/>
                      <wp:positionH relativeFrom="column">
                        <wp:posOffset>-40143</wp:posOffset>
                      </wp:positionH>
                      <wp:positionV relativeFrom="paragraph">
                        <wp:posOffset>286302</wp:posOffset>
                      </wp:positionV>
                      <wp:extent cx="180975" cy="228600"/>
                      <wp:effectExtent l="0" t="0" r="28575" b="19050"/>
                      <wp:wrapNone/>
                      <wp:docPr id="217350895"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7BD02160"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B040FD" id="_x0000_s1041" style="position:absolute;left:0;text-align:left;margin-left:-3.15pt;margin-top:22.55pt;width:14.25pt;height:18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" filled="f" strokecolor="#0d0d0d" strokeweight="1.5pt">
                      <v:stroke joinstyle="miter"/>
                      <v:textbox>
                        <w:txbxContent>
                          <w:p w14:paraId="7BD02160" w14:textId="77777777" w:rsidR="008A6554" w:rsidRDefault="008A6554" w:rsidP="008A6554">
                            <w:pPr>
                              <w:jc w:val="center"/>
                            </w:pPr>
                            <w:r>
                              <w:t>c</w:t>
                            </w:r>
                          </w:p>
                        </w:txbxContent>
                      </v:textbox>
                    </v:oval>
                  </w:pict>
                </mc:Fallback>
              </mc:AlternateContent>
            </w:r>
            <w:r w:rsidRPr="00FC2539">
              <w:rPr>
                <w:sz w:val="20"/>
                <w:szCs w:val="20"/>
                <w:lang w:eastAsia="sr-Latn-CS"/>
              </w:rPr>
              <w:t xml:space="preserve">3. Студијски боравци у </w:t>
            </w:r>
            <w:r w:rsidRPr="00FC2539">
              <w:rPr>
                <w:rStyle w:val="Bodytext22"/>
                <w:rFonts w:ascii="Times New Roman" w:hAnsi="Times New Roman" w:cs="Times New Roman"/>
                <w:sz w:val="20"/>
                <w:szCs w:val="20"/>
              </w:rPr>
              <w:t xml:space="preserve">научноистраживачким институцијама у земљи или иностранству. </w:t>
            </w:r>
          </w:p>
          <w:p w14:paraId="24A0E4A3" w14:textId="77777777" w:rsidR="008A6554" w:rsidRPr="00FC2539" w:rsidRDefault="008A6554" w:rsidP="008A6554">
            <w:pPr>
              <w:jc w:val="both"/>
              <w:rPr>
                <w:rStyle w:val="Bodytext22"/>
                <w:rFonts w:ascii="Times New Roman" w:hAnsi="Times New Roman" w:cs="Times New Roman"/>
                <w:sz w:val="20"/>
                <w:szCs w:val="20"/>
              </w:rPr>
            </w:pPr>
            <w:r>
              <w:rPr>
                <w:noProof/>
                <w:sz w:val="20"/>
                <w:szCs w:val="20"/>
                <w:lang w:val="sr-Latn-RS" w:eastAsia="sr-Latn-RS"/>
              </w:rPr>
              <mc:AlternateContent>
                <mc:Choice Requires="wps">
                  <w:drawing>
                    <wp:anchor distT="0" distB="0" distL="114300" distR="114300" simplePos="0" relativeHeight="251745280" behindDoc="0" locked="0" layoutInCell="1" allowOverlap="1" wp14:anchorId="568AD5CB" wp14:editId="2738AADC">
                      <wp:simplePos x="0" y="0"/>
                      <wp:positionH relativeFrom="column">
                        <wp:posOffset>-56515</wp:posOffset>
                      </wp:positionH>
                      <wp:positionV relativeFrom="paragraph">
                        <wp:posOffset>288290</wp:posOffset>
                      </wp:positionV>
                      <wp:extent cx="180975" cy="228600"/>
                      <wp:effectExtent l="0" t="0" r="28575" b="19050"/>
                      <wp:wrapNone/>
                      <wp:docPr id="1581831321" name="Oval 1"/>
                      <wp:cNvGraphicFramePr/>
                      <a:graphic xmlns:a="http://schemas.openxmlformats.org/drawingml/2006/main">
                        <a:graphicData uri="http://schemas.microsoft.com/office/word/2010/wordprocessingShape">
                          <wps:wsp>
                            <wps:cNvSpPr/>
                            <wps:spPr>
                              <a:xfrm>
                                <a:off x="0" y="0"/>
                                <a:ext cx="180975" cy="228600"/>
                              </a:xfrm>
                              <a:prstGeom prst="ellipse">
                                <a:avLst/>
                              </a:prstGeom>
                              <a:noFill/>
                              <a:ln w="19050" cap="flat" cmpd="sng" algn="ctr">
                                <a:solidFill>
                                  <a:sysClr val="windowText" lastClr="000000">
                                    <a:lumMod val="95000"/>
                                    <a:lumOff val="5000"/>
                                  </a:sysClr>
                                </a:solidFill>
                                <a:prstDash val="solid"/>
                                <a:miter lim="800000"/>
                              </a:ln>
                              <a:effectLst/>
                            </wps:spPr>
                            <wps:txbx>
                              <w:txbxContent>
                                <w:p w14:paraId="032B090D" w14:textId="77777777" w:rsidR="008A6554" w:rsidRDefault="008A6554" w:rsidP="008A6554">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8AD5CB" id="_x0000_s1042" style="position:absolute;left:0;text-align:left;margin-left:-4.45pt;margin-top:22.7pt;width:14.25pt;height:18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" filled="f" strokecolor="#0d0d0d" strokeweight="1.5pt">
                      <v:stroke joinstyle="miter"/>
                      <v:textbox>
                        <w:txbxContent>
                          <w:p w14:paraId="032B090D" w14:textId="77777777" w:rsidR="008A6554" w:rsidRDefault="008A6554" w:rsidP="008A6554">
                            <w:pPr>
                              <w:jc w:val="center"/>
                            </w:pPr>
                            <w:r>
                              <w:t>c</w:t>
                            </w:r>
                          </w:p>
                        </w:txbxContent>
                      </v:textbox>
                    </v:oval>
                  </w:pict>
                </mc:Fallback>
              </mc:AlternateContent>
            </w:r>
            <w:r w:rsidRPr="00FC2539">
              <w:rPr>
                <w:rStyle w:val="Bodytext22"/>
                <w:rFonts w:ascii="Times New Roman" w:hAnsi="Times New Roman" w:cs="Times New Roman"/>
                <w:sz w:val="20"/>
                <w:szCs w:val="20"/>
              </w:rPr>
              <w:t xml:space="preserve">4. </w:t>
            </w:r>
            <w:r w:rsidRPr="00FC2539">
              <w:rPr>
                <w:sz w:val="20"/>
                <w:szCs w:val="20"/>
                <w:lang w:eastAsia="sr-Latn-CS"/>
              </w:rPr>
              <w:t xml:space="preserve">Предавања по позиву или пленарна предавања на акредитованим скуповима у </w:t>
            </w:r>
            <w:r w:rsidRPr="00FC2539">
              <w:rPr>
                <w:rStyle w:val="Bodytext22"/>
                <w:rFonts w:ascii="Times New Roman" w:hAnsi="Times New Roman" w:cs="Times New Roman"/>
                <w:sz w:val="20"/>
                <w:szCs w:val="20"/>
              </w:rPr>
              <w:t xml:space="preserve">земљи. </w:t>
            </w:r>
          </w:p>
          <w:p w14:paraId="4B6FFEF5" w14:textId="77777777" w:rsidR="008A6554" w:rsidRPr="00FC2539" w:rsidRDefault="008A6554" w:rsidP="008A6554">
            <w:pPr>
              <w:jc w:val="both"/>
              <w:rPr>
                <w:lang w:eastAsia="sr-Latn-CS"/>
              </w:rPr>
            </w:pPr>
            <w:r w:rsidRPr="00FC2539">
              <w:rPr>
                <w:rStyle w:val="Bodytext22"/>
                <w:rFonts w:ascii="Times New Roman" w:hAnsi="Times New Roman" w:cs="Times New Roman"/>
                <w:sz w:val="20"/>
                <w:szCs w:val="20"/>
              </w:rPr>
              <w:t>5. Учешће у међународним пројектима.</w:t>
            </w:r>
            <w:r w:rsidRPr="00FC2539">
              <w:rPr>
                <w:sz w:val="20"/>
                <w:szCs w:val="20"/>
                <w:lang w:eastAsia="sr-Latn-CS"/>
              </w:rPr>
              <w:t xml:space="preserve"> </w:t>
            </w:r>
          </w:p>
          <w:p w14:paraId="2294CA42" w14:textId="77777777" w:rsidR="008A6554" w:rsidRPr="00FC2539" w:rsidRDefault="008A6554" w:rsidP="008A6554">
            <w:pPr>
              <w:ind w:left="195"/>
              <w:jc w:val="both"/>
              <w:rPr>
                <w:sz w:val="20"/>
                <w:szCs w:val="20"/>
                <w:lang w:eastAsia="sr-Latn-CS"/>
              </w:rPr>
            </w:pPr>
            <w:r w:rsidRPr="00FC2539">
              <w:rPr>
                <w:b/>
                <w:sz w:val="20"/>
                <w:szCs w:val="20"/>
                <w:lang w:eastAsia="sr-Latn-CS"/>
              </w:rPr>
              <w:t>- за избор у звање ванредног и редовног професора</w:t>
            </w:r>
            <w:r w:rsidRPr="00FC2539">
              <w:rPr>
                <w:sz w:val="20"/>
                <w:szCs w:val="20"/>
                <w:lang w:eastAsia="sr-Latn-CS"/>
              </w:rPr>
              <w:t xml:space="preserve">: </w:t>
            </w:r>
          </w:p>
          <w:p w14:paraId="412003DE" w14:textId="77777777" w:rsidR="008A6554" w:rsidRPr="00FC2539" w:rsidRDefault="008A6554" w:rsidP="008A6554">
            <w:pPr>
              <w:jc w:val="both"/>
              <w:rPr>
                <w:rStyle w:val="Bodytext22"/>
                <w:rFonts w:ascii="Times New Roman" w:hAnsi="Times New Roman" w:cs="Times New Roman"/>
                <w:sz w:val="20"/>
                <w:szCs w:val="20"/>
              </w:rPr>
            </w:pPr>
            <w:r w:rsidRPr="00FC2539">
              <w:rPr>
                <w:sz w:val="20"/>
                <w:szCs w:val="20"/>
                <w:lang w:eastAsia="sr-Latn-CS"/>
              </w:rPr>
              <w:t xml:space="preserve">1. Предавања по позиву или пленарна предавања на међународним акредитованим скуповима у </w:t>
            </w:r>
            <w:r w:rsidRPr="00FC2539">
              <w:rPr>
                <w:rStyle w:val="Bodytext22"/>
                <w:rFonts w:ascii="Times New Roman" w:hAnsi="Times New Roman" w:cs="Times New Roman"/>
                <w:sz w:val="20"/>
                <w:szCs w:val="20"/>
              </w:rPr>
              <w:t xml:space="preserve">земљи и иностранству. </w:t>
            </w:r>
          </w:p>
          <w:p w14:paraId="044136D7" w14:textId="77777777" w:rsidR="008A6554" w:rsidRPr="00FC2539" w:rsidRDefault="008A6554"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54E18BC1" w14:textId="77777777" w:rsidR="008A6554" w:rsidRPr="00FC2539" w:rsidRDefault="008A6554"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3. Предавање по позиву.</w:t>
            </w:r>
          </w:p>
          <w:p w14:paraId="6BBB470C" w14:textId="77777777" w:rsidR="008A6554" w:rsidRPr="00FC2539" w:rsidRDefault="008A6554" w:rsidP="008A655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4. Учешће или руковођење међународним пројектима.</w:t>
            </w:r>
          </w:p>
          <w:p w14:paraId="0AA192B2" w14:textId="77777777" w:rsidR="008A6554" w:rsidRPr="00FC2539" w:rsidRDefault="008A6554" w:rsidP="008A6554">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постојећих студијских програма у оквиру високошколске установе. </w:t>
            </w:r>
          </w:p>
          <w:p w14:paraId="7385698A" w14:textId="77777777" w:rsidR="008A6554" w:rsidRPr="00FC2539" w:rsidRDefault="008A6554" w:rsidP="008A6554">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7B9A2829" w14:textId="424B4687" w:rsidR="008A6554" w:rsidRPr="00FC2539" w:rsidRDefault="008A6554" w:rsidP="008A6554">
      <w:pPr>
        <w:rPr>
          <w:b/>
          <w:sz w:val="20"/>
          <w:szCs w:val="20"/>
        </w:rPr>
      </w:pPr>
    </w:p>
    <w:p w14:paraId="55B5F13A" w14:textId="77777777" w:rsidR="008A6554" w:rsidRDefault="008A6554" w:rsidP="008A6554">
      <w:pPr>
        <w:jc w:val="both"/>
        <w:rPr>
          <w:sz w:val="20"/>
          <w:szCs w:val="20"/>
          <w:lang w:val="sr-Cyrl-CS" w:eastAsia="sr-Latn-CS" w:bidi="en-US"/>
        </w:rPr>
      </w:pPr>
      <w:r>
        <w:rPr>
          <w:sz w:val="20"/>
          <w:lang w:val="sr-Cyrl-RS"/>
        </w:rPr>
        <w:t xml:space="preserve">1. </w:t>
      </w:r>
      <w:r w:rsidRPr="00884019">
        <w:rPr>
          <w:b/>
          <w:bCs/>
          <w:sz w:val="20"/>
        </w:rPr>
        <w:t>Стручно-професионални допринос</w:t>
      </w:r>
    </w:p>
    <w:p w14:paraId="3FF42732" w14:textId="77777777" w:rsidR="008A6554" w:rsidRDefault="008A6554" w:rsidP="008A6554">
      <w:pPr>
        <w:jc w:val="both"/>
        <w:rPr>
          <w:sz w:val="20"/>
          <w:szCs w:val="20"/>
          <w:lang w:val="sr-Cyrl-CS"/>
        </w:rPr>
      </w:pPr>
      <w:r w:rsidRPr="00C921D7">
        <w:rPr>
          <w:sz w:val="20"/>
          <w:szCs w:val="20"/>
          <w:lang w:val="sr-Cyrl-CS" w:eastAsia="sr-Latn-CS" w:bidi="en-US"/>
        </w:rPr>
        <w:t>1.</w:t>
      </w:r>
      <w:r>
        <w:rPr>
          <w:sz w:val="20"/>
          <w:szCs w:val="20"/>
          <w:lang w:val="sr-Cyrl-CS"/>
        </w:rPr>
        <w:t xml:space="preserve">1. </w:t>
      </w:r>
      <w:r w:rsidRPr="00FC2539">
        <w:rPr>
          <w:sz w:val="20"/>
          <w:szCs w:val="20"/>
          <w:lang w:val="sr-Cyrl-CS"/>
        </w:rPr>
        <w:t>Ангажованост у спровођењу сложених дијагностичких, терапијских и превентивних процедура</w:t>
      </w:r>
    </w:p>
    <w:p w14:paraId="14907CF0" w14:textId="77777777" w:rsidR="008A6554" w:rsidRDefault="008A6554" w:rsidP="008A6554">
      <w:pPr>
        <w:tabs>
          <w:tab w:val="left" w:pos="6663"/>
        </w:tabs>
        <w:jc w:val="both"/>
        <w:rPr>
          <w:color w:val="000000"/>
          <w:sz w:val="20"/>
          <w:szCs w:val="20"/>
          <w:lang w:val="sr-Cyrl-CS" w:eastAsia="sr-Latn-CS" w:bidi="en-US"/>
        </w:rPr>
      </w:pPr>
      <w:r>
        <w:rPr>
          <w:sz w:val="20"/>
          <w:szCs w:val="20"/>
        </w:rPr>
        <w:t>Др Мирјана Цветковић, од почетка рада на Универзитетској дечјој клиници у Београду</w:t>
      </w:r>
      <w:r w:rsidRPr="002D6225">
        <w:rPr>
          <w:sz w:val="20"/>
          <w:szCs w:val="20"/>
        </w:rPr>
        <w:t xml:space="preserve"> </w:t>
      </w:r>
      <w:r>
        <w:rPr>
          <w:sz w:val="20"/>
          <w:szCs w:val="20"/>
        </w:rPr>
        <w:t>значајно доприноси квалитету здравствене делатности</w:t>
      </w:r>
      <w:r>
        <w:rPr>
          <w:sz w:val="20"/>
          <w:szCs w:val="20"/>
          <w:lang w:val="sl-SI"/>
        </w:rPr>
        <w:t>i.</w:t>
      </w:r>
      <w:r>
        <w:rPr>
          <w:sz w:val="20"/>
          <w:szCs w:val="20"/>
          <w:lang w:val="sr-Cyrl-RS"/>
        </w:rPr>
        <w:t xml:space="preserve"> Р</w:t>
      </w:r>
      <w:r>
        <w:rPr>
          <w:sz w:val="20"/>
          <w:szCs w:val="20"/>
        </w:rPr>
        <w:t>едовно ради као лекар специјалиста</w:t>
      </w:r>
      <w:r>
        <w:rPr>
          <w:sz w:val="20"/>
          <w:szCs w:val="20"/>
          <w:lang w:val="sr-Cyrl-RS"/>
        </w:rPr>
        <w:t>, а од 2025. године и као субспецијалиста</w:t>
      </w:r>
      <w:r>
        <w:rPr>
          <w:sz w:val="20"/>
          <w:szCs w:val="20"/>
        </w:rPr>
        <w:t xml:space="preserve"> на одељењу Дијализе и трансплантације Нефролошке службе Универзитетске дечје клинике</w:t>
      </w:r>
      <w:r>
        <w:rPr>
          <w:sz w:val="20"/>
          <w:szCs w:val="20"/>
          <w:lang w:val="sl-SI"/>
        </w:rPr>
        <w:t xml:space="preserve">. </w:t>
      </w:r>
      <w:r>
        <w:rPr>
          <w:sz w:val="20"/>
          <w:szCs w:val="20"/>
        </w:rPr>
        <w:t xml:space="preserve">Такође врши и специјализоване амбулантне прегледе. </w:t>
      </w:r>
      <w:r>
        <w:rPr>
          <w:sz w:val="20"/>
          <w:szCs w:val="20"/>
          <w:lang w:val="sr-Cyrl-RS"/>
        </w:rPr>
        <w:t>С</w:t>
      </w:r>
      <w:r>
        <w:rPr>
          <w:sz w:val="20"/>
          <w:szCs w:val="20"/>
        </w:rPr>
        <w:t>амостално и критички приступи решавању озбиљних клиничких и научних проблема.</w:t>
      </w:r>
      <w:r w:rsidRPr="006D42AF">
        <w:rPr>
          <w:sz w:val="20"/>
          <w:szCs w:val="20"/>
        </w:rPr>
        <w:t xml:space="preserve"> </w:t>
      </w:r>
      <w:r w:rsidRPr="00A0293A">
        <w:rPr>
          <w:sz w:val="20"/>
          <w:szCs w:val="20"/>
        </w:rPr>
        <w:t>У оквиру службе нефрологије, ужа област стручне активности кандидата је дечја хемодијализа, у центру који је једини референтни Центар за хроничну терапију замене бубрежне функције у Србији. Такође је од 2003. год. у тиму лекара за трансплантацију бубрега код деце Универзитетске дечје клинике где је у последњих преко 20 година урађено око 1</w:t>
      </w:r>
      <w:r>
        <w:rPr>
          <w:sz w:val="20"/>
          <w:szCs w:val="20"/>
          <w:lang w:val="sr-Cyrl-RS"/>
        </w:rPr>
        <w:t>30</w:t>
      </w:r>
      <w:r w:rsidRPr="00A0293A">
        <w:rPr>
          <w:sz w:val="20"/>
          <w:szCs w:val="20"/>
        </w:rPr>
        <w:t xml:space="preserve"> трансплантација бубрега како кадаверичних, тако и са живог сродног донора. Посебан фокус у раду кандидат посвећује лечењу континуираним методама замене бубрежне функције уз примену најсавременијих екстракорпоралних метода попут континуиране хемодиафилтрације, терапијске измене плазме и албуминске дијализе код критично болесне деце са мултиорганским попуштањем.</w:t>
      </w:r>
      <w:r w:rsidRPr="00BA1A64">
        <w:rPr>
          <w:color w:val="000000"/>
          <w:sz w:val="20"/>
          <w:szCs w:val="20"/>
          <w:lang w:val="sr-Cyrl-CS" w:eastAsia="sr-Latn-CS" w:bidi="en-US"/>
        </w:rPr>
        <w:t xml:space="preserve"> </w:t>
      </w:r>
      <w:r w:rsidRPr="00A0293A">
        <w:rPr>
          <w:color w:val="000000"/>
          <w:sz w:val="20"/>
          <w:szCs w:val="20"/>
          <w:lang w:val="sr-Cyrl-CS" w:eastAsia="sr-Latn-CS" w:bidi="en-US"/>
        </w:rPr>
        <w:t xml:space="preserve">Учествује у раду уролошко-нефролошких конзилијума као и конзилијума за подобност кандидата за извођење живе сродне трансплантације бубрега. </w:t>
      </w:r>
    </w:p>
    <w:p w14:paraId="0615B984" w14:textId="77777777" w:rsidR="008A6554" w:rsidRDefault="008A6554" w:rsidP="008A6554">
      <w:pPr>
        <w:tabs>
          <w:tab w:val="left" w:pos="1928"/>
        </w:tabs>
        <w:jc w:val="both"/>
        <w:rPr>
          <w:sz w:val="20"/>
          <w:szCs w:val="20"/>
          <w:lang w:val="sr-Cyrl-CS"/>
        </w:rPr>
      </w:pPr>
      <w:r>
        <w:rPr>
          <w:sz w:val="20"/>
          <w:szCs w:val="20"/>
          <w:lang w:val="sr-Cyrl-CS"/>
        </w:rPr>
        <w:t xml:space="preserve">1.2. </w:t>
      </w:r>
      <w:r w:rsidRPr="00FC2539">
        <w:rPr>
          <w:sz w:val="20"/>
          <w:szCs w:val="20"/>
          <w:lang w:val="sr-Cyrl-CS"/>
        </w:rPr>
        <w:t>Број и сложеност дијагостичних, терапијских и превентивних процедура, које је кандидат увео, или је учествовао у њиховом увођењу</w:t>
      </w:r>
    </w:p>
    <w:p w14:paraId="0A7AA485" w14:textId="77777777" w:rsidR="008A6554" w:rsidRDefault="008A6554" w:rsidP="008A6554">
      <w:pPr>
        <w:tabs>
          <w:tab w:val="left" w:pos="1928"/>
        </w:tabs>
        <w:jc w:val="both"/>
        <w:rPr>
          <w:color w:val="000000"/>
          <w:sz w:val="20"/>
          <w:szCs w:val="20"/>
          <w:lang w:val="sr-Cyrl-CS" w:eastAsia="sr-Latn-CS" w:bidi="en-US"/>
        </w:rPr>
      </w:pPr>
      <w:r w:rsidRPr="00A0293A">
        <w:rPr>
          <w:color w:val="000000"/>
          <w:sz w:val="20"/>
          <w:szCs w:val="20"/>
          <w:lang w:val="sr-Cyrl-CS" w:eastAsia="sr-Latn-CS" w:bidi="en-US"/>
        </w:rPr>
        <w:t xml:space="preserve">Као члан тима учествовала је у увођењу континуираних поступака терапије замене бубрежне функције од 2003 године. Члан је тима за трансплантацију бубрега који је обавио прву кадаверичну трансплантацију бубрега код деце у Србији 2004. </w:t>
      </w:r>
      <w:r>
        <w:rPr>
          <w:color w:val="000000"/>
          <w:sz w:val="20"/>
          <w:szCs w:val="20"/>
          <w:lang w:val="sr-Cyrl-CS" w:eastAsia="sr-Latn-CS" w:bidi="en-US"/>
        </w:rPr>
        <w:t>г</w:t>
      </w:r>
      <w:r w:rsidRPr="00A0293A">
        <w:rPr>
          <w:color w:val="000000"/>
          <w:sz w:val="20"/>
          <w:szCs w:val="20"/>
          <w:lang w:val="sr-Cyrl-CS" w:eastAsia="sr-Latn-CS" w:bidi="en-US"/>
        </w:rPr>
        <w:t>одине</w:t>
      </w:r>
      <w:r>
        <w:rPr>
          <w:color w:val="000000"/>
          <w:sz w:val="20"/>
          <w:szCs w:val="20"/>
          <w:lang w:val="sr-Cyrl-CS" w:eastAsia="sr-Latn-CS" w:bidi="en-US"/>
        </w:rPr>
        <w:t xml:space="preserve">, прву лапароскопску донор нефректомију у Србији 2012. године, прву </w:t>
      </w:r>
      <w:r w:rsidRPr="00983ECF">
        <w:rPr>
          <w:i/>
          <w:color w:val="000000"/>
          <w:sz w:val="20"/>
          <w:szCs w:val="20"/>
          <w:lang w:val="sr-Cyrl-CS" w:eastAsia="sr-Latn-CS" w:bidi="en-US"/>
        </w:rPr>
        <w:t>ен блок</w:t>
      </w:r>
      <w:r>
        <w:rPr>
          <w:color w:val="000000"/>
          <w:sz w:val="20"/>
          <w:szCs w:val="20"/>
          <w:lang w:val="sr-Cyrl-CS" w:eastAsia="sr-Latn-CS" w:bidi="en-US"/>
        </w:rPr>
        <w:t xml:space="preserve"> трансплантацију бубрега код детета у Србији 2004</w:t>
      </w:r>
      <w:r w:rsidRPr="00A0293A">
        <w:rPr>
          <w:color w:val="000000"/>
          <w:sz w:val="20"/>
          <w:szCs w:val="20"/>
          <w:lang w:val="sr-Cyrl-CS" w:eastAsia="sr-Latn-CS" w:bidi="en-US"/>
        </w:rPr>
        <w:t>.</w:t>
      </w:r>
      <w:r>
        <w:rPr>
          <w:color w:val="000000"/>
          <w:sz w:val="20"/>
          <w:szCs w:val="20"/>
          <w:lang w:val="sr-Cyrl-CS" w:eastAsia="sr-Latn-CS" w:bidi="en-US"/>
        </w:rPr>
        <w:t xml:space="preserve"> године. </w:t>
      </w:r>
      <w:r w:rsidRPr="00983ECF">
        <w:rPr>
          <w:color w:val="000000"/>
          <w:sz w:val="20"/>
          <w:szCs w:val="20"/>
          <w:lang w:val="sr-Cyrl-CS" w:eastAsia="sr-Latn-CS" w:bidi="en-US"/>
        </w:rPr>
        <w:t xml:space="preserve"> </w:t>
      </w:r>
      <w:r>
        <w:rPr>
          <w:color w:val="000000"/>
          <w:sz w:val="20"/>
          <w:szCs w:val="20"/>
          <w:lang w:val="sr-Cyrl-CS" w:eastAsia="sr-Latn-CS" w:bidi="en-US"/>
        </w:rPr>
        <w:t xml:space="preserve">Тренутно се обучава да ради </w:t>
      </w:r>
      <w:r w:rsidRPr="00A0293A">
        <w:rPr>
          <w:color w:val="000000"/>
          <w:sz w:val="20"/>
          <w:szCs w:val="20"/>
          <w:lang w:val="sr-Cyrl-CS" w:eastAsia="sr-Latn-CS" w:bidi="en-US"/>
        </w:rPr>
        <w:t xml:space="preserve"> перкутану биопсију нативних бубрега под контролом ултразвука.</w:t>
      </w:r>
    </w:p>
    <w:p w14:paraId="1E063233" w14:textId="77777777" w:rsidR="008A6554" w:rsidRPr="00D6124C" w:rsidRDefault="008A6554" w:rsidP="008A6554">
      <w:pPr>
        <w:tabs>
          <w:tab w:val="left" w:pos="426"/>
          <w:tab w:val="left" w:pos="709"/>
          <w:tab w:val="left" w:pos="993"/>
        </w:tabs>
        <w:spacing w:line="276" w:lineRule="auto"/>
        <w:jc w:val="both"/>
        <w:rPr>
          <w:rFonts w:eastAsiaTheme="minorHAnsi"/>
          <w:sz w:val="20"/>
          <w:szCs w:val="20"/>
          <w:lang w:val="sr-Latn-RS"/>
        </w:rPr>
      </w:pPr>
      <w:r w:rsidRPr="00D6124C">
        <w:rPr>
          <w:rFonts w:eastAsiaTheme="minorHAnsi"/>
          <w:sz w:val="20"/>
          <w:szCs w:val="20"/>
          <w:lang w:val="sr-Cyrl-CS" w:bidi="en-US"/>
        </w:rPr>
        <w:t xml:space="preserve">1.3. Број </w:t>
      </w:r>
      <w:r w:rsidRPr="00D6124C">
        <w:rPr>
          <w:rFonts w:eastAsiaTheme="minorHAnsi"/>
          <w:sz w:val="20"/>
          <w:szCs w:val="20"/>
        </w:rPr>
        <w:t>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6EC0849F" w14:textId="77777777" w:rsidR="008A6554" w:rsidRPr="00A34B00" w:rsidRDefault="008A6554" w:rsidP="00DD64E9">
      <w:pPr>
        <w:jc w:val="both"/>
        <w:rPr>
          <w:rFonts w:eastAsiaTheme="minorHAnsi"/>
          <w:sz w:val="20"/>
          <w:szCs w:val="20"/>
          <w:lang w:val="sr-Latn-RS"/>
        </w:rPr>
      </w:pPr>
      <w:r w:rsidRPr="00A34B00">
        <w:rPr>
          <w:rFonts w:eastAsiaTheme="minorHAnsi"/>
          <w:sz w:val="20"/>
          <w:szCs w:val="20"/>
          <w:lang w:val="sr-Cyrl-RS"/>
        </w:rPr>
        <w:t>Б</w:t>
      </w:r>
      <w:r w:rsidRPr="00A34B00">
        <w:rPr>
          <w:rFonts w:eastAsiaTheme="minorHAnsi"/>
          <w:sz w:val="20"/>
          <w:szCs w:val="20"/>
        </w:rPr>
        <w:t xml:space="preserve">ила </w:t>
      </w:r>
      <w:r w:rsidRPr="00A34B00">
        <w:rPr>
          <w:rFonts w:eastAsiaTheme="minorHAnsi"/>
          <w:sz w:val="20"/>
          <w:szCs w:val="20"/>
          <w:lang w:val="sr-Cyrl-RS"/>
        </w:rPr>
        <w:t xml:space="preserve">је </w:t>
      </w:r>
      <w:r w:rsidRPr="00A34B00">
        <w:rPr>
          <w:rFonts w:eastAsiaTheme="minorHAnsi"/>
          <w:sz w:val="20"/>
          <w:szCs w:val="20"/>
        </w:rPr>
        <w:t xml:space="preserve">организатор и предавач </w:t>
      </w:r>
      <w:bookmarkStart w:id="13" w:name="_Hlk216534681"/>
      <w:r w:rsidRPr="00A34B00">
        <w:rPr>
          <w:rFonts w:eastAsiaTheme="minorHAnsi"/>
          <w:sz w:val="20"/>
          <w:szCs w:val="20"/>
        </w:rPr>
        <w:t xml:space="preserve">континуиране медицинске едукације на Медицинском факултету у Београду која је </w:t>
      </w:r>
      <w:r w:rsidRPr="00A34B00">
        <w:rPr>
          <w:rFonts w:eastAsiaTheme="minorHAnsi"/>
          <w:color w:val="000000"/>
          <w:sz w:val="20"/>
          <w:szCs w:val="20"/>
          <w:lang w:bidi="en-US"/>
        </w:rPr>
        <w:t>акредитована од стране Здравственог савета Републике Србије, 28.3.24.</w:t>
      </w:r>
      <w:r w:rsidRPr="00A34B00">
        <w:rPr>
          <w:rFonts w:eastAsiaTheme="minorHAnsi"/>
          <w:color w:val="000000"/>
          <w:sz w:val="20"/>
          <w:szCs w:val="20"/>
          <w:lang w:val="sr-Cyrl-RS" w:bidi="en-US"/>
        </w:rPr>
        <w:t xml:space="preserve"> и </w:t>
      </w:r>
      <w:r w:rsidRPr="00A34B00">
        <w:rPr>
          <w:rFonts w:eastAsiaTheme="minorHAnsi"/>
          <w:sz w:val="20"/>
          <w:szCs w:val="20"/>
        </w:rPr>
        <w:t>оцењена највишом оценом од стране полазника.</w:t>
      </w:r>
      <w:r w:rsidRPr="00A34B00">
        <w:rPr>
          <w:rFonts w:eastAsiaTheme="minorHAnsi"/>
          <w:sz w:val="20"/>
          <w:szCs w:val="20"/>
          <w:lang w:val="sr-Cyrl-RS"/>
        </w:rPr>
        <w:t xml:space="preserve"> Назив програма КМЕ: „</w:t>
      </w:r>
      <w:r w:rsidRPr="00A34B00">
        <w:rPr>
          <w:rFonts w:eastAsiaTheme="minorHAnsi"/>
          <w:sz w:val="20"/>
          <w:szCs w:val="20"/>
          <w:lang w:val="ru-RU"/>
        </w:rPr>
        <w:t>Уринарне инфекције и инконтиненција код деце</w:t>
      </w:r>
      <w:r w:rsidRPr="00A34B00">
        <w:rPr>
          <w:rFonts w:eastAsiaTheme="minorHAnsi"/>
          <w:sz w:val="20"/>
          <w:szCs w:val="20"/>
          <w:lang w:val="sr-Cyrl-RS"/>
        </w:rPr>
        <w:t xml:space="preserve">“. </w:t>
      </w:r>
      <w:bookmarkEnd w:id="13"/>
    </w:p>
    <w:p w14:paraId="6AACCD82" w14:textId="77777777" w:rsidR="008A6554" w:rsidRDefault="008A6554" w:rsidP="00DD64E9">
      <w:pPr>
        <w:spacing w:after="200"/>
        <w:jc w:val="both"/>
        <w:rPr>
          <w:rFonts w:eastAsiaTheme="minorHAnsi"/>
          <w:sz w:val="20"/>
          <w:szCs w:val="20"/>
          <w:lang w:val="sr-Cyrl-RS"/>
        </w:rPr>
      </w:pPr>
      <w:r w:rsidRPr="00A34B00">
        <w:rPr>
          <w:rFonts w:eastAsiaTheme="minorHAnsi"/>
          <w:sz w:val="20"/>
          <w:szCs w:val="20"/>
          <w:lang w:val="sr-Cyrl-RS"/>
        </w:rPr>
        <w:t xml:space="preserve">Учествовала је као предавач на семинару </w:t>
      </w:r>
      <w:r w:rsidRPr="00A34B00">
        <w:rPr>
          <w:rFonts w:eastAsiaTheme="minorHAnsi"/>
          <w:sz w:val="20"/>
          <w:szCs w:val="20"/>
        </w:rPr>
        <w:t xml:space="preserve">континуиране медицинске едукације на Медицинском факултету у Београду која је </w:t>
      </w:r>
      <w:r w:rsidRPr="00A34B00">
        <w:rPr>
          <w:rFonts w:eastAsiaTheme="minorHAnsi"/>
          <w:color w:val="000000"/>
          <w:sz w:val="20"/>
          <w:szCs w:val="20"/>
          <w:lang w:bidi="en-US"/>
        </w:rPr>
        <w:t xml:space="preserve">акредитована од стране Здравственог савета Републике Србије, </w:t>
      </w:r>
      <w:r w:rsidRPr="00A34B00">
        <w:rPr>
          <w:rFonts w:eastAsiaTheme="minorHAnsi"/>
          <w:color w:val="000000"/>
          <w:sz w:val="20"/>
          <w:szCs w:val="20"/>
          <w:lang w:val="sr-Cyrl-RS" w:bidi="en-US"/>
        </w:rPr>
        <w:t>30.9.2025</w:t>
      </w:r>
      <w:r w:rsidRPr="00A34B00">
        <w:rPr>
          <w:rFonts w:eastAsiaTheme="minorHAnsi"/>
          <w:color w:val="000000"/>
          <w:sz w:val="20"/>
          <w:szCs w:val="20"/>
          <w:lang w:bidi="en-US"/>
        </w:rPr>
        <w:t>.</w:t>
      </w:r>
      <w:r w:rsidRPr="00A34B00">
        <w:rPr>
          <w:rFonts w:eastAsiaTheme="minorHAnsi"/>
          <w:color w:val="000000"/>
          <w:sz w:val="20"/>
          <w:szCs w:val="20"/>
          <w:lang w:val="sr-Cyrl-RS" w:bidi="en-US"/>
        </w:rPr>
        <w:t xml:space="preserve"> и </w:t>
      </w:r>
      <w:r w:rsidRPr="00A34B00">
        <w:rPr>
          <w:rFonts w:eastAsiaTheme="minorHAnsi"/>
          <w:sz w:val="20"/>
          <w:szCs w:val="20"/>
        </w:rPr>
        <w:t>оцењена највишом оценом од стране полазника.</w:t>
      </w:r>
      <w:r w:rsidRPr="00A34B00">
        <w:rPr>
          <w:rFonts w:eastAsiaTheme="minorHAnsi"/>
          <w:sz w:val="20"/>
          <w:szCs w:val="20"/>
          <w:lang w:val="sr-Cyrl-RS"/>
        </w:rPr>
        <w:t xml:space="preserve"> Назив програма КМЕ: „Нефролитијаза  деце</w:t>
      </w:r>
      <w:r w:rsidRPr="00A34B00">
        <w:rPr>
          <w:rFonts w:eastAsiaTheme="minorHAnsi"/>
          <w:sz w:val="20"/>
          <w:szCs w:val="20"/>
          <w:lang w:val="ru-RU"/>
        </w:rPr>
        <w:t xml:space="preserve"> код деце</w:t>
      </w:r>
      <w:r w:rsidRPr="00A34B00">
        <w:rPr>
          <w:rFonts w:eastAsiaTheme="minorHAnsi"/>
          <w:sz w:val="20"/>
          <w:szCs w:val="20"/>
          <w:lang w:val="sr-Cyrl-RS"/>
        </w:rPr>
        <w:t xml:space="preserve">“. </w:t>
      </w:r>
    </w:p>
    <w:p w14:paraId="0254D6E9" w14:textId="77777777" w:rsidR="008A6554" w:rsidRPr="002D32BE" w:rsidRDefault="008A6554" w:rsidP="008A6554">
      <w:pPr>
        <w:tabs>
          <w:tab w:val="left" w:pos="1928"/>
        </w:tabs>
        <w:jc w:val="both"/>
        <w:rPr>
          <w:sz w:val="20"/>
          <w:szCs w:val="20"/>
          <w:lang w:val="sr-Cyrl-RS"/>
        </w:rPr>
      </w:pPr>
      <w:r w:rsidRPr="002D32BE">
        <w:rPr>
          <w:sz w:val="20"/>
          <w:szCs w:val="20"/>
          <w:lang w:val="sr-Cyrl-RS"/>
        </w:rPr>
        <w:t xml:space="preserve">2. </w:t>
      </w:r>
      <w:r w:rsidRPr="00884019">
        <w:rPr>
          <w:b/>
          <w:bCs/>
          <w:sz w:val="20"/>
          <w:szCs w:val="20"/>
        </w:rPr>
        <w:t>Допринос академској и широј заједници</w:t>
      </w:r>
    </w:p>
    <w:p w14:paraId="0BC56497" w14:textId="77777777" w:rsidR="008A6554" w:rsidRDefault="008A6554" w:rsidP="008A6554">
      <w:pPr>
        <w:jc w:val="both"/>
        <w:rPr>
          <w:color w:val="000000"/>
          <w:sz w:val="20"/>
          <w:szCs w:val="20"/>
          <w:lang w:val="sr-Cyrl-CS" w:bidi="en-US"/>
        </w:rPr>
      </w:pPr>
      <w:r w:rsidRPr="002D32BE">
        <w:rPr>
          <w:bCs/>
          <w:sz w:val="20"/>
          <w:szCs w:val="20"/>
          <w:lang w:val="sr-Cyrl-RS"/>
        </w:rPr>
        <w:t>2.</w:t>
      </w:r>
      <w:r>
        <w:rPr>
          <w:bCs/>
          <w:sz w:val="20"/>
          <w:szCs w:val="20"/>
          <w:lang w:val="sr-Cyrl-RS"/>
        </w:rPr>
        <w:t xml:space="preserve">1. </w:t>
      </w:r>
      <w:r>
        <w:rPr>
          <w:color w:val="000000"/>
          <w:sz w:val="20"/>
          <w:szCs w:val="20"/>
          <w:lang w:val="sr-Cyrl-CS" w:bidi="en-US"/>
        </w:rPr>
        <w:t>Од Педијатријске секције СЛД, 2019. године награђена Захвалницом</w:t>
      </w:r>
    </w:p>
    <w:p w14:paraId="2EB0B453" w14:textId="77777777" w:rsidR="008A6554" w:rsidRPr="002E2079" w:rsidRDefault="008A6554" w:rsidP="008A6554">
      <w:pPr>
        <w:jc w:val="both"/>
        <w:rPr>
          <w:color w:val="000000"/>
          <w:sz w:val="20"/>
          <w:szCs w:val="20"/>
          <w:lang w:val="sr-Cyrl-CS" w:eastAsia="sr-Latn-CS" w:bidi="en-US"/>
        </w:rPr>
      </w:pPr>
      <w:r w:rsidRPr="002E2079">
        <w:rPr>
          <w:rFonts w:eastAsiaTheme="minorHAnsi"/>
          <w:sz w:val="20"/>
          <w:szCs w:val="20"/>
          <w:lang w:val="sr-Cyrl-RS"/>
        </w:rPr>
        <w:t xml:space="preserve">2.6. </w:t>
      </w:r>
      <w:r w:rsidRPr="002E2079">
        <w:rPr>
          <w:color w:val="000000"/>
          <w:sz w:val="20"/>
          <w:szCs w:val="20"/>
          <w:lang w:val="sr-Cyrl-CS" w:eastAsia="sr-Latn-CS" w:bidi="en-US"/>
        </w:rPr>
        <w:t xml:space="preserve">Руковођење или ангажовање у националним или међународним научним или стручним организацијама; </w:t>
      </w:r>
    </w:p>
    <w:p w14:paraId="4C0298DA" w14:textId="77777777" w:rsidR="008A6554" w:rsidRPr="008E0301" w:rsidRDefault="008A6554" w:rsidP="008A6554">
      <w:pPr>
        <w:tabs>
          <w:tab w:val="left" w:pos="6663"/>
        </w:tabs>
        <w:jc w:val="both"/>
        <w:rPr>
          <w:color w:val="000000"/>
          <w:sz w:val="20"/>
          <w:szCs w:val="20"/>
          <w:lang w:val="sr-Cyrl-CS" w:eastAsia="sr-Latn-CS" w:bidi="en-US"/>
        </w:rPr>
      </w:pPr>
      <w:r w:rsidRPr="008E0301">
        <w:rPr>
          <w:color w:val="000000"/>
          <w:sz w:val="20"/>
          <w:szCs w:val="20"/>
          <w:lang w:val="sr-Cyrl-CS" w:eastAsia="sr-Latn-CS" w:bidi="en-US"/>
        </w:rPr>
        <w:t>- члан Удружења нефролога Србије</w:t>
      </w:r>
    </w:p>
    <w:p w14:paraId="1AAEC371" w14:textId="77777777" w:rsidR="008A6554" w:rsidRPr="008E0301" w:rsidRDefault="008A6554" w:rsidP="008A6554">
      <w:pPr>
        <w:tabs>
          <w:tab w:val="left" w:pos="6663"/>
        </w:tabs>
        <w:jc w:val="both"/>
        <w:rPr>
          <w:sz w:val="20"/>
          <w:szCs w:val="20"/>
          <w:lang w:val="sr-Cyrl-RS" w:bidi="en-US"/>
        </w:rPr>
      </w:pPr>
      <w:r w:rsidRPr="008E0301">
        <w:rPr>
          <w:color w:val="000000"/>
          <w:sz w:val="20"/>
          <w:szCs w:val="20"/>
          <w:lang w:val="sr-Cyrl-RS" w:bidi="en-US"/>
        </w:rPr>
        <w:t xml:space="preserve">- члан у Европском Удружењу педијатара нефролога </w:t>
      </w:r>
      <w:r w:rsidRPr="008E0301">
        <w:rPr>
          <w:color w:val="000000"/>
          <w:sz w:val="20"/>
          <w:szCs w:val="20"/>
          <w:lang w:bidi="en-US"/>
        </w:rPr>
        <w:t>(ESPN</w:t>
      </w:r>
      <w:r w:rsidRPr="008E0301">
        <w:rPr>
          <w:sz w:val="20"/>
          <w:szCs w:val="20"/>
          <w:lang w:val="sr-Cyrl-RS" w:bidi="en-US"/>
        </w:rPr>
        <w:t>-European Society for Pediatric Nephrology)</w:t>
      </w:r>
    </w:p>
    <w:p w14:paraId="3D8C98EC" w14:textId="77777777" w:rsidR="008A6554" w:rsidRPr="008E0301" w:rsidRDefault="008A6554" w:rsidP="008A6554">
      <w:pPr>
        <w:tabs>
          <w:tab w:val="left" w:pos="6663"/>
        </w:tabs>
        <w:jc w:val="both"/>
        <w:rPr>
          <w:sz w:val="20"/>
          <w:szCs w:val="20"/>
          <w:lang w:bidi="en-US"/>
        </w:rPr>
      </w:pPr>
      <w:r w:rsidRPr="008E0301">
        <w:rPr>
          <w:sz w:val="20"/>
          <w:szCs w:val="20"/>
          <w:lang w:val="sr-Cyrl-RS" w:bidi="en-US"/>
        </w:rPr>
        <w:t xml:space="preserve">- члан </w:t>
      </w:r>
      <w:r w:rsidRPr="008E0301">
        <w:rPr>
          <w:sz w:val="20"/>
          <w:szCs w:val="20"/>
          <w:lang w:val="sr-Latn-RS" w:bidi="en-US"/>
        </w:rPr>
        <w:t xml:space="preserve">je </w:t>
      </w:r>
      <w:r w:rsidRPr="008E0301">
        <w:rPr>
          <w:sz w:val="20"/>
          <w:szCs w:val="20"/>
          <w:lang w:val="sr-Cyrl-RS" w:bidi="en-US"/>
        </w:rPr>
        <w:t>Међународне асоцијације за педијатријску трансплантацију (</w:t>
      </w:r>
      <w:r w:rsidRPr="008E0301">
        <w:rPr>
          <w:sz w:val="20"/>
          <w:szCs w:val="20"/>
          <w:lang w:val="sr-Latn-RS" w:bidi="en-US"/>
        </w:rPr>
        <w:t xml:space="preserve">IPTA- </w:t>
      </w:r>
      <w:r w:rsidRPr="008E0301">
        <w:rPr>
          <w:sz w:val="20"/>
          <w:szCs w:val="20"/>
          <w:lang w:bidi="en-US"/>
        </w:rPr>
        <w:t>International Pediatric Transplant Association)</w:t>
      </w:r>
    </w:p>
    <w:p w14:paraId="55D36B87" w14:textId="77777777" w:rsidR="008A6554" w:rsidRPr="008E0301" w:rsidRDefault="008A6554" w:rsidP="008A6554">
      <w:pPr>
        <w:tabs>
          <w:tab w:val="left" w:pos="6663"/>
        </w:tabs>
        <w:jc w:val="both"/>
        <w:rPr>
          <w:sz w:val="20"/>
          <w:szCs w:val="20"/>
          <w:lang w:bidi="en-US"/>
        </w:rPr>
      </w:pPr>
      <w:r w:rsidRPr="008E0301">
        <w:rPr>
          <w:sz w:val="20"/>
          <w:szCs w:val="20"/>
          <w:lang w:bidi="en-US"/>
        </w:rPr>
        <w:t xml:space="preserve">- </w:t>
      </w:r>
      <w:r w:rsidRPr="008E0301">
        <w:rPr>
          <w:color w:val="000000"/>
          <w:sz w:val="20"/>
          <w:szCs w:val="20"/>
          <w:lang w:val="sr-Cyrl-RS" w:bidi="en-US"/>
        </w:rPr>
        <w:t>члан а</w:t>
      </w:r>
      <w:r w:rsidRPr="008E0301">
        <w:rPr>
          <w:sz w:val="20"/>
          <w:szCs w:val="20"/>
          <w:lang w:bidi="en-US"/>
        </w:rPr>
        <w:t>ктив</w:t>
      </w:r>
      <w:r w:rsidRPr="008E0301">
        <w:rPr>
          <w:sz w:val="20"/>
          <w:szCs w:val="20"/>
          <w:lang w:val="sr-Cyrl-RS" w:bidi="en-US"/>
        </w:rPr>
        <w:t>а</w:t>
      </w:r>
      <w:r w:rsidRPr="008E0301">
        <w:rPr>
          <w:sz w:val="20"/>
          <w:szCs w:val="20"/>
          <w:lang w:bidi="en-US"/>
        </w:rPr>
        <w:t xml:space="preserve"> за педијатријску нефрологију Српског лекарског друштва</w:t>
      </w:r>
    </w:p>
    <w:p w14:paraId="2AD0F30F" w14:textId="77777777" w:rsidR="008A6554" w:rsidRDefault="008A6554" w:rsidP="008A6554">
      <w:pPr>
        <w:jc w:val="both"/>
        <w:rPr>
          <w:b/>
          <w:color w:val="000000"/>
          <w:sz w:val="20"/>
          <w:szCs w:val="20"/>
          <w:lang w:val="sr-Cyrl-CS" w:bidi="en-US"/>
        </w:rPr>
      </w:pPr>
      <w:r w:rsidRPr="008E0301">
        <w:rPr>
          <w:rFonts w:eastAsiaTheme="minorHAnsi"/>
          <w:sz w:val="20"/>
          <w:szCs w:val="20"/>
        </w:rPr>
        <w:t xml:space="preserve">- </w:t>
      </w:r>
      <w:r w:rsidRPr="008E0301">
        <w:rPr>
          <w:rFonts w:eastAsiaTheme="minorHAnsi"/>
          <w:sz w:val="20"/>
          <w:szCs w:val="20"/>
          <w:lang w:val="sr-Cyrl-RS"/>
        </w:rPr>
        <w:t xml:space="preserve">члан је европског удружења за бубрег </w:t>
      </w:r>
      <w:r w:rsidRPr="008E0301">
        <w:rPr>
          <w:rFonts w:eastAsiaTheme="minorHAnsi"/>
          <w:sz w:val="20"/>
          <w:szCs w:val="20"/>
          <w:lang w:val="sr-Latn-RS"/>
        </w:rPr>
        <w:t>(European renal association-ERA)</w:t>
      </w:r>
      <w:r w:rsidRPr="004F7F05">
        <w:rPr>
          <w:b/>
          <w:color w:val="000000"/>
          <w:sz w:val="20"/>
          <w:szCs w:val="20"/>
          <w:lang w:val="sr-Cyrl-CS" w:bidi="en-US"/>
        </w:rPr>
        <w:t xml:space="preserve"> </w:t>
      </w:r>
    </w:p>
    <w:p w14:paraId="2D095833" w14:textId="77777777" w:rsidR="008A6554" w:rsidRDefault="008A6554" w:rsidP="008A6554">
      <w:pPr>
        <w:jc w:val="both"/>
        <w:rPr>
          <w:color w:val="000000"/>
          <w:sz w:val="20"/>
          <w:szCs w:val="20"/>
          <w:lang w:val="sr-Cyrl-CS" w:bidi="en-US"/>
        </w:rPr>
      </w:pPr>
      <w:r>
        <w:rPr>
          <w:b/>
          <w:color w:val="000000"/>
          <w:sz w:val="20"/>
          <w:szCs w:val="20"/>
          <w:lang w:val="sr-Cyrl-CS" w:bidi="en-US"/>
        </w:rPr>
        <w:lastRenderedPageBreak/>
        <w:t xml:space="preserve">3. </w:t>
      </w:r>
      <w:r w:rsidRPr="00E620A7">
        <w:rPr>
          <w:b/>
          <w:color w:val="000000"/>
          <w:sz w:val="20"/>
          <w:szCs w:val="20"/>
          <w:lang w:val="sr-Cyrl-CS" w:bidi="en-US"/>
        </w:rPr>
        <w:t>За сарадњу са другим високошколским, научно-истраживачким  установама у земљи и иностранству - мобилност</w:t>
      </w:r>
      <w:r w:rsidRPr="00E620A7">
        <w:rPr>
          <w:color w:val="000000"/>
          <w:sz w:val="20"/>
          <w:szCs w:val="20"/>
          <w:lang w:val="sr-Cyrl-CS" w:bidi="en-US"/>
        </w:rPr>
        <w:t>:</w:t>
      </w:r>
    </w:p>
    <w:p w14:paraId="5A895685" w14:textId="17E7A9FB" w:rsidR="008A6554" w:rsidRPr="00361252" w:rsidRDefault="00361252" w:rsidP="008A6554">
      <w:pPr>
        <w:jc w:val="both"/>
        <w:rPr>
          <w:i/>
          <w:iCs/>
          <w:color w:val="000000"/>
          <w:sz w:val="20"/>
          <w:szCs w:val="20"/>
          <w:lang w:val="sr-Cyrl-CS" w:eastAsia="sr-Latn-CS" w:bidi="en-US"/>
        </w:rPr>
      </w:pPr>
      <w:r>
        <w:rPr>
          <w:color w:val="000000"/>
          <w:sz w:val="20"/>
          <w:szCs w:val="20"/>
          <w:lang w:val="sr-Cyrl-CS" w:eastAsia="sr-Latn-CS" w:bidi="en-US"/>
        </w:rPr>
        <w:t xml:space="preserve"> </w:t>
      </w:r>
      <w:r w:rsidR="008A6554" w:rsidRPr="002E2079">
        <w:rPr>
          <w:color w:val="000000"/>
          <w:sz w:val="20"/>
          <w:szCs w:val="20"/>
          <w:lang w:val="sr-Cyrl-CS" w:eastAsia="sr-Latn-CS" w:bidi="en-US"/>
        </w:rPr>
        <w:t xml:space="preserve">1. </w:t>
      </w:r>
      <w:r w:rsidR="008A6554" w:rsidRPr="00361252">
        <w:rPr>
          <w:i/>
          <w:iCs/>
          <w:color w:val="000000"/>
          <w:sz w:val="20"/>
          <w:szCs w:val="20"/>
          <w:lang w:val="sr-Cyrl-CS" w:eastAsia="sr-Latn-CS" w:bidi="en-US"/>
        </w:rPr>
        <w:t>Учествовање на међународним курсевима или школама за ужу научну област за коју се бира</w:t>
      </w:r>
    </w:p>
    <w:p w14:paraId="61C91CC8" w14:textId="77777777" w:rsidR="008A6554" w:rsidRDefault="008A6554" w:rsidP="008A6554">
      <w:pPr>
        <w:tabs>
          <w:tab w:val="left" w:pos="426"/>
          <w:tab w:val="left" w:pos="709"/>
          <w:tab w:val="left" w:pos="993"/>
        </w:tabs>
        <w:jc w:val="both"/>
        <w:rPr>
          <w:rFonts w:eastAsiaTheme="minorHAnsi"/>
          <w:color w:val="000000"/>
          <w:sz w:val="20"/>
          <w:szCs w:val="20"/>
          <w:lang w:val="sr-Cyrl-CS" w:bidi="en-US"/>
        </w:rPr>
      </w:pPr>
      <w:r w:rsidRPr="008E0301">
        <w:rPr>
          <w:rFonts w:eastAsiaTheme="minorHAnsi"/>
          <w:color w:val="000000"/>
          <w:sz w:val="20"/>
          <w:szCs w:val="20"/>
          <w:lang w:val="sr-Cyrl-CS" w:bidi="en-US"/>
        </w:rPr>
        <w:t>- Похађала је бројне националне и интернационалне стручне скупове педијатара и нефролога, као и курсеве КМЕ међу којима се издваја: учешће на Другој академија за реналну инсуфицијенцију у Румунији, Констанца 2004.год</w:t>
      </w:r>
    </w:p>
    <w:p w14:paraId="1A007061" w14:textId="77777777" w:rsidR="00361252" w:rsidRPr="008E0301" w:rsidRDefault="00361252" w:rsidP="008A6554">
      <w:pPr>
        <w:tabs>
          <w:tab w:val="left" w:pos="426"/>
          <w:tab w:val="left" w:pos="709"/>
          <w:tab w:val="left" w:pos="993"/>
        </w:tabs>
        <w:jc w:val="both"/>
        <w:rPr>
          <w:rFonts w:eastAsiaTheme="minorHAnsi"/>
          <w:color w:val="000000"/>
          <w:sz w:val="20"/>
          <w:szCs w:val="20"/>
          <w:lang w:val="sr-Latn-RS" w:bidi="en-US"/>
        </w:rPr>
      </w:pPr>
    </w:p>
    <w:p w14:paraId="7B621725" w14:textId="7FD45EA0" w:rsidR="008A6554" w:rsidRPr="002E2079" w:rsidRDefault="00361252" w:rsidP="008A6554">
      <w:pPr>
        <w:jc w:val="both"/>
        <w:rPr>
          <w:color w:val="000000"/>
          <w:sz w:val="20"/>
          <w:szCs w:val="20"/>
          <w:lang w:val="sr-Cyrl-CS" w:eastAsia="sr-Latn-CS" w:bidi="en-US"/>
        </w:rPr>
      </w:pPr>
      <w:r>
        <w:rPr>
          <w:color w:val="000000"/>
          <w:sz w:val="20"/>
          <w:szCs w:val="20"/>
          <w:lang w:val="sr-Cyrl-CS" w:bidi="en-US"/>
        </w:rPr>
        <w:t xml:space="preserve"> </w:t>
      </w:r>
      <w:r w:rsidR="008A6554" w:rsidRPr="002E2079">
        <w:rPr>
          <w:color w:val="000000"/>
          <w:sz w:val="20"/>
          <w:szCs w:val="20"/>
          <w:lang w:val="sr-Cyrl-CS" w:bidi="en-US"/>
        </w:rPr>
        <w:t xml:space="preserve">4. </w:t>
      </w:r>
      <w:r w:rsidR="008A6554" w:rsidRPr="00361252">
        <w:rPr>
          <w:i/>
          <w:iCs/>
          <w:color w:val="000000"/>
          <w:sz w:val="20"/>
          <w:szCs w:val="20"/>
          <w:lang w:val="sr-Cyrl-CS" w:bidi="en-US"/>
        </w:rPr>
        <w:t>Предавања по позиву или пленарна предавања на акредитованим скуповима у земљи</w:t>
      </w:r>
      <w:r w:rsidR="008A6554" w:rsidRPr="00361252">
        <w:rPr>
          <w:i/>
          <w:iCs/>
          <w:color w:val="000000"/>
          <w:sz w:val="20"/>
          <w:szCs w:val="20"/>
          <w:lang w:val="sr-Cyrl-CS" w:eastAsia="sr-Latn-CS" w:bidi="en-US"/>
        </w:rPr>
        <w:t>;</w:t>
      </w:r>
    </w:p>
    <w:p w14:paraId="7D1ED542" w14:textId="3A780E57" w:rsidR="008A6554" w:rsidRPr="008E0301" w:rsidRDefault="00361252" w:rsidP="008A6554">
      <w:pPr>
        <w:jc w:val="both"/>
        <w:rPr>
          <w:color w:val="000000"/>
          <w:sz w:val="20"/>
          <w:szCs w:val="20"/>
          <w:lang w:val="sr-Latn-RS" w:eastAsia="sr-Latn-CS" w:bidi="en-US"/>
        </w:rPr>
      </w:pPr>
      <w:r>
        <w:rPr>
          <w:color w:val="000000"/>
          <w:sz w:val="20"/>
          <w:szCs w:val="20"/>
          <w:lang w:val="sr-Cyrl-CS" w:eastAsia="sr-Latn-CS" w:bidi="en-US"/>
        </w:rPr>
        <w:t xml:space="preserve">- </w:t>
      </w:r>
      <w:r w:rsidR="008A6554" w:rsidRPr="008E0301">
        <w:rPr>
          <w:color w:val="000000"/>
          <w:sz w:val="20"/>
          <w:szCs w:val="20"/>
          <w:lang w:val="sr-Cyrl-CS" w:eastAsia="sr-Latn-CS" w:bidi="en-US"/>
        </w:rPr>
        <w:t>Карактеристике примарних гломерулонефритиса у педијатријској популацији, Школа нефрологије, млади за мађе-примарни гломерулонефритиси, 7-8.11.2025. Дивчибаре (скуп у зељи)</w:t>
      </w:r>
    </w:p>
    <w:p w14:paraId="22E837B2" w14:textId="77777777" w:rsidR="008A6554" w:rsidRPr="008E0301" w:rsidRDefault="008A6554" w:rsidP="008A6554">
      <w:pPr>
        <w:jc w:val="both"/>
        <w:rPr>
          <w:color w:val="000000"/>
          <w:sz w:val="20"/>
          <w:szCs w:val="20"/>
          <w:lang w:val="sr-Latn-R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Нефролитијаза код деце: епидемиологија и дијагноза- Континуирана медицинска едукација под називом нефролитијаза код деце, Медицински факултет унивезитета у београду, Тиршова клиника 30.9.25. (семинар)</w:t>
      </w:r>
    </w:p>
    <w:p w14:paraId="41AD5EBD" w14:textId="77777777" w:rsidR="008A6554" w:rsidRPr="008E0301" w:rsidRDefault="008A6554" w:rsidP="008A6554">
      <w:pPr>
        <w:jc w:val="both"/>
        <w:rPr>
          <w:color w:val="000000"/>
          <w:sz w:val="20"/>
          <w:szCs w:val="20"/>
          <w:lang w:val="sr-Latn-R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Етиопатогенеза, клиничка слика и испитивања код деце са нефролитијазом- Дани Универзитетске дечје клинике 29 и29.10.2025-Београд (Национални конгрес са међународним учешћем)</w:t>
      </w:r>
    </w:p>
    <w:p w14:paraId="33183F8B" w14:textId="77777777" w:rsidR="008A6554" w:rsidRPr="008E0301" w:rsidRDefault="008A6554" w:rsidP="008A6554">
      <w:pPr>
        <w:jc w:val="both"/>
        <w:rPr>
          <w:color w:val="000000"/>
          <w:sz w:val="20"/>
          <w:szCs w:val="20"/>
          <w:lang w:val="sr-Latn-R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Протеинурија-значај скрининга-27. семинар педијатриске школе Србије-Златибор, 8.5.2025. година (национални симпозијум са међународним учешћем)</w:t>
      </w:r>
    </w:p>
    <w:p w14:paraId="444A8AE4" w14:textId="77777777" w:rsidR="008A6554" w:rsidRPr="008E0301" w:rsidRDefault="008A6554" w:rsidP="008A6554">
      <w:pPr>
        <w:jc w:val="both"/>
        <w:rPr>
          <w:color w:val="000000"/>
          <w:sz w:val="20"/>
          <w:szCs w:val="20"/>
          <w:lang w:val="sr-Cyrl-CS" w:eastAsia="sr-Latn-CS" w:bidi="en-US"/>
        </w:rPr>
      </w:pPr>
      <w:r w:rsidRPr="008E0301">
        <w:rPr>
          <w:color w:val="000000"/>
          <w:sz w:val="20"/>
          <w:szCs w:val="20"/>
          <w:lang w:val="sr-Latn-RS" w:eastAsia="sr-Latn-CS" w:bidi="en-US"/>
        </w:rPr>
        <w:t xml:space="preserve">- </w:t>
      </w:r>
      <w:r w:rsidRPr="008E0301">
        <w:rPr>
          <w:color w:val="000000"/>
          <w:sz w:val="20"/>
          <w:szCs w:val="20"/>
          <w:lang w:val="sr-Cyrl-CS" w:eastAsia="sr-Latn-CS" w:bidi="en-US"/>
        </w:rPr>
        <w:t>ИгА васкулитис код деце и његова удруженост са нефритисом- Клиничке манифестације аутоимуних болести 29-30.5.2025. (скуп у земљи-национални конгрес са међународним учешћем)</w:t>
      </w:r>
    </w:p>
    <w:p w14:paraId="7ABF2D08" w14:textId="77777777" w:rsidR="008A6554" w:rsidRPr="008E0301" w:rsidRDefault="008A6554" w:rsidP="008A6554">
      <w:pPr>
        <w:jc w:val="both"/>
        <w:rPr>
          <w:color w:val="000000"/>
          <w:sz w:val="20"/>
          <w:szCs w:val="20"/>
          <w:lang w:val="sr-Latn-RS" w:eastAsia="sr-Latn-CS" w:bidi="en-US"/>
        </w:rPr>
      </w:pPr>
      <w:r w:rsidRPr="008E0301">
        <w:rPr>
          <w:color w:val="000000"/>
          <w:sz w:val="20"/>
          <w:szCs w:val="20"/>
          <w:lang w:val="sr-Latn-RS" w:eastAsia="sr-Latn-CS" w:bidi="en-US"/>
        </w:rPr>
        <w:t>-</w:t>
      </w:r>
      <w:r w:rsidRPr="008E0301">
        <w:rPr>
          <w:color w:val="000000"/>
          <w:sz w:val="20"/>
          <w:szCs w:val="20"/>
          <w:lang w:val="sr-Cyrl-RS" w:eastAsia="sr-Latn-CS" w:bidi="en-US"/>
        </w:rPr>
        <w:t xml:space="preserve"> Акутна хемодијализа-искуство у лечењу интермитентним и континуираним поступцима терапије замене бубрежне функције- </w:t>
      </w:r>
      <w:r w:rsidRPr="008E0301">
        <w:rPr>
          <w:color w:val="000000"/>
          <w:sz w:val="20"/>
          <w:szCs w:val="20"/>
          <w:lang w:val="sr-Latn-RS" w:eastAsia="sr-Latn-CS" w:bidi="en-US"/>
        </w:rPr>
        <w:t xml:space="preserve">45 </w:t>
      </w:r>
      <w:r w:rsidRPr="008E0301">
        <w:rPr>
          <w:color w:val="000000"/>
          <w:sz w:val="20"/>
          <w:szCs w:val="20"/>
          <w:lang w:val="sr-Cyrl-RS" w:eastAsia="sr-Latn-CS" w:bidi="en-US"/>
        </w:rPr>
        <w:t>година Центра за дијализу и трансплантацију „проф. Дд Милана Поповић-Роловић“ Универзитетске дечје клинике у Београду: дијализа јуче, данас, сутра 10.1.2025. (симпозијум у земљи)</w:t>
      </w:r>
    </w:p>
    <w:p w14:paraId="132F94CE" w14:textId="77777777" w:rsidR="008A6554" w:rsidRPr="008E0301" w:rsidRDefault="008A6554" w:rsidP="008A6554">
      <w:pPr>
        <w:jc w:val="both"/>
        <w:rPr>
          <w:rFonts w:eastAsiaTheme="minorHAnsi"/>
          <w:b/>
          <w:color w:val="000000"/>
          <w:sz w:val="20"/>
          <w:szCs w:val="20"/>
          <w:lang w:bidi="en-US"/>
        </w:rPr>
      </w:pPr>
      <w:r w:rsidRPr="008E0301">
        <w:rPr>
          <w:rFonts w:asciiTheme="minorHAnsi" w:eastAsiaTheme="minorHAnsi" w:hAnsiTheme="minorHAnsi" w:cstheme="minorBidi"/>
          <w:color w:val="000000"/>
          <w:sz w:val="20"/>
          <w:szCs w:val="20"/>
          <w:lang w:val="sr-Latn-RS" w:eastAsia="sr-Latn-CS"/>
        </w:rPr>
        <w:t>-</w:t>
      </w:r>
      <w:r w:rsidRPr="008E0301">
        <w:rPr>
          <w:rFonts w:eastAsiaTheme="minorHAnsi"/>
          <w:color w:val="000000"/>
          <w:sz w:val="20"/>
          <w:szCs w:val="20"/>
          <w:lang w:bidi="en-US"/>
        </w:rPr>
        <w:t xml:space="preserve"> Дијагноза и лечење педијатријских болесника са тромботичном микроангиопатијом-приказ болесника-лична искуства. Семинар са међународним учешћем одржан у хотелу „Москва“ 11.9.2024. </w:t>
      </w:r>
      <w:r w:rsidRPr="008E0301">
        <w:rPr>
          <w:rFonts w:eastAsiaTheme="minorHAnsi"/>
          <w:b/>
          <w:color w:val="000000"/>
          <w:sz w:val="20"/>
          <w:szCs w:val="20"/>
          <w:lang w:bidi="en-US"/>
        </w:rPr>
        <w:t>(</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236C50EB" w14:textId="77777777" w:rsidR="008A6554" w:rsidRPr="008E0301" w:rsidRDefault="008A6554" w:rsidP="008A6554">
      <w:pPr>
        <w:jc w:val="both"/>
        <w:rPr>
          <w:rFonts w:eastAsiaTheme="minorHAnsi"/>
          <w:b/>
          <w:color w:val="000000"/>
          <w:sz w:val="20"/>
          <w:szCs w:val="20"/>
          <w:lang w:bidi="en-US"/>
        </w:rPr>
      </w:pPr>
      <w:r w:rsidRPr="008E0301">
        <w:rPr>
          <w:rFonts w:eastAsiaTheme="minorHAnsi"/>
          <w:b/>
          <w:color w:val="000000"/>
          <w:sz w:val="20"/>
          <w:szCs w:val="20"/>
          <w:lang w:bidi="en-US"/>
        </w:rPr>
        <w:t>-</w:t>
      </w:r>
      <w:r w:rsidRPr="008E0301">
        <w:rPr>
          <w:rFonts w:eastAsiaTheme="minorHAnsi"/>
          <w:color w:val="000000"/>
          <w:sz w:val="20"/>
          <w:szCs w:val="20"/>
          <w:lang w:bidi="en-US"/>
        </w:rPr>
        <w:t xml:space="preserve"> Трансплантација бубрега код деце као златан стандард замене бубрежне функције-Дани Универзитетске дечје клинике 2024. године, национални конгрес са међународним учешћем </w:t>
      </w:r>
      <w:r w:rsidRPr="008E0301">
        <w:rPr>
          <w:rFonts w:eastAsiaTheme="minorHAnsi"/>
          <w:b/>
          <w:color w:val="000000"/>
          <w:sz w:val="20"/>
          <w:szCs w:val="20"/>
          <w:lang w:bidi="en-US"/>
        </w:rPr>
        <w:t>(</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 xml:space="preserve"> )</w:t>
      </w:r>
    </w:p>
    <w:p w14:paraId="0D69160D" w14:textId="77777777" w:rsidR="008A6554" w:rsidRPr="008E0301" w:rsidRDefault="008A6554" w:rsidP="008A6554">
      <w:pPr>
        <w:jc w:val="both"/>
        <w:rPr>
          <w:rFonts w:eastAsiaTheme="minorHAnsi"/>
          <w:b/>
          <w:color w:val="000000"/>
          <w:sz w:val="20"/>
          <w:szCs w:val="20"/>
          <w:lang w:bidi="en-US"/>
        </w:rPr>
      </w:pPr>
      <w:r w:rsidRPr="008E0301">
        <w:rPr>
          <w:rFonts w:eastAsiaTheme="minorHAnsi"/>
          <w:b/>
          <w:color w:val="000000"/>
          <w:sz w:val="20"/>
          <w:szCs w:val="20"/>
          <w:lang w:bidi="en-US"/>
        </w:rPr>
        <w:t>-</w:t>
      </w:r>
      <w:r w:rsidRPr="008E0301">
        <w:rPr>
          <w:rFonts w:eastAsiaTheme="minorHAnsi"/>
          <w:color w:val="000000"/>
          <w:sz w:val="20"/>
          <w:szCs w:val="20"/>
          <w:lang w:bidi="en-US"/>
        </w:rPr>
        <w:t xml:space="preserve"> Инфекције уринарног тракта код деце са успостављеном контролом мокрења. Континуирана медицинска едукација акредитована од стране Здравственог савета Републике Србије, 28.3.24. Универзитетска дечја Клиника </w:t>
      </w:r>
      <w:r w:rsidRPr="008E0301">
        <w:rPr>
          <w:rFonts w:eastAsiaTheme="minorHAnsi"/>
          <w:b/>
          <w:color w:val="000000"/>
          <w:sz w:val="20"/>
          <w:szCs w:val="20"/>
          <w:lang w:bidi="en-US"/>
        </w:rPr>
        <w:t>(</w:t>
      </w:r>
      <w:r w:rsidRPr="008E0301">
        <w:rPr>
          <w:rFonts w:eastAsiaTheme="minorHAnsi"/>
          <w:color w:val="000000"/>
          <w:sz w:val="20"/>
          <w:szCs w:val="20"/>
          <w:lang w:val="sr-Cyrl-RS" w:bidi="en-US"/>
        </w:rPr>
        <w:t>скуп у земљи</w:t>
      </w:r>
      <w:r w:rsidRPr="008E0301">
        <w:rPr>
          <w:rFonts w:eastAsiaTheme="minorHAnsi"/>
          <w:b/>
          <w:color w:val="000000"/>
          <w:sz w:val="20"/>
          <w:szCs w:val="20"/>
          <w:lang w:bidi="en-US"/>
        </w:rPr>
        <w:t>)</w:t>
      </w:r>
    </w:p>
    <w:p w14:paraId="2132DC91" w14:textId="0FCB7960" w:rsidR="008A6554" w:rsidRPr="008E0301" w:rsidRDefault="008A6554" w:rsidP="00361252">
      <w:pPr>
        <w:jc w:val="both"/>
        <w:rPr>
          <w:rFonts w:eastAsiaTheme="minorHAnsi"/>
          <w:b/>
          <w:color w:val="000000"/>
          <w:sz w:val="20"/>
          <w:szCs w:val="20"/>
          <w:lang w:bidi="en-US"/>
        </w:rPr>
      </w:pPr>
      <w:r w:rsidRPr="008E0301">
        <w:rPr>
          <w:rFonts w:eastAsiaTheme="minorHAnsi"/>
          <w:color w:val="000000"/>
          <w:sz w:val="20"/>
          <w:szCs w:val="20"/>
          <w:lang w:bidi="en-US"/>
        </w:rPr>
        <w:t xml:space="preserve">- </w:t>
      </w:r>
      <w:r w:rsidRPr="008E0301">
        <w:rPr>
          <w:rFonts w:eastAsiaTheme="minorHAnsi"/>
          <w:color w:val="000000"/>
          <w:sz w:val="20"/>
          <w:szCs w:val="20"/>
          <w:lang w:eastAsia="sr-Latn-CS" w:bidi="en-US"/>
        </w:rPr>
        <w:t>Уринарне инфекције код тоалетно утрениране деце</w:t>
      </w:r>
      <w:r w:rsidRPr="008E0301">
        <w:rPr>
          <w:rFonts w:eastAsiaTheme="minorHAnsi"/>
          <w:bCs/>
          <w:color w:val="000000"/>
          <w:sz w:val="20"/>
          <w:szCs w:val="20"/>
          <w:lang w:eastAsia="sr-Latn-CS" w:bidi="en-US"/>
        </w:rPr>
        <w:t>, Дани Универзитетске дечје клинике, Београд., национални конгрес са међународним учешћем, 27.10.2023.</w:t>
      </w:r>
      <w:r w:rsidRPr="008E0301">
        <w:rPr>
          <w:rFonts w:eastAsiaTheme="minorHAnsi"/>
          <w:b/>
          <w:color w:val="000000"/>
          <w:sz w:val="20"/>
          <w:szCs w:val="20"/>
          <w:lang w:bidi="en-US"/>
        </w:rPr>
        <w:t xml:space="preserve"> </w:t>
      </w:r>
      <w:r w:rsidRPr="008E0301">
        <w:rPr>
          <w:rFonts w:eastAsiaTheme="minorHAnsi"/>
          <w:b/>
          <w:color w:val="000000"/>
          <w:sz w:val="20"/>
          <w:szCs w:val="20"/>
          <w:lang w:val="sr-Cyrl-RS" w:bidi="en-US"/>
        </w:rPr>
        <w:t>(</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 xml:space="preserve"> )</w:t>
      </w:r>
    </w:p>
    <w:p w14:paraId="37446372" w14:textId="77777777" w:rsidR="008A6554" w:rsidRPr="008E0301" w:rsidRDefault="008A6554" w:rsidP="008A6554">
      <w:pPr>
        <w:jc w:val="both"/>
        <w:rPr>
          <w:rFonts w:eastAsiaTheme="minorHAnsi"/>
          <w:color w:val="000000"/>
          <w:sz w:val="20"/>
          <w:szCs w:val="20"/>
          <w:lang w:val="sr-Cyrl-CS" w:bidi="en-US"/>
        </w:rPr>
      </w:pPr>
      <w:r w:rsidRPr="008E0301">
        <w:rPr>
          <w:rFonts w:eastAsiaTheme="minorHAnsi"/>
          <w:b/>
          <w:color w:val="000000"/>
          <w:sz w:val="20"/>
          <w:szCs w:val="20"/>
          <w:lang w:bidi="en-US"/>
        </w:rPr>
        <w:t>-</w:t>
      </w:r>
      <w:r w:rsidRPr="008E0301">
        <w:rPr>
          <w:rFonts w:eastAsiaTheme="minorHAnsi"/>
          <w:color w:val="000000"/>
          <w:sz w:val="20"/>
          <w:szCs w:val="20"/>
          <w:lang w:val="sr-Cyrl-CS" w:bidi="en-US"/>
        </w:rPr>
        <w:t xml:space="preserve"> Хемодијализаи трансплантација код педијатријских болесника-искуство Центра за хемодијализу и трансплантацију „Проф. Др Милана Поповић-Роловић“ Универзитетска дечја клиника Београд. 6.конгрес нефролога Србије са међународним учешћем, Београд 6-9.6.2023.</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55A7CBCD" w14:textId="77777777" w:rsidR="008A6554" w:rsidRPr="008E0301" w:rsidRDefault="008A6554" w:rsidP="008A6554">
      <w:pPr>
        <w:tabs>
          <w:tab w:val="left" w:pos="426"/>
          <w:tab w:val="left" w:pos="6663"/>
        </w:tabs>
        <w:jc w:val="both"/>
        <w:rPr>
          <w:rFonts w:eastAsiaTheme="minorHAnsi"/>
          <w:color w:val="000000"/>
          <w:sz w:val="20"/>
          <w:szCs w:val="20"/>
          <w:lang w:val="sr-Cyrl-CS" w:eastAsia="sr-Latn-CS" w:bidi="en-US"/>
        </w:rPr>
      </w:pPr>
      <w:r w:rsidRPr="008E0301">
        <w:rPr>
          <w:rFonts w:eastAsiaTheme="minorHAnsi"/>
          <w:color w:val="000000"/>
          <w:sz w:val="20"/>
          <w:szCs w:val="20"/>
          <w:lang w:val="sr-Cyrl-CS" w:eastAsia="sr-Latn-CS" w:bidi="en-US"/>
        </w:rPr>
        <w:t>- Примена магнетне ангиографије код деце са хипертензијом-искуство нефролошке службе Универзитетске дечје клинике, 8. Конгрес хипертензије са међународним учешћем, Београд, 26.11.2022.</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21426AF0"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color w:val="000000"/>
          <w:sz w:val="20"/>
          <w:szCs w:val="20"/>
          <w:lang w:bidi="en-US"/>
        </w:rPr>
      </w:pPr>
      <w:r w:rsidRPr="008E0301">
        <w:rPr>
          <w:rFonts w:eastAsiaTheme="minorHAnsi"/>
          <w:color w:val="000000"/>
          <w:sz w:val="20"/>
          <w:szCs w:val="20"/>
          <w:lang w:eastAsia="sr-Latn-CS" w:bidi="en-US"/>
        </w:rPr>
        <w:t>-Акутни постстрептококни гломерулонефритис (АПСГН)</w:t>
      </w:r>
      <w:r w:rsidRPr="008E0301">
        <w:rPr>
          <w:rFonts w:eastAsiaTheme="minorHAnsi"/>
          <w:bCs/>
          <w:color w:val="000000"/>
          <w:sz w:val="20"/>
          <w:szCs w:val="20"/>
          <w:lang w:eastAsia="sr-Latn-CS" w:bidi="en-US"/>
        </w:rPr>
        <w:t>, Дани Универзитетске дечје клинике, Београд., национални конгрес са међународним учешћем, 21.10.2022.</w:t>
      </w:r>
      <w:r w:rsidRPr="008E0301">
        <w:rPr>
          <w:rFonts w:eastAsiaTheme="minorHAnsi"/>
          <w:b/>
          <w:color w:val="000000"/>
          <w:sz w:val="20"/>
          <w:szCs w:val="20"/>
          <w:lang w:bidi="en-US"/>
        </w:rPr>
        <w:t xml:space="preserve"> (</w:t>
      </w:r>
      <w:r w:rsidRPr="008E0301">
        <w:rPr>
          <w:rFonts w:eastAsiaTheme="minorHAnsi"/>
          <w:color w:val="000000"/>
          <w:sz w:val="20"/>
          <w:szCs w:val="20"/>
          <w:lang w:bidi="en-US"/>
        </w:rPr>
        <w:t>скуп у земљи са међународним учешћем</w:t>
      </w:r>
      <w:r w:rsidRPr="008E0301">
        <w:rPr>
          <w:rFonts w:eastAsiaTheme="minorHAnsi"/>
          <w:b/>
          <w:color w:val="000000"/>
          <w:sz w:val="20"/>
          <w:szCs w:val="20"/>
          <w:lang w:bidi="en-US"/>
        </w:rPr>
        <w:t>)</w:t>
      </w:r>
    </w:p>
    <w:p w14:paraId="75AFEB4A" w14:textId="602C2AE4" w:rsidR="008A6554" w:rsidRPr="008E0301" w:rsidRDefault="008A6554" w:rsidP="008A6554">
      <w:pPr>
        <w:tabs>
          <w:tab w:val="left" w:pos="426"/>
          <w:tab w:val="left" w:pos="6663"/>
        </w:tabs>
        <w:spacing w:beforeLines="20" w:before="48" w:afterLines="20" w:after="48"/>
        <w:ind w:left="142" w:hanging="142"/>
        <w:jc w:val="both"/>
        <w:rPr>
          <w:rFonts w:eastAsiaTheme="minorHAnsi"/>
          <w:bCs/>
          <w:color w:val="000000"/>
          <w:sz w:val="20"/>
          <w:szCs w:val="20"/>
          <w:lang w:val="sr-Latn-RS" w:eastAsia="sr-Latn-CS" w:bidi="en-US"/>
        </w:rPr>
      </w:pPr>
      <w:r w:rsidRPr="008E0301">
        <w:rPr>
          <w:rFonts w:eastAsiaTheme="minorHAnsi"/>
          <w:bCs/>
          <w:color w:val="000000"/>
          <w:sz w:val="20"/>
          <w:szCs w:val="20"/>
          <w:lang w:eastAsia="sr-Latn-CS" w:bidi="en-US"/>
        </w:rPr>
        <w:t>- ИгА нефропатија, Педијатријска секција Српског лекарског друштва, 2019. (</w:t>
      </w:r>
      <w:r w:rsidRPr="008E0301">
        <w:rPr>
          <w:rFonts w:eastAsiaTheme="minorHAnsi"/>
          <w:bCs/>
          <w:color w:val="000000"/>
          <w:sz w:val="20"/>
          <w:szCs w:val="20"/>
          <w:lang w:val="sr-Cyrl-RS" w:eastAsia="sr-Latn-CS" w:bidi="en-US"/>
        </w:rPr>
        <w:t>скуп у земљи</w:t>
      </w:r>
      <w:r w:rsidRPr="008E0301">
        <w:rPr>
          <w:rFonts w:eastAsiaTheme="minorHAnsi"/>
          <w:bCs/>
          <w:color w:val="000000"/>
          <w:sz w:val="20"/>
          <w:szCs w:val="20"/>
          <w:lang w:eastAsia="sr-Latn-CS" w:bidi="en-US"/>
        </w:rPr>
        <w:t>)</w:t>
      </w:r>
    </w:p>
    <w:p w14:paraId="78E27781"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Мишија грозница-и даље присутан узрок акутног бубрежног оштећења, Актив за педијатриску нефрологију Српског лекарског друштва, 2019.</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230F995C"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Примена антибиотика, одговорни према болеснику и заједници-приказ болесника, интерактивна дискусија различитих клиничких сценарија, Дани Универзитетске дечје клинике, Београд, 2018.</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287B1DE3"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Ноћно умокравање, радионица, Дани Универзитетске дечје клинике, Београд, 2017.</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1636618A"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Неметаболички узроци калкулозе у дечјем узрасту, Дани Универзитетске дечје клинике, Београд, 2016.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3F4896F7"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Енергетска пића, Дани Универзитетске дечје клинике, Београд, 2014.</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5ED46589"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Неметаболички узроци калкулозе у дечјем узрасту, Трећи конгрес нефролога Србије, 2014.</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15481083"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Интермитетнтна ноћна инконтиненција-енуреза код деце- дневник мокрења, Акредитован програм континуиране медицинске едукације одржан на Универзитетској дечјој клиници 3.6.2013.</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08AE3FF8" w14:textId="77777777" w:rsidR="008A6554" w:rsidRPr="008E0301" w:rsidRDefault="008A6554" w:rsidP="008A6554">
      <w:pPr>
        <w:tabs>
          <w:tab w:val="left" w:pos="426"/>
          <w:tab w:val="left" w:pos="6663"/>
        </w:tabs>
        <w:spacing w:beforeLines="20" w:before="48" w:afterLines="20" w:after="48"/>
        <w:ind w:left="142" w:hanging="142"/>
        <w:jc w:val="both"/>
        <w:rPr>
          <w:rFonts w:eastAsiaTheme="minorHAnsi"/>
          <w:b/>
          <w:bCs/>
          <w:color w:val="000000"/>
          <w:sz w:val="20"/>
          <w:szCs w:val="20"/>
          <w:lang w:val="sr-Latn-RS" w:eastAsia="sr-Latn-CS" w:bidi="en-US"/>
        </w:rPr>
      </w:pPr>
      <w:r w:rsidRPr="008E0301">
        <w:rPr>
          <w:rFonts w:eastAsiaTheme="minorHAnsi"/>
          <w:bCs/>
          <w:color w:val="000000"/>
          <w:sz w:val="20"/>
          <w:szCs w:val="20"/>
          <w:lang w:eastAsia="sr-Latn-CS" w:bidi="en-US"/>
        </w:rPr>
        <w:t>- Клинички аспект и фактори ризика акутног пијелонефритиса код деце са трансплантираним бубрегом, Дани Универзитетске дечје клинике, Београд, 2013.</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r w:rsidRPr="008E0301">
        <w:rPr>
          <w:rFonts w:eastAsiaTheme="minorHAnsi"/>
          <w:b/>
          <w:bCs/>
          <w:color w:val="000000"/>
          <w:sz w:val="20"/>
          <w:szCs w:val="20"/>
          <w:lang w:eastAsia="sr-Latn-CS" w:bidi="en-US"/>
        </w:rPr>
        <w:t>)</w:t>
      </w:r>
    </w:p>
    <w:p w14:paraId="1FD8C06C" w14:textId="77777777" w:rsidR="008A6554" w:rsidRDefault="008A6554" w:rsidP="008A6554">
      <w:pPr>
        <w:tabs>
          <w:tab w:val="left" w:pos="426"/>
          <w:tab w:val="left" w:pos="6663"/>
        </w:tabs>
        <w:spacing w:beforeLines="20" w:before="48" w:afterLines="20" w:after="48"/>
        <w:ind w:left="142" w:hanging="142"/>
        <w:jc w:val="both"/>
        <w:rPr>
          <w:rFonts w:eastAsiaTheme="minorHAnsi"/>
          <w:bCs/>
          <w:color w:val="000000"/>
          <w:sz w:val="20"/>
          <w:szCs w:val="20"/>
          <w:lang w:val="sr-Cyrl-RS" w:eastAsia="sr-Latn-CS" w:bidi="en-US"/>
        </w:rPr>
      </w:pPr>
      <w:r w:rsidRPr="008E0301">
        <w:rPr>
          <w:rFonts w:eastAsiaTheme="minorHAnsi"/>
          <w:bCs/>
          <w:color w:val="000000"/>
          <w:sz w:val="20"/>
          <w:szCs w:val="20"/>
          <w:lang w:eastAsia="sr-Latn-CS" w:bidi="en-US"/>
        </w:rPr>
        <w:t>- Тубулска протеинурија, Дани Универзитетске дечје клинике, Београд, 2012.</w:t>
      </w:r>
      <w:r w:rsidRPr="008E0301">
        <w:rPr>
          <w:rFonts w:eastAsiaTheme="minorHAnsi"/>
          <w:b/>
          <w:bCs/>
          <w:color w:val="000000"/>
          <w:sz w:val="20"/>
          <w:szCs w:val="20"/>
          <w:lang w:eastAsia="sr-Latn-CS" w:bidi="en-US"/>
        </w:rPr>
        <w:t xml:space="preserve"> (</w:t>
      </w:r>
      <w:r w:rsidRPr="008E0301">
        <w:rPr>
          <w:rFonts w:eastAsiaTheme="minorHAnsi"/>
          <w:bCs/>
          <w:color w:val="000000"/>
          <w:sz w:val="20"/>
          <w:szCs w:val="20"/>
          <w:lang w:val="sr-Cyrl-RS" w:eastAsia="sr-Latn-CS" w:bidi="en-US"/>
        </w:rPr>
        <w:t>скуп у земљи)</w:t>
      </w:r>
    </w:p>
    <w:p w14:paraId="48335D09" w14:textId="77777777" w:rsidR="00E5359F" w:rsidRDefault="00E5359F" w:rsidP="005420FF">
      <w:pPr>
        <w:jc w:val="center"/>
        <w:rPr>
          <w:b/>
          <w:sz w:val="20"/>
          <w:szCs w:val="20"/>
        </w:rPr>
      </w:pPr>
    </w:p>
    <w:p w14:paraId="29374935" w14:textId="77777777" w:rsidR="006C0F04" w:rsidRDefault="006C0F04" w:rsidP="005420FF">
      <w:pPr>
        <w:jc w:val="center"/>
        <w:rPr>
          <w:b/>
          <w:sz w:val="20"/>
          <w:szCs w:val="20"/>
        </w:rPr>
      </w:pPr>
    </w:p>
    <w:p w14:paraId="26AF7836" w14:textId="77777777" w:rsidR="006C0F04" w:rsidRDefault="006C0F04" w:rsidP="005420FF">
      <w:pPr>
        <w:jc w:val="center"/>
        <w:rPr>
          <w:b/>
          <w:sz w:val="20"/>
          <w:szCs w:val="20"/>
        </w:rPr>
      </w:pPr>
    </w:p>
    <w:p w14:paraId="7D0BCB25" w14:textId="77777777" w:rsidR="006C0F04" w:rsidRDefault="006C0F04" w:rsidP="005420FF">
      <w:pPr>
        <w:jc w:val="center"/>
        <w:rPr>
          <w:b/>
          <w:sz w:val="20"/>
          <w:szCs w:val="20"/>
        </w:rPr>
      </w:pPr>
    </w:p>
    <w:p w14:paraId="06D6CE06" w14:textId="77777777" w:rsidR="006C0F04" w:rsidRDefault="006C0F04" w:rsidP="005420FF">
      <w:pPr>
        <w:jc w:val="center"/>
        <w:rPr>
          <w:b/>
          <w:sz w:val="20"/>
          <w:szCs w:val="20"/>
        </w:rPr>
      </w:pPr>
    </w:p>
    <w:p w14:paraId="1AAFB006" w14:textId="77777777" w:rsidR="006C0F04" w:rsidRDefault="006C0F04" w:rsidP="005420FF">
      <w:pPr>
        <w:jc w:val="center"/>
        <w:rPr>
          <w:b/>
          <w:sz w:val="20"/>
          <w:szCs w:val="20"/>
        </w:rPr>
      </w:pPr>
    </w:p>
    <w:p w14:paraId="79A42F88" w14:textId="77777777" w:rsidR="006C0F04" w:rsidRDefault="006C0F04" w:rsidP="005420FF">
      <w:pPr>
        <w:jc w:val="center"/>
        <w:rPr>
          <w:b/>
          <w:sz w:val="20"/>
          <w:szCs w:val="20"/>
        </w:rPr>
      </w:pPr>
    </w:p>
    <w:p w14:paraId="6194A742" w14:textId="40182730" w:rsidR="005420FF" w:rsidRPr="00FC2539" w:rsidRDefault="005420FF" w:rsidP="005420FF">
      <w:pPr>
        <w:jc w:val="center"/>
        <w:rPr>
          <w:b/>
          <w:sz w:val="20"/>
          <w:szCs w:val="20"/>
        </w:rPr>
      </w:pPr>
      <w:r w:rsidRPr="00FC2539">
        <w:rPr>
          <w:b/>
          <w:sz w:val="20"/>
          <w:szCs w:val="20"/>
        </w:rPr>
        <w:t>I</w:t>
      </w:r>
      <w:r w:rsidRPr="00FC2539">
        <w:rPr>
          <w:b/>
          <w:sz w:val="20"/>
          <w:szCs w:val="20"/>
          <w:lang w:val="sl-SI"/>
        </w:rPr>
        <w:t>I</w:t>
      </w:r>
      <w:r w:rsidRPr="00FC2539">
        <w:rPr>
          <w:b/>
          <w:sz w:val="20"/>
          <w:szCs w:val="20"/>
        </w:rPr>
        <w:t>I - ЗАКЉУЧНО МИШЉЕЊЕ И ПРЕДЛОГ КОМИСИЈЕ</w:t>
      </w:r>
    </w:p>
    <w:p w14:paraId="1EE17FAC" w14:textId="77777777" w:rsidR="005420FF" w:rsidRPr="00FC2539" w:rsidRDefault="005420FF" w:rsidP="005420FF">
      <w:pPr>
        <w:jc w:val="center"/>
        <w:rPr>
          <w:b/>
          <w:sz w:val="20"/>
          <w:szCs w:val="20"/>
        </w:rPr>
      </w:pPr>
    </w:p>
    <w:p w14:paraId="70E2EE08" w14:textId="77777777" w:rsidR="006C0F04" w:rsidRPr="00B900D3" w:rsidRDefault="006C0F04" w:rsidP="006C0F04">
      <w:pPr>
        <w:shd w:val="clear" w:color="auto" w:fill="FCFCFC"/>
        <w:spacing w:before="100" w:beforeAutospacing="1" w:after="100" w:afterAutospacing="1"/>
        <w:jc w:val="both"/>
        <w:rPr>
          <w:sz w:val="28"/>
          <w:szCs w:val="28"/>
          <w:lang w:val="sr-Cyrl-RS"/>
        </w:rPr>
      </w:pPr>
      <w:r w:rsidRPr="00B900D3">
        <w:rPr>
          <w:sz w:val="22"/>
          <w:szCs w:val="22"/>
          <w:lang w:val="sr-Cyrl-RS"/>
        </w:rPr>
        <w:t>На основу увида у поднету документацију и личног познавања кандидата мишљња смо да сви кандидати,  досадашњи клинички асистенти, испуњавају све услове прописане Законом о високом образовању и Правилником Медицинског факултета Универзитета у Београду за избор у звање доцента за ужу научну област Педијатрија. Сви пријављени кандидати су реномирани педијатари са дугогодишњим искуством у педагошком и научноистраживачком раду, који су у својим ужим областима клиничког и истраживачког рада већ дали значајан допринос развоју педијатрије.</w:t>
      </w:r>
    </w:p>
    <w:p w14:paraId="4CD2A2F7" w14:textId="77777777" w:rsidR="006C0F04" w:rsidRPr="00B900D3" w:rsidRDefault="006C0F04" w:rsidP="006C0F04">
      <w:pPr>
        <w:shd w:val="clear" w:color="auto" w:fill="FCFCFC"/>
        <w:spacing w:before="100" w:beforeAutospacing="1" w:after="100" w:afterAutospacing="1"/>
        <w:jc w:val="both"/>
        <w:rPr>
          <w:sz w:val="28"/>
          <w:szCs w:val="28"/>
          <w:lang w:val="sr-Cyrl-RS"/>
        </w:rPr>
      </w:pPr>
      <w:r w:rsidRPr="00B900D3">
        <w:rPr>
          <w:sz w:val="22"/>
          <w:szCs w:val="22"/>
          <w:lang w:val="sr-Cyrl-RS"/>
        </w:rPr>
        <w:t>Комисија имала тежак задатак да од ових пет предложених кандидата изабере само два, али је после детаљне анализе свих параметара једногласно одлучила да предложи Изборном већу Медицинског факултета у Београду да следеће кандидате :</w:t>
      </w:r>
    </w:p>
    <w:p w14:paraId="47C2B386" w14:textId="77777777" w:rsidR="006C0F04" w:rsidRPr="00FE2E75" w:rsidRDefault="006C0F04" w:rsidP="006C0F04">
      <w:pPr>
        <w:numPr>
          <w:ilvl w:val="0"/>
          <w:numId w:val="14"/>
        </w:numPr>
        <w:jc w:val="both"/>
        <w:rPr>
          <w:b/>
          <w:sz w:val="22"/>
          <w:szCs w:val="22"/>
          <w:lang w:val="sr-Cyrl-RS"/>
        </w:rPr>
      </w:pPr>
      <w:r w:rsidRPr="00FE2E75">
        <w:rPr>
          <w:b/>
          <w:sz w:val="22"/>
          <w:szCs w:val="22"/>
          <w:lang w:val="sr-Cyrl-RS"/>
        </w:rPr>
        <w:t>Др Раде Вуковић</w:t>
      </w:r>
    </w:p>
    <w:p w14:paraId="136DF4B3" w14:textId="77777777" w:rsidR="006C0F04" w:rsidRPr="00FE2E75" w:rsidRDefault="006C0F04" w:rsidP="006C0F04">
      <w:pPr>
        <w:numPr>
          <w:ilvl w:val="0"/>
          <w:numId w:val="14"/>
        </w:numPr>
        <w:jc w:val="both"/>
        <w:rPr>
          <w:b/>
          <w:sz w:val="22"/>
          <w:szCs w:val="22"/>
          <w:lang w:val="sr-Cyrl-RS"/>
        </w:rPr>
      </w:pPr>
      <w:r w:rsidRPr="00FE2E75">
        <w:rPr>
          <w:b/>
          <w:sz w:val="22"/>
          <w:szCs w:val="22"/>
          <w:lang w:val="sr-Cyrl-RS"/>
        </w:rPr>
        <w:t>Др Иван Миловановић</w:t>
      </w:r>
    </w:p>
    <w:p w14:paraId="7C512268" w14:textId="77777777" w:rsidR="006C0F04" w:rsidRDefault="006C0F04" w:rsidP="006C0F04">
      <w:pPr>
        <w:shd w:val="clear" w:color="auto" w:fill="FCFCFC"/>
        <w:spacing w:before="100" w:beforeAutospacing="1" w:after="100" w:afterAutospacing="1"/>
        <w:jc w:val="both"/>
        <w:rPr>
          <w:sz w:val="22"/>
          <w:szCs w:val="22"/>
          <w:lang w:val="sr-Latn-RS"/>
        </w:rPr>
      </w:pPr>
      <w:r w:rsidRPr="00B900D3">
        <w:rPr>
          <w:sz w:val="22"/>
          <w:szCs w:val="22"/>
          <w:lang w:val="sr-Cyrl-RS"/>
        </w:rPr>
        <w:t xml:space="preserve">изабере у звање </w:t>
      </w:r>
      <w:r w:rsidRPr="00FE2E75">
        <w:rPr>
          <w:b/>
          <w:bCs/>
          <w:sz w:val="22"/>
          <w:szCs w:val="22"/>
          <w:lang w:val="sr-Cyrl-RS"/>
        </w:rPr>
        <w:t>Доцента</w:t>
      </w:r>
      <w:r w:rsidRPr="00B900D3">
        <w:rPr>
          <w:sz w:val="22"/>
          <w:szCs w:val="22"/>
          <w:lang w:val="sr-Cyrl-RS"/>
        </w:rPr>
        <w:t xml:space="preserve"> за ужу научну област </w:t>
      </w:r>
      <w:r w:rsidRPr="00FE2E75">
        <w:rPr>
          <w:b/>
          <w:bCs/>
          <w:sz w:val="22"/>
          <w:szCs w:val="22"/>
          <w:lang w:val="sr-Cyrl-RS"/>
        </w:rPr>
        <w:t>Педијатрија</w:t>
      </w:r>
      <w:r w:rsidRPr="00B900D3">
        <w:rPr>
          <w:sz w:val="22"/>
          <w:szCs w:val="22"/>
          <w:lang w:val="sr-Cyrl-RS"/>
        </w:rPr>
        <w:t>.</w:t>
      </w:r>
    </w:p>
    <w:p w14:paraId="5C2FF179" w14:textId="77777777" w:rsidR="006C0F04" w:rsidRDefault="006C0F04" w:rsidP="006C0F04">
      <w:pPr>
        <w:shd w:val="clear" w:color="auto" w:fill="FCFCFC"/>
        <w:spacing w:before="100" w:beforeAutospacing="1" w:after="100" w:afterAutospacing="1"/>
        <w:jc w:val="both"/>
        <w:rPr>
          <w:sz w:val="22"/>
          <w:szCs w:val="22"/>
          <w:lang w:val="sr-Latn-RS"/>
        </w:rPr>
      </w:pPr>
    </w:p>
    <w:p w14:paraId="5193DA4C" w14:textId="77777777" w:rsidR="006C0F04" w:rsidRPr="00B900D3" w:rsidRDefault="006C0F04" w:rsidP="006C0F04">
      <w:pPr>
        <w:shd w:val="clear" w:color="auto" w:fill="FCFCFC"/>
        <w:spacing w:before="100" w:beforeAutospacing="1" w:after="100" w:afterAutospacing="1"/>
        <w:jc w:val="both"/>
        <w:rPr>
          <w:sz w:val="28"/>
          <w:szCs w:val="28"/>
          <w:lang w:val="sr-Cyrl-RS"/>
        </w:rPr>
      </w:pPr>
      <w:r w:rsidRPr="00B900D3">
        <w:rPr>
          <w:sz w:val="22"/>
          <w:szCs w:val="22"/>
          <w:lang w:val="sr-Cyrl-RS"/>
        </w:rPr>
        <w:t>У Београду, 09.01.2026. године </w:t>
      </w:r>
    </w:p>
    <w:p w14:paraId="302A7C30" w14:textId="77777777" w:rsidR="006C0F04" w:rsidRPr="00B900D3" w:rsidRDefault="006C0F04" w:rsidP="006C0F04">
      <w:pPr>
        <w:shd w:val="clear" w:color="auto" w:fill="FCFCFC"/>
        <w:spacing w:before="100" w:beforeAutospacing="1" w:after="100" w:afterAutospacing="1" w:line="360" w:lineRule="atLeast"/>
        <w:ind w:left="4320" w:firstLine="720"/>
        <w:jc w:val="both"/>
        <w:rPr>
          <w:sz w:val="22"/>
          <w:szCs w:val="22"/>
          <w:lang w:val="sr-Latn-RS"/>
        </w:rPr>
      </w:pPr>
      <w:r w:rsidRPr="00B900D3">
        <w:rPr>
          <w:sz w:val="22"/>
          <w:szCs w:val="22"/>
          <w:lang w:val="sr-Cyrl-RS"/>
        </w:rPr>
        <w:t>СТРУЧНА КОМИСИЈА </w:t>
      </w:r>
    </w:p>
    <w:p w14:paraId="68EB0A76" w14:textId="77777777" w:rsidR="006C0F04" w:rsidRPr="00B900D3" w:rsidRDefault="006C0F04" w:rsidP="006C0F04">
      <w:pPr>
        <w:shd w:val="clear" w:color="auto" w:fill="FCFCFC"/>
        <w:spacing w:before="100" w:beforeAutospacing="1" w:after="100" w:afterAutospacing="1" w:line="360" w:lineRule="atLeast"/>
        <w:jc w:val="both"/>
        <w:rPr>
          <w:sz w:val="28"/>
          <w:szCs w:val="28"/>
          <w:lang w:val="sr-Latn-RS"/>
        </w:rPr>
      </w:pPr>
    </w:p>
    <w:p w14:paraId="1BFD4695" w14:textId="77777777" w:rsidR="006C0F04" w:rsidRPr="00B900D3" w:rsidRDefault="006C0F04" w:rsidP="006C0F04">
      <w:pPr>
        <w:shd w:val="clear" w:color="auto" w:fill="FCFCFC"/>
        <w:spacing w:before="100" w:beforeAutospacing="1" w:after="100" w:afterAutospacing="1" w:line="276" w:lineRule="auto"/>
        <w:ind w:left="2520" w:hanging="360"/>
        <w:rPr>
          <w:sz w:val="22"/>
          <w:szCs w:val="22"/>
          <w:lang w:val="sr-Latn-RS"/>
        </w:rPr>
      </w:pPr>
      <w:r w:rsidRPr="00B900D3">
        <w:rPr>
          <w:sz w:val="22"/>
          <w:szCs w:val="22"/>
          <w:lang w:val="sr-Cyrl-RS"/>
        </w:rPr>
        <w:t>1.</w:t>
      </w:r>
      <w:r w:rsidRPr="00B900D3">
        <w:rPr>
          <w:sz w:val="16"/>
          <w:szCs w:val="16"/>
          <w:lang w:val="sr-Cyrl-RS"/>
        </w:rPr>
        <w:t>       </w:t>
      </w:r>
      <w:r w:rsidRPr="00B900D3">
        <w:rPr>
          <w:sz w:val="22"/>
          <w:szCs w:val="22"/>
          <w:lang w:val="sr-Cyrl-RS"/>
        </w:rPr>
        <w:t>Проф. др Војислав Парезановић, редовни професор Универзитета у Београду-Медицинског факултета, председник</w:t>
      </w:r>
    </w:p>
    <w:p w14:paraId="5E898351" w14:textId="77777777" w:rsidR="006C0F04" w:rsidRPr="00B900D3" w:rsidRDefault="006C0F04" w:rsidP="006C0F04">
      <w:pPr>
        <w:shd w:val="clear" w:color="auto" w:fill="FCFCFC"/>
        <w:spacing w:before="100" w:beforeAutospacing="1" w:after="100" w:afterAutospacing="1" w:line="276" w:lineRule="auto"/>
        <w:ind w:left="2520" w:hanging="360"/>
        <w:rPr>
          <w:sz w:val="22"/>
          <w:szCs w:val="22"/>
          <w:lang w:val="sr-Latn-RS"/>
        </w:rPr>
      </w:pPr>
    </w:p>
    <w:p w14:paraId="5C7F9550" w14:textId="77777777" w:rsidR="006C0F04" w:rsidRPr="00B900D3" w:rsidRDefault="006C0F04" w:rsidP="006C0F04">
      <w:pPr>
        <w:shd w:val="clear" w:color="auto" w:fill="FCFCFC"/>
        <w:spacing w:before="100" w:beforeAutospacing="1" w:after="100" w:afterAutospacing="1" w:line="276" w:lineRule="auto"/>
        <w:ind w:left="2520" w:hanging="360"/>
        <w:jc w:val="both"/>
        <w:rPr>
          <w:sz w:val="22"/>
          <w:szCs w:val="22"/>
          <w:lang w:val="sr-Latn-RS"/>
        </w:rPr>
      </w:pPr>
      <w:r w:rsidRPr="00B900D3">
        <w:rPr>
          <w:sz w:val="22"/>
          <w:szCs w:val="22"/>
          <w:lang w:val="sr-Cyrl-RS"/>
        </w:rPr>
        <w:t>2.</w:t>
      </w:r>
      <w:r w:rsidRPr="00B900D3">
        <w:rPr>
          <w:sz w:val="16"/>
          <w:szCs w:val="16"/>
          <w:lang w:val="sr-Cyrl-RS"/>
        </w:rPr>
        <w:t>       </w:t>
      </w:r>
      <w:r w:rsidRPr="00B900D3">
        <w:rPr>
          <w:sz w:val="22"/>
          <w:szCs w:val="22"/>
          <w:lang w:val="sr-Cyrl-RS"/>
        </w:rPr>
        <w:t>Проф. др Јелена Војиновић, редовни професор Универзитета у Нишу-Медицинског факултета, члан </w:t>
      </w:r>
    </w:p>
    <w:p w14:paraId="25900491" w14:textId="77777777" w:rsidR="006C0F04" w:rsidRPr="00B900D3" w:rsidRDefault="006C0F04" w:rsidP="006C0F04">
      <w:pPr>
        <w:shd w:val="clear" w:color="auto" w:fill="FCFCFC"/>
        <w:spacing w:before="100" w:beforeAutospacing="1" w:after="100" w:afterAutospacing="1" w:line="276" w:lineRule="auto"/>
        <w:ind w:left="2520" w:hanging="360"/>
        <w:jc w:val="both"/>
        <w:rPr>
          <w:sz w:val="28"/>
          <w:szCs w:val="28"/>
          <w:lang w:val="sr-Latn-RS"/>
        </w:rPr>
      </w:pPr>
    </w:p>
    <w:p w14:paraId="210BF4BC" w14:textId="77777777" w:rsidR="006C0F04" w:rsidRPr="00B900D3" w:rsidRDefault="006C0F04" w:rsidP="006C0F04">
      <w:pPr>
        <w:shd w:val="clear" w:color="auto" w:fill="FCFCFC"/>
        <w:spacing w:before="100" w:beforeAutospacing="1" w:after="100" w:afterAutospacing="1" w:line="276" w:lineRule="auto"/>
        <w:ind w:left="2520" w:hanging="360"/>
        <w:jc w:val="both"/>
        <w:rPr>
          <w:b/>
          <w:bCs/>
          <w:sz w:val="22"/>
          <w:szCs w:val="22"/>
          <w:lang w:val="sr-Cyrl-RS"/>
        </w:rPr>
      </w:pPr>
      <w:r w:rsidRPr="00B900D3">
        <w:rPr>
          <w:sz w:val="22"/>
          <w:szCs w:val="22"/>
          <w:lang w:val="sr-Cyrl-RS"/>
        </w:rPr>
        <w:t>3.</w:t>
      </w:r>
      <w:r w:rsidRPr="00B900D3">
        <w:rPr>
          <w:sz w:val="16"/>
          <w:szCs w:val="16"/>
          <w:lang w:val="sr-Cyrl-RS"/>
        </w:rPr>
        <w:t>       </w:t>
      </w:r>
      <w:r w:rsidRPr="00B900D3">
        <w:rPr>
          <w:sz w:val="22"/>
          <w:szCs w:val="22"/>
          <w:lang w:val="sr-Cyrl-RS"/>
        </w:rPr>
        <w:t>Доц. Др Александар Совтић, доцент Универзитета у Београду-Медицинског факултета, члан</w:t>
      </w:r>
    </w:p>
    <w:p w14:paraId="4726AEEB" w14:textId="77777777" w:rsidR="006C0F04" w:rsidRDefault="006C0F04" w:rsidP="006C0F04">
      <w:pPr>
        <w:shd w:val="clear" w:color="auto" w:fill="FCFCFC"/>
        <w:spacing w:before="100" w:beforeAutospacing="1" w:after="100" w:afterAutospacing="1"/>
        <w:jc w:val="both"/>
        <w:rPr>
          <w:sz w:val="22"/>
          <w:szCs w:val="22"/>
          <w:lang w:val="sr-Latn-RS"/>
        </w:rPr>
      </w:pPr>
    </w:p>
    <w:p w14:paraId="5D4FE3FE" w14:textId="77777777" w:rsidR="006C0F04" w:rsidRPr="006C0F04" w:rsidRDefault="006C0F04" w:rsidP="006C0F04">
      <w:pPr>
        <w:shd w:val="clear" w:color="auto" w:fill="FCFCFC"/>
        <w:spacing w:before="100" w:beforeAutospacing="1" w:after="100" w:afterAutospacing="1"/>
        <w:jc w:val="both"/>
        <w:rPr>
          <w:sz w:val="28"/>
          <w:szCs w:val="28"/>
          <w:lang w:val="sr-Latn-RS"/>
        </w:rPr>
      </w:pPr>
    </w:p>
    <w:p w14:paraId="09A8EBED" w14:textId="77777777" w:rsidR="005420FF" w:rsidRPr="00FC2539" w:rsidRDefault="005420FF" w:rsidP="005420FF">
      <w:pPr>
        <w:rPr>
          <w:sz w:val="20"/>
          <w:szCs w:val="20"/>
        </w:rPr>
      </w:pPr>
    </w:p>
    <w:p w14:paraId="306F9EBE" w14:textId="77777777" w:rsidR="005420FF" w:rsidRPr="00FC2539" w:rsidRDefault="005420FF" w:rsidP="005420FF">
      <w:pPr>
        <w:rPr>
          <w:sz w:val="20"/>
          <w:szCs w:val="20"/>
        </w:rPr>
      </w:pPr>
    </w:p>
    <w:sectPr w:rsidR="005420FF" w:rsidRPr="00FC2539" w:rsidSect="00FC2539">
      <w:footerReference w:type="default" r:id="rId9"/>
      <w:pgSz w:w="12240" w:h="15840"/>
      <w:pgMar w:top="72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FD19B" w14:textId="77777777" w:rsidR="00FD27DA" w:rsidRDefault="00FD27DA" w:rsidP="00293DDE">
      <w:r>
        <w:separator/>
      </w:r>
    </w:p>
  </w:endnote>
  <w:endnote w:type="continuationSeparator" w:id="0">
    <w:p w14:paraId="5123ECD6" w14:textId="77777777" w:rsidR="00FD27DA" w:rsidRDefault="00FD27DA" w:rsidP="00293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369024"/>
      <w:docPartObj>
        <w:docPartGallery w:val="Page Numbers (Bottom of Page)"/>
        <w:docPartUnique/>
      </w:docPartObj>
    </w:sdtPr>
    <w:sdtEndPr>
      <w:rPr>
        <w:noProof/>
      </w:rPr>
    </w:sdtEndPr>
    <w:sdtContent>
      <w:p w14:paraId="2809D538" w14:textId="13796B42" w:rsidR="00293DDE" w:rsidRDefault="00293DDE">
        <w:pPr>
          <w:pStyle w:val="Footer"/>
          <w:jc w:val="center"/>
        </w:pPr>
        <w:r>
          <w:fldChar w:fldCharType="begin"/>
        </w:r>
        <w:r>
          <w:instrText xml:space="preserve"> PAGE   \* MERGEFORMAT </w:instrText>
        </w:r>
        <w:r>
          <w:fldChar w:fldCharType="separate"/>
        </w:r>
        <w:r w:rsidR="005B1B15">
          <w:rPr>
            <w:noProof/>
          </w:rPr>
          <w:t>31</w:t>
        </w:r>
        <w:r>
          <w:rPr>
            <w:noProof/>
          </w:rPr>
          <w:fldChar w:fldCharType="end"/>
        </w:r>
      </w:p>
    </w:sdtContent>
  </w:sdt>
  <w:p w14:paraId="3F727687" w14:textId="77777777" w:rsidR="00293DDE" w:rsidRDefault="00293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57223" w14:textId="77777777" w:rsidR="00FD27DA" w:rsidRDefault="00FD27DA" w:rsidP="00293DDE">
      <w:r>
        <w:separator/>
      </w:r>
    </w:p>
  </w:footnote>
  <w:footnote w:type="continuationSeparator" w:id="0">
    <w:p w14:paraId="054F891E" w14:textId="77777777" w:rsidR="00FD27DA" w:rsidRDefault="00FD27DA" w:rsidP="00293D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C36CC"/>
    <w:multiLevelType w:val="hybridMultilevel"/>
    <w:tmpl w:val="7890BA66"/>
    <w:lvl w:ilvl="0" w:tplc="0409000F">
      <w:start w:val="1"/>
      <w:numFmt w:val="decimal"/>
      <w:lvlText w:val="%1."/>
      <w:lvlJc w:val="left"/>
      <w:pPr>
        <w:ind w:left="502"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2FD24918"/>
    <w:multiLevelType w:val="hybridMultilevel"/>
    <w:tmpl w:val="2CE4B3B2"/>
    <w:lvl w:ilvl="0" w:tplc="9C4C9F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B7065D3"/>
    <w:multiLevelType w:val="hybridMultilevel"/>
    <w:tmpl w:val="44C224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44F47FD4"/>
    <w:multiLevelType w:val="hybridMultilevel"/>
    <w:tmpl w:val="6FBE5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5B9651B1"/>
    <w:multiLevelType w:val="hybridMultilevel"/>
    <w:tmpl w:val="4DDED5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16cid:durableId="7494722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558830">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6284858">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52548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0239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41864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7425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56629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344348">
    <w:abstractNumId w:val="2"/>
  </w:num>
  <w:num w:numId="10" w16cid:durableId="1463690684">
    <w:abstractNumId w:val="4"/>
  </w:num>
  <w:num w:numId="11" w16cid:durableId="1442451578">
    <w:abstractNumId w:val="0"/>
  </w:num>
  <w:num w:numId="12" w16cid:durableId="845750864">
    <w:abstractNumId w:val="8"/>
  </w:num>
  <w:num w:numId="13" w16cid:durableId="1341272298">
    <w:abstractNumId w:val="5"/>
  </w:num>
  <w:num w:numId="14" w16cid:durableId="65156484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ksandar Sovtic">
    <w15:presenceInfo w15:providerId="Windows Live" w15:userId="70d84cdcd27a97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0158DD"/>
    <w:rsid w:val="00053969"/>
    <w:rsid w:val="000C654C"/>
    <w:rsid w:val="000C7980"/>
    <w:rsid w:val="000D64C7"/>
    <w:rsid w:val="00115638"/>
    <w:rsid w:val="001366B7"/>
    <w:rsid w:val="001E60D8"/>
    <w:rsid w:val="00234E18"/>
    <w:rsid w:val="00293DDE"/>
    <w:rsid w:val="00327407"/>
    <w:rsid w:val="00361252"/>
    <w:rsid w:val="0039480C"/>
    <w:rsid w:val="00397153"/>
    <w:rsid w:val="003A4F87"/>
    <w:rsid w:val="003D0487"/>
    <w:rsid w:val="00402204"/>
    <w:rsid w:val="00442E9E"/>
    <w:rsid w:val="00445DB1"/>
    <w:rsid w:val="00492118"/>
    <w:rsid w:val="005420FF"/>
    <w:rsid w:val="00576352"/>
    <w:rsid w:val="00597884"/>
    <w:rsid w:val="005B1B15"/>
    <w:rsid w:val="00602C60"/>
    <w:rsid w:val="006669E5"/>
    <w:rsid w:val="00694189"/>
    <w:rsid w:val="006A301D"/>
    <w:rsid w:val="006C0F04"/>
    <w:rsid w:val="006C4FE0"/>
    <w:rsid w:val="006E39D3"/>
    <w:rsid w:val="00704E6A"/>
    <w:rsid w:val="00736A75"/>
    <w:rsid w:val="007B660E"/>
    <w:rsid w:val="007E137A"/>
    <w:rsid w:val="00866C84"/>
    <w:rsid w:val="008A6554"/>
    <w:rsid w:val="008F2BDC"/>
    <w:rsid w:val="00900D12"/>
    <w:rsid w:val="009672F2"/>
    <w:rsid w:val="009B612A"/>
    <w:rsid w:val="009C5CE5"/>
    <w:rsid w:val="009F6251"/>
    <w:rsid w:val="00A713D7"/>
    <w:rsid w:val="00A7229D"/>
    <w:rsid w:val="00B1455A"/>
    <w:rsid w:val="00B2584D"/>
    <w:rsid w:val="00B7775E"/>
    <w:rsid w:val="00C3399B"/>
    <w:rsid w:val="00C53D23"/>
    <w:rsid w:val="00C63025"/>
    <w:rsid w:val="00C67D43"/>
    <w:rsid w:val="00C94532"/>
    <w:rsid w:val="00CC4B2B"/>
    <w:rsid w:val="00DD64E9"/>
    <w:rsid w:val="00E12146"/>
    <w:rsid w:val="00E36E0C"/>
    <w:rsid w:val="00E5359F"/>
    <w:rsid w:val="00E74F3A"/>
    <w:rsid w:val="00E878EB"/>
    <w:rsid w:val="00EC6EC4"/>
    <w:rsid w:val="00F025F4"/>
    <w:rsid w:val="00F108B7"/>
    <w:rsid w:val="00F217C5"/>
    <w:rsid w:val="00F21ECF"/>
    <w:rsid w:val="00F67982"/>
    <w:rsid w:val="00FB5757"/>
    <w:rsid w:val="00FC2539"/>
    <w:rsid w:val="00FD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56D7"/>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character" w:styleId="Emphasis">
    <w:name w:val="Emphasis"/>
    <w:uiPriority w:val="20"/>
    <w:qFormat/>
    <w:rsid w:val="00FB5757"/>
    <w:rPr>
      <w:i/>
      <w:iCs/>
    </w:rPr>
  </w:style>
  <w:style w:type="character" w:customStyle="1" w:styleId="ListParagraphChar">
    <w:name w:val="List Paragraph Char"/>
    <w:link w:val="ListParagraph"/>
    <w:uiPriority w:val="34"/>
    <w:rsid w:val="00FB5757"/>
    <w:rPr>
      <w:rFonts w:ascii="Times New Roman" w:eastAsia="Times New Roman" w:hAnsi="Times New Roman" w:cs="Times New Roman"/>
      <w:color w:val="000000"/>
    </w:rPr>
  </w:style>
  <w:style w:type="paragraph" w:customStyle="1" w:styleId="Tekstclana">
    <w:name w:val="__Tekst clana"/>
    <w:basedOn w:val="Normal"/>
    <w:rsid w:val="00B7775E"/>
    <w:pPr>
      <w:numPr>
        <w:numId w:val="10"/>
      </w:numPr>
      <w:spacing w:beforeLines="20" w:before="200" w:afterLines="20"/>
    </w:pPr>
    <w:rPr>
      <w:lang w:bidi="en-US"/>
    </w:rPr>
  </w:style>
  <w:style w:type="paragraph" w:styleId="NormalWeb">
    <w:name w:val="Normal (Web)"/>
    <w:basedOn w:val="Normal"/>
    <w:uiPriority w:val="99"/>
    <w:unhideWhenUsed/>
    <w:rsid w:val="00B7775E"/>
    <w:pPr>
      <w:spacing w:before="100" w:beforeAutospacing="1" w:after="100" w:afterAutospacing="1"/>
    </w:pPr>
  </w:style>
  <w:style w:type="character" w:styleId="Strong">
    <w:name w:val="Strong"/>
    <w:basedOn w:val="DefaultParagraphFont"/>
    <w:uiPriority w:val="22"/>
    <w:qFormat/>
    <w:rsid w:val="00B7775E"/>
    <w:rPr>
      <w:b/>
      <w:bCs/>
    </w:rPr>
  </w:style>
  <w:style w:type="character" w:customStyle="1" w:styleId="docsum-journal-citation">
    <w:name w:val="docsum-journal-citation"/>
    <w:basedOn w:val="DefaultParagraphFont"/>
    <w:rsid w:val="008A6554"/>
  </w:style>
  <w:style w:type="character" w:customStyle="1" w:styleId="docsum-authors">
    <w:name w:val="docsum-authors"/>
    <w:basedOn w:val="DefaultParagraphFont"/>
    <w:rsid w:val="008A6554"/>
  </w:style>
  <w:style w:type="paragraph" w:styleId="Footer">
    <w:name w:val="footer"/>
    <w:basedOn w:val="Normal"/>
    <w:link w:val="FooterChar"/>
    <w:uiPriority w:val="99"/>
    <w:unhideWhenUsed/>
    <w:rsid w:val="00293DDE"/>
    <w:pPr>
      <w:tabs>
        <w:tab w:val="center" w:pos="4513"/>
        <w:tab w:val="right" w:pos="9026"/>
      </w:tabs>
    </w:pPr>
  </w:style>
  <w:style w:type="character" w:customStyle="1" w:styleId="FooterChar">
    <w:name w:val="Footer Char"/>
    <w:basedOn w:val="DefaultParagraphFont"/>
    <w:link w:val="Footer"/>
    <w:uiPriority w:val="99"/>
    <w:rsid w:val="00293DD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7327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6FDE5-197F-40AF-8C01-421F21F2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27</Pages>
  <Words>12252</Words>
  <Characters>69841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Vojislav Parezanovic</cp:lastModifiedBy>
  <cp:revision>7</cp:revision>
  <cp:lastPrinted>2026-03-02T09:13:00Z</cp:lastPrinted>
  <dcterms:created xsi:type="dcterms:W3CDTF">2026-02-12T05:56:00Z</dcterms:created>
  <dcterms:modified xsi:type="dcterms:W3CDTF">2026-03-02T09:27:00Z</dcterms:modified>
</cp:coreProperties>
</file>